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<w:body><w:p><w:pPr><w:pStyle w:val="Normal"/><w:bidi w:val="0"/><w:jc w:val="start"/><w:rPr><w:rFonts w:cs="Arial"/><w:sz w:val="18"/><w:szCs w:val="18"/></w:rPr></w:pPr><w:r><w:rPr><w:rFonts w:cs="Arial"/><w:sz w:val="18"/><w:szCs w:val="18"/></w:rPr><w:t>3.2.  Способ доставки и адрес для отправки пакета документов (счета, счета-фактуры, Акта и т.п.).</w:t></w:r></w:p><w:p><w:pPr><w:pStyle w:val="Normal"/><w:bidi w:val="0"/><w:jc w:val="start"/><w:rPr><w:rFonts w:cs="Arial"/><w:sz w:val="18"/><w:szCs w:val="18"/></w:rPr></w:pPr><w:r><w:rPr><w:rFonts w:cs="Arial"/><w:sz w:val="18"/><w:szCs w:val="18"/></w:rPr></w:r></w:p><w:p><w:pPr><w:pStyle w:val="Normal"/><w:bidi w:val="0"/><w:jc w:val="start"/><w:rPr><w:rFonts w:cs="Arial"/><w:sz w:val="18"/><w:szCs w:val="18"/></w:rPr></w:pPr><w:r><w:rPr><w:rFonts w:cs="Arial"/><w:sz w:val="18"/><w:szCs w:val="18"/></w:rPr><w:t>На каждом лицевом счете обязательно должен быть один из основных способов доставки:</w:t></w:r></w:p><w:tbl><w:tblPr><w:tblW w:w="10490" w:type="dxa"/><w:jc w:val="start"/><w:tblInd w:w="137" w:type="dxa"/><w:tblLayout w:type="fixed"/><w:tblCellMar><w:top w:w="0" w:type="dxa"/><w:start w:w="108" w:type="dxa"/><w:bottom w:w="0" w:type="dxa"/><w:end w:w="108" w:type="dxa"/></w:tblCellMar></w:tblPr><w:tblGrid><w:gridCol w:w="2470"/><w:gridCol w:w="82"/><w:gridCol w:w="283"/><w:gridCol w:w="7654"/></w:tblGrid><w:tr><w:trPr><w:trHeight w:val="333" w:hRule="atLeast"/></w:trPr><w:tc><w:tcPr><w:tcW w:w="2470" w:type="dxa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shd w:fill="4472C4" w:val="clear"/><w:vAlign w:val="center"/></w:tcPr><w:p><w:pPr><w:pStyle w:val="Normal"/><w:widowControl w:val="false"/><w:bidi w:val="0"/><w:jc w:val="center"/><w:rPr><w:rFonts w:cs="Arial"/><w:b/><w:bCs/><w:color w:val="FFFFFF"/><w:sz w:val="18"/><w:szCs w:val="18"/></w:rPr></w:pPr><w:r><w:rPr><w:rFonts w:cs="Arial"/><w:b/><w:bCs/><w:color w:val="FFFFFF"/><w:sz w:val="18"/><w:szCs w:val="18"/></w:rPr><w:t>Способ доставки</w:t></w:r></w:p></w:tc><w:tc><w:tcPr><w:tcW w:w="8019" w:type="dxa"/><w:gridSpan w:val="3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shd w:fill="4472C4" w:val="clear"/><w:vAlign w:val="center"/></w:tcPr><w:p><w:pPr><w:pStyle w:val="Normal"/><w:widowControl w:val="false"/><w:bidi w:val="0"/><w:jc w:val="center"/><w:rPr><w:rFonts w:cs="Arial"/><w:b/><w:bCs/><w:color w:val="FFFFFF"/><w:sz w:val="18"/><w:szCs w:val="18"/></w:rPr></w:pPr><w:r><w:rPr><w:rFonts w:cs="Arial"/><w:b/><w:bCs/><w:color w:val="FFFFFF"/><w:sz w:val="18"/><w:szCs w:val="18"/></w:rPr><w:t>Параметры (адрес) доставки</w:t></w:r></w:p></w:tc></w:tr><w:tr><w:trPr><w:trHeight w:val="322" w:hRule="atLeast"/></w:trPr><w:tc><w:tcPr><w:tcW w:w="10489" w:type="dxa"/><w:gridSpan w:val="4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shd w:fill="DEEAF6" w:val="clear"/><w:vAlign w:val="center"/></w:tcPr><w:p><w:pPr><w:pStyle w:val="Normal"/><w:widowControl w:val="false"/><w:bidi w:val="0"/><w:jc w:val="start"/><w:rPr><w:rFonts w:cs="Arial"/><w:sz w:val="18"/><w:szCs w:val="18"/><w:u w:val="single"/></w:rPr></w:pPr><w:del w:id="0" w:author="1 1 я" w:date="2023-10-31T14:13:29Z"><w:r><w:rPr><w:rFonts w:cs="Arial"/><w:b/><w:color w:val="000000"/><w:sz w:val="18"/><w:szCs w:val="18"/></w:rPr><w:delText>ОСН</w:delText></w:r></w:del><w:del w:id="1" w:author="1 1 я" w:date="2023-10-31T14:13:29Z"><w:r><w:rPr><w:rFonts w:cs="Arial"/><w:b/><w:color w:val="000000"/><w:sz w:val="18"/><w:szCs w:val="18"/></w:rPr><w:delText>ОВНОЙ:</w:delText></w:r></w:del></w:p></w:tc></w:tr><w:tr><w:trPr><w:trHeight w:val="564" w:hRule="atLeast"/></w:trPr><w:tc><w:tcPr><w:tcW w:w="2552" w:type="dxa"/><w:gridSpan w:val="2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cs="Arial"/><w:color w:val="000000"/><w:sz w:val="18"/><w:szCs w:val="18"/></w:rPr></w:pPr><w:del w:id="2" w:author="1 1 я" w:date="2023-10-31T14:13:31Z"><w:sdt><w:sdtPr></w:sdtPr><w:sdtContent><w:r><w:rPr><w:rFonts w:eastAsia="MS Gothic" w:cs="Arial" w:ascii="MS Gothic" w:hAnsi="MS Gothic"/><w:sz w:val="18"/><w:szCs w:val="18"/></w:rPr></w:r></w:del><w:del w:id="3" w:author="1 1 я" w:date="2023-10-31T14:13:31Z"><w:r><w:rPr><w:rFonts w:eastAsia="MS Gothic" w:cs="Arial" w:ascii="MS Gothic" w:hAnsi="MS Gothic"/><w:sz w:val="18"/><w:szCs w:val="18"/></w:rPr><w:delText>×</w:delText></w:r></w:sdtContent></w:sdt></w:del><w:del w:id="4" w:author="1 1 я" w:date="2023-10-31T14:13:31Z"><w:sdt><w:sdtPr></w:sdtPr><w:sdtContent><w:r><w:rPr><w:rFonts w:eastAsia="MS Gothic" w:cs="Arial" w:ascii="MS Gothic" w:hAnsi="MS Gothic"/><w:sz w:val="18"/><w:szCs w:val="18"/></w:rPr></w:r></w:del><w:del w:id="5" w:author="1 1 я" w:date="2023-10-31T14:13:31Z"><w:r><w:rPr><w:rFonts w:eastAsia="MS Gothic" w:cs="Arial" w:ascii="MS Gothic" w:hAnsi="MS Gothic"/><w:sz w:val="18"/><w:szCs w:val="18"/></w:rPr><w:delText>☐</w:delText></w:r></w:sdtContent></w:sdt></w:del><w:del w:id="6" w:author="1 1 я" w:date="2023-10-31T14:13:31Z"><w:r><w:rPr><w:rFonts w:cs="Arial"/><w:color w:val="000000"/><w:sz w:val="18"/><w:szCs w:val="18"/></w:rPr><w:delText xml:space="preserve">ЭДО (электронный </w:delText></w:r></w:del><w:del w:id="7" w:author="1 1 я" w:date="2023-10-31T14:13:31Z"><w:r><w:rPr><w:rFonts w:cs="Arial"/><w:color w:val="000000"/><w:sz w:val="18"/><w:szCs w:val="18"/></w:rPr><w:delText>документооборот)</w:delText></w:r></w:del></w:p></w:tc><w:tc><w:tcPr><w:tcW w:w="7937" w:type="dxa"/><w:gridSpan w:val="2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cs="Arial"/><w:color w:val="000000"/><w:sz w:val="18"/><w:szCs w:val="18"/><w:u w:val="single"/><w:del w:id="10" w:author="1 1 я" w:date="2023-10-31T14:13:29Z"></w:del></w:rPr></w:pPr><w:del w:id="8" w:author="1 1 я" w:date="2023-10-31T14:13:29Z"><w:r><w:rPr><w:rFonts w:cs="Arial"/><w:sz w:val="18"/><w:szCs w:val="18"/><w:u w:val="single"/></w:rPr><w:delText>Правообладатель</w:delText></w:r></w:del><w:del w:id="9" w:author="1 1 я" w:date="2023-10-31T14:13:29Z"><w:r><w:rPr><w:rFonts w:cs="Arial"/><w:color w:val="000000"/><w:sz w:val="18"/><w:szCs w:val="18"/><w:u w:val="single"/></w:rPr><w:delText xml:space="preserve"> ЭДО:</w:delText></w:r></w:del></w:p><w:p><w:pPr><w:pStyle w:val="Normal"/><w:widowControl w:val="false"/><w:bidi w:val="0"/><w:jc w:val="start"/><w:rPr><w:rFonts w:cs="Arial"/><w:color w:val="000000"/><w:sz w:val="18"/><w:szCs w:val="18"/><w:del w:id="18" w:author="1 1 я" w:date="2023-10-31T14:13:29Z"></w:del></w:rPr></w:pPr><w:del w:id="11" w:author="1 1 я" w:date="2023-10-31T14:13:29Z"><w:sdt><w:sdtPr><w:showingPlcHdr/></w:sdtPr><w:sdtContent><w:r><w:rPr></w:rPr></w:r></w:del><w:del w:id="12" w:author="1 1 я" w:date="2023-10-31T14:13:29Z"><w:r><w:rPr></w:rPr><w:delText xml:space="preserve">     </w:delText></w:r></w:sdtContent></w:sdt></w:del><w:del w:id="13" w:author="1 1 я" w:date="2023-10-31T14:13:29Z"><w:r><w:rPr><w:rFonts w:cs="Arial"/><w:sz w:val="18"/><w:szCs w:val="18"/></w:rPr><w:delText xml:space="preserve"> </w:delText></w:r></w:del><w:del w:id="14" w:author="1 1 я" w:date="2023-10-31T14:13:29Z"><w:sdt><w:sdtPr><w14:checkbox><w14:checked w14:val="0"/><w14:checkedState w14:val="2612"/><w14:uncheckedState w14:val="2610"/></w14:checkbox></w:sdtPr><w:sdtContent><w:r><w:rPr><w:rFonts w:cs="Arial"/><w:sz w:val="18"/><w:szCs w:val="18"/></w:rPr></w:r></w:del><w:del w:id="15" w:author="1 1 я" w:date="2023-10-31T14:13:29Z"><w:r><w:rPr><w:rFonts w:eastAsia="MS Gothic" w:cs="Arial" w:ascii="MS Gothic" w:hAnsi="MS Gothic"/><w:sz w:val="18"/><w:szCs w:val="18"/></w:rPr><w:delText>☐</w:delText></w:r></w:sdtContent></w:sdt></w:del><w:del w:id="16" w:author="1 1 я" w:date="2023-10-31T14:13:29Z"><w:r><w:rPr><w:rFonts w:cs="Arial"/><w:color w:val="000000"/><w:sz w:val="18"/><w:szCs w:val="18"/></w:rPr><w:delText xml:space="preserve"> </w:delText></w:r></w:del><w:del w:id="17" w:author="1 1 я" w:date="2023-10-31T14:13:29Z"><w:r><w:rPr><w:rFonts w:cs="Arial"/><w:color w:val="000000"/><w:sz w:val="18"/><w:szCs w:val="18"/></w:rPr><w:delText>АО «ПФ «СКБ Контур»</w:delText></w:r></w:del></w:p><w:p><w:pPr><w:pStyle w:val="Normal"/><w:widowControl w:val="false"/><w:suppressAutoHyphens w:val="false"/><w:bidi w:val="0"/><w:spacing w:before="0" w:after="0"/><w:ind w:hanging="0" w:start="720" w:end="0"/><w:contextualSpacing/><w:jc w:val="start"/><w:rPr><w:rFonts w:cs="Arial"/><w:color w:val="000000"/><w:sz w:val="18"/><w:szCs w:val="18"/><w:del w:id="23" w:author="1 1 я" w:date="2023-10-31T14:13:29Z"></w:del></w:rPr></w:pPr><w:del w:id="19" w:author="1 1 я" w:date="2023-10-31T14:13:29Z"><w:sdt><w:sdtPr><w14:checkbox><w14:checked w14:val="0"/><w14:checkedState w14:val="2612"/><w14:uncheckedState w14:val="2610"/></w14:checkbox></w:sdtPr><w:sdtContent><w:r><w:rPr><w:rFonts w:eastAsia="MS Gothic" w:cs="Arial" w:ascii="MS Gothic" w:hAnsi="MS Gothic"/><w:sz w:val="18"/><w:szCs w:val="18"/></w:rPr></w:r></w:del><w:del w:id="20" w:author="1 1 я" w:date="2023-10-31T14:13:29Z"><w:r><w:rPr><w:rFonts w:eastAsia="MS Gothic" w:cs="Arial" w:ascii="MS Gothic" w:hAnsi="MS Gothic"/><w:sz w:val="18"/><w:szCs w:val="18"/></w:rPr><w:delText>☐</w:delText></w:r></w:sdtContent></w:sdt></w:del><w:del w:id="21" w:author="1 1 я" w:date="2023-10-31T14:13:29Z"><w:r><w:rPr><w:rFonts w:cs="Arial"/><w:color w:val="000000"/><w:sz w:val="18"/><w:szCs w:val="18"/></w:rPr><w:delText xml:space="preserve"> </w:delText></w:r></w:del><w:del w:id="22" w:author="1 1 я" w:date="2023-10-31T14:13:29Z"><w:r><w:rPr><w:rFonts w:cs="Arial"/><w:color w:val="000000"/><w:sz w:val="18"/><w:szCs w:val="18"/></w:rPr><w:delText>ООО «Компания «Тензор»</w:delText></w:r></w:del></w:p><w:p><w:pPr><w:pStyle w:val="Normal"/><w:widowControl w:val="false"/><w:bidi w:val="0"/><w:jc w:val="start"/><w:rPr><w:rFonts w:cs="Arial"/><w:color w:val="000000"/><w:sz w:val="18"/><w:szCs w:val="18"/></w:rPr></w:pPr><w:del w:id="24" w:author="1 1 я" w:date="2023-10-31T14:13:29Z"><w:sdt><w:sdtPr><w14:checkbox><w14:checked w14:val="0"/><w14:checkedState w14:val="2612"/><w14:uncheckedState w14:val="2610"/></w14:checkbox></w:sdtPr><w:sdtContent><w:r><w:rPr><w:rFonts w:eastAsia="MS Gothic" w:cs="Arial" w:ascii="MS Gothic" w:hAnsi="MS Gothic"/><w:sz w:val="18"/><w:szCs w:val="18"/></w:rPr></w:r></w:del><w:del w:id="25" w:author="1 1 я" w:date="2023-10-31T14:13:29Z"><w:r><w:rPr><w:rFonts w:eastAsia="MS Gothic" w:cs="Arial" w:ascii="MS Gothic" w:hAnsi="MS Gothic"/><w:sz w:val="18"/><w:szCs w:val="18"/></w:rPr><w:delText>☐</w:delText></w:r></w:sdtContent></w:sdt></w:del><w:del w:id="26" w:author="1 1 я" w:date="2023-10-31T14:13:29Z"><w:r><w:rPr><w:rFonts w:cs="Arial"/><w:color w:val="000000"/><w:sz w:val="18"/><w:szCs w:val="18"/></w:rPr><w:delText xml:space="preserve"> </w:delText></w:r></w:del><w:del w:id="27" w:author="1 1 я" w:date="2023-10-31T14:13:29Z"><w:r><w:rPr><w:rFonts w:cs="Arial"/><w:color w:val="000000"/><w:sz w:val="18"/><w:szCs w:val="18"/></w:rPr><w:delText>ООО «КОРУС Консалтинг СНГ»</w:delText></w:r></w:del></w:p></w:tc></w:tr><w:tr><w:trPr><w:trHeight w:val="60" w:hRule="atLeast"/></w:trPr><w:tc><w:tcPr><w:tcW w:w="2552" w:type="dxa"/><w:gridSpan w:val="2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cs="Arial"/><w:color w:val="000000"/><w:sz w:val="18"/><w:szCs w:val="18"/></w:rPr></w:pPr><w:del w:id="28" w:author="1 1 я" w:date="2023-10-31T14:13:31Z"><w:sdt><w:sdtPr></w:sdtPr><w:sdtContent><w:r><w:rPr><w:rFonts w:eastAsia="MS Gothic" w:cs="Arial" w:ascii="MS Gothic" w:hAnsi="MS Gothic"/><w:sz w:val="18"/><w:szCs w:val="18"/></w:rPr></w:r></w:del><w:del w:id="29" w:author="1 1 я" w:date="2023-10-31T14:13:31Z"><w:r><w:rPr><w:rFonts w:eastAsia="MS Gothic" w:cs="Arial" w:ascii="MS Gothic" w:hAnsi="MS Gothic"/><w:sz w:val="18"/><w:szCs w:val="18"/></w:rPr><w:delText>☐</w:delText></w:r></w:sdtContent></w:sdt></w:del><w:del w:id="30" w:author="1 1 я" w:date="2023-10-31T14:13:31Z"><w:r><w:rPr><w:rFonts w:eastAsia="MS Gothic" w:cs="Arial" w:ascii="MS Gothic" w:hAnsi="MS Gothic"/><w:sz w:val="18"/><w:szCs w:val="18"/></w:rPr><w:delText xml:space="preserve"> ☒</w:delText></w:r></w:del><w:del w:id="31" w:author="1 1 я" w:date="2023-10-31T14:13:31Z"><w:r><w:rPr><w:rFonts w:cs="Arial"/><w:color w:val="000000"/><w:sz w:val="18"/><w:szCs w:val="18"/></w:rPr><w:delText xml:space="preserve">На руки (получение платежных документов в </w:delText></w:r></w:del><w:del w:id="32" w:author="1 1 я" w:date="2023-10-31T14:13:31Z"><w:r><w:rPr><w:rFonts w:cs="Arial"/><w:sz w:val="18"/><w:szCs w:val="18"/></w:rPr><w:delText>офисе ПАО МГТС</w:delText></w:r></w:del><w:del w:id="33" w:author="1 1 я" w:date="2023-10-31T14:13:31Z"><w:r><w:rPr><w:rFonts w:cs="Arial"/><w:color w:val="000000"/><w:sz w:val="18"/><w:szCs w:val="18"/></w:rPr><w:delText>)</w:delText></w:r></w:del></w:p></w:tc><w:tc><w:tcPr><w:tcW w:w="7937" w:type="dxa"/><w:gridSpan w:val="2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ascii="Times New Roman" w:hAnsi="Times New Roman" w:eastAsia="Calibri"/><w:sz w:val="24"/><w:del w:id="36" w:author="1 1 я" w:date="2023-10-31T14:13:31Z"></w:del></w:rPr></w:pPr><w:del w:id="34" w:author="1 1 я" w:date="2023-10-31T14:13:31Z"><w:r><w:rPr><w:rFonts w:cs="Arial"/><w:color w:val="000000"/><w:sz w:val="18"/><w:szCs w:val="18"/><w:u w:val="single"/></w:rPr><w:delText>Офис:</w:delText></w:r></w:del><w:del w:id="35" w:author="1 1 я" w:date="2023-10-31T14:13:31Z"><w:r><w:rPr><w:rFonts w:cs="Arial"/><w:sz w:val="18"/><w:szCs w:val="18"/></w:rPr><w:delText xml:space="preserve"> г. Москва, Панкратьевский переулок 12/12</w:delText></w:r></w:del></w:p><w:p><w:pPr><w:pStyle w:val="Normal"/><w:widowControl w:val="false"/><w:suppressAutoHyphens w:val="true"/><w:overflowPunct w:val="false"/><w:bidi w:val="0"/><w:spacing w:before="0" w:after="0"/><w:jc w:val="start"/><w:rPr><w:rFonts w:ascii="Times New Roman" w:hAnsi="Times New Roman" w:eastAsia="Calibri"/><w:sz w:val="24"/></w:rPr></w:pPr><w:r><w:rPr><w:rFonts w:cs="Arial"/><w:color w:val="000000"/><w:sz w:val="18"/><w:szCs w:val="18"/><w:u w:val="single"/></w:rPr></w:r></w:p></w:tc></w:tr><w:tr><w:trPr><w:trHeight w:val="1024" w:hRule="atLeast"/></w:trPr><w:tc><w:tcPr><w:tcW w:w="2552" w:type="dxa"/><w:gridSpan w:val="2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cs="Arial"/><w:color w:val="000000"/><w:sz w:val="18"/><w:szCs w:val="18"/></w:rPr></w:pPr><w:ins w:id="37" w:author="1 1 я" w:date="2023-10-31T14:13:31Z"><w:r><w:rPr><w:rFonts w:eastAsia="MS Gothic" w:cs="Arial" w:ascii="MS Gothic" w:hAnsi="MS Gothic"/><w:sz w:val="18"/><w:szCs w:val="18"/></w:rPr><w:t>sd</w:t></w:r></w:ins><w:del w:id="38" w:author="1 1 я" w:date="2023-10-31T14:13:31Z"><w:sdt><w:sdtPr></w:sdtPr><w:sdtContent><w:r><w:rPr><w:rFonts w:eastAsia="MS Gothic" w:cs="Arial" w:ascii="MS Gothic" w:hAnsi="MS Gothic"/><w:sz w:val="18"/><w:szCs w:val="18"/></w:rPr></w:r></w:del><w:del w:id="39" w:author="1 1 я" w:date="2023-10-31T14:13:31Z"><w:r><w:rPr><w:rFonts w:eastAsia="MS Gothic" w:cs="Arial" w:ascii="MS Gothic" w:hAnsi="MS Gothic"/><w:sz w:val="18"/><w:szCs w:val="18"/></w:rPr><w:delText>☐</w:delText></w:r></w:sdtContent></w:sdt></w:del><w:del w:id="40" w:author="1 1 я" w:date="2023-10-31T14:13:31Z"><w:r><w:rPr><w:rFonts w:cs="Arial"/><w:color w:val="000000"/><w:sz w:val="18"/><w:szCs w:val="18"/></w:rPr><w:delText>Почта России</w:delText></w:r></w:del></w:p></w:tc><w:tc><w:tcPr><w:tcW w:w="7937" w:type="dxa"/><w:gridSpan w:val="2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cs="Arial"/><w:color w:val="000000"/><w:sz w:val="18"/><w:szCs w:val="18"/><w:del w:id="45" w:author="1 1 я" w:date="2023-10-31T14:13:31Z"></w:del></w:rPr></w:pPr><w:ins w:id="41" w:author="1 1 я" w:date="2023-10-31T14:13:31Z"><w:r><w:rPr><w:rFonts w:cs="Arial"/><w:color w:val="000000"/><w:sz w:val="18"/><w:szCs w:val="18"/></w:rPr><w:t>c</w:t></w:r></w:ins><w:del w:id="42" w:author="1 1 я" w:date="2023-10-31T14:13:31Z"><w:r><w:rPr><w:rFonts w:cs="Arial"/><w:color w:val="000000"/><w:sz w:val="18"/><w:szCs w:val="18"/></w:rPr><w:delText>Индекс_______________________</w:delText></w:r></w:del><w:del w:id="43" w:author="1 1 я" w:date="2023-10-31T14:13:31Z"><w:r><w:rPr><w:rFonts w:cs="Arial"/><w:sz w:val="18"/><w:szCs w:val="18"/></w:rPr><w:delText>Город</w:delText></w:r></w:del><w:del w:id="44" w:author="1 1 я" w:date="2023-10-31T14:13:31Z"><w:r><w:rPr><w:rFonts w:cs="Arial"/><w:color w:val="000000"/><w:sz w:val="18"/><w:szCs w:val="18"/></w:rPr><w:delText>__________________________________________</w:delText></w:r></w:del></w:p><w:p><w:pPr><w:pStyle w:val="Normal"/><w:widowControl w:val="false"/><w:bidi w:val="0"/><w:jc w:val="start"/><w:rPr><w:rFonts w:cs="Arial"/><w:color w:val="000000"/><w:sz w:val="18"/><w:szCs w:val="18"/><w:u w:val="single"/><w:del w:id="48" w:author="1 1 я" w:date="2023-10-31T14:13:31Z"></w:del></w:rPr></w:pPr><w:del w:id="46" w:author="1 1 я" w:date="2023-10-31T14:13:31Z"><w:r><w:rPr><w:rFonts w:cs="Arial"/><w:color w:val="000000"/><w:sz w:val="18"/><w:szCs w:val="18"/></w:rPr><w:delText>Ул._____________________________________Дом___________________Корп</w:delText></w:r></w:del><w:del w:id="47" w:author="1 1 я" w:date="2023-10-31T14:13:31Z"><w:r><w:rPr><w:rFonts w:cs="Arial"/><w:color w:val="000000"/><w:sz w:val="18"/><w:szCs w:val="18"/><w:u w:val="single"/></w:rPr><w:delText>.__________</w:delText></w:r></w:del></w:p><w:p><w:pPr><w:pStyle w:val="Normal"/><w:widowControl w:val="false"/><w:bidi w:val="0"/><w:jc w:val="start"/><w:rPr><w:rFonts w:cs="Arial"/><w:color w:val="000000"/><w:sz w:val="18"/><w:szCs w:val="18"/><w:del w:id="52" w:author="1 1 я" w:date="2023-10-31T14:13:31Z"></w:del></w:rPr></w:pPr><w:del w:id="49" w:author="1 1 я" w:date="2023-10-31T14:13:31Z"><w:r><w:rPr><w:rFonts w:cs="Arial"/><w:color w:val="000000"/><w:sz w:val="18"/><w:szCs w:val="18"/></w:rPr><w:delText>Строение________________Этаж___________Оф._____________</w:delText></w:r></w:del><w:del w:id="50" w:author="1 1 я" w:date="2023-10-31T14:13:31Z"><w:r><w:rPr><w:rFonts w:cs="Arial"/><w:color w:val="000000"/><w:sz w:val="18"/><w:szCs w:val="18"/><w:u w:val="single"/></w:rPr><w:delText>Код</w:delText></w:r></w:del><w:del w:id="51" w:author="1 1 я" w:date="2023-10-31T14:13:31Z"><w:r><w:rPr><w:rFonts w:cs="Arial"/><w:color w:val="000000"/><w:sz w:val="18"/><w:szCs w:val="18"/></w:rPr><w:delText>______________</w:delText></w:r></w:del></w:p><w:p><w:pPr><w:pStyle w:val="Normal"/><w:widowControl w:val="false"/><w:bidi w:val="0"/><w:jc w:val="start"/><w:rPr><w:rFonts w:cs="Arial"/><w:color w:val="000000"/><w:sz w:val="18"/><w:szCs w:val="18"/><w:del w:id="54" w:author="1 1 я" w:date="2023-10-31T14:13:31Z"></w:del></w:rPr></w:pPr><w:del w:id="53" w:author="1 1 я" w:date="2023-10-31T14:13:31Z"><w:r><w:rPr><w:rFonts w:cs="Arial"/><w:color w:val="000000"/><w:sz w:val="18"/><w:szCs w:val="18"/></w:rPr><w:delText>ФИО контактного лица_______________________________________________________</w:delText></w:r></w:del></w:p><w:p><w:pPr><w:pStyle w:val="Normal"/><w:widowControl w:val="false"/><w:bidi w:val="0"/><w:jc w:val="start"/><w:rPr><w:rFonts w:cs="Arial"/><w:color w:val="000000"/><w:sz w:val="18"/><w:szCs w:val="18"/></w:rPr></w:pPr><w:del w:id="55" w:author="1 1 я" w:date="2023-10-31T14:13:31Z"><w:r><w:rPr><w:rFonts w:cs="Arial"/><w:color w:val="000000"/><w:sz w:val="18"/><w:szCs w:val="18"/></w:rPr><w:delText>Контактный  тел.______________________________________________________________</w:delText></w:r></w:del></w:p></w:tc></w:tr><w:tr><w:trPr><w:trHeight w:val="363" w:hRule="atLeast"/></w:trPr><w:tc><w:tcPr><w:tcW w:w="10489" w:type="dxa"/><w:gridSpan w:val="4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shd w:fill="DEEAF6" w:val="clear"/><w:vAlign w:val="center"/></w:tcPr><w:p><w:pPr><w:pStyle w:val="Normal"/><w:widowControl w:val="false"/><w:bidi w:val="0"/><w:jc w:val="start"/><w:rPr><w:rFonts w:cs="Arial"/><w:color w:val="000000"/><w:sz w:val="18"/><w:szCs w:val="18"/><w:lang w:val="en-US"/></w:rPr></w:pPr><w:r><w:rPr><w:rFonts w:cs="Arial"/><w:b/><w:color w:val="000000"/><w:sz w:val="18"/><w:szCs w:val="18"/></w:rPr><w:t>ДОПОЛНИТЕЛЬНЫЙ:</w:t></w:r></w:p></w:tc></w:tr><w:tr><w:trPr><w:trHeight w:val="434" w:hRule="atLeast"/></w:trPr><w:tc><w:tcPr><w:tcW w:w="2835" w:type="dxa"/><w:gridSpan w:val="3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cs="Arial"/><w:color w:val="000000"/><w:sz w:val="18"/><w:szCs w:val="18"/></w:rPr></w:pPr><w:sdt><w:sdtPr></w:sdtPr><w:sdtContent><w:r><w:rPr><w:rFonts w:eastAsia="MS Gothic" w:cs="Arial" w:ascii="MS Gothic" w:hAnsi="MS Gothic"/><w:sz w:val="18"/><w:szCs w:val="18"/></w:rPr></w:r><w:r><w:rPr><w:rFonts w:eastAsia="MS Gothic" w:cs="Arial" w:ascii="MS Gothic" w:hAnsi="MS Gothic"/><w:sz w:val="18"/><w:szCs w:val="18"/></w:rPr><w:t xml:space="preserve"> ☒</w:t></w:r></w:sdtContent></w:sdt><w:r><w:rPr><w:rFonts w:cs="Arial"/><w:color w:val="000000"/><w:sz w:val="18"/><w:szCs w:val="18"/></w:rPr><w:t>По электронной почте</w:t></w:r></w:p></w:tc><w:tc><w:tcPr><w:tcW w:w="7654" w:type="dxa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cs="Arial"/><w:color w:val="000000"/><w:sz w:val="18"/><w:szCs w:val="18"/><w:u w:val="single"/></w:rPr></w:pPr><w:r><w:rPr><w:rFonts w:cs="Arial"/><w:color w:val="000000"/><w:sz w:val="18"/><w:szCs w:val="18"/><w:lang w:val="en-US"/></w:rPr><w:t>e</w:t></w:r><w:r><w:rPr><w:rFonts w:cs="Arial"/><w:color w:val="000000"/><w:sz w:val="18"/><w:szCs w:val="18"/></w:rPr><w:t>-</w:t></w:r><w:r><w:rPr><w:rFonts w:cs="Arial"/><w:color w:val="000000"/><w:sz w:val="18"/><w:szCs w:val="18"/><w:lang w:val="en-US"/></w:rPr><w:t>mail</w:t></w:r><w:r><w:rPr><w:rFonts w:cs="Arial"/><w:color w:val="000000"/><w:sz w:val="18"/><w:szCs w:val="18"/></w:rPr><w:t xml:space="preserve"> Абонента:</w:t></w:r></w:p><w:p><w:pPr><w:pStyle w:val="Normal"/><w:widowControl w:val="false"/><w:bidi w:val="0"/><w:jc w:val="start"/><w:rPr><w:rFonts w:cs="Arial"/><w:sz w:val="18"/><w:szCs w:val="18"/></w:rPr></w:pPr><w:r><w:rPr><w:rFonts w:cs="Arial"/><w:sz w:val="18"/><w:szCs w:val="18"/></w:rPr><w:t xml:space="preserve">Моб. телефон </w:t></w:r><w:r><w:rPr><w:rFonts w:cs="Arial"/><w:color w:val="000000"/><w:sz w:val="18"/><w:szCs w:val="18"/></w:rPr><w:t>Абонента</w:t></w:r><w:r><w:rPr><w:rFonts w:cs="Arial"/><w:sz w:val="18"/><w:szCs w:val="18"/></w:rPr><w:t xml:space="preserve"> для </w:t></w:r><w:r><w:rPr><w:rFonts w:cs="Arial"/><w:sz w:val="18"/><w:szCs w:val="18"/><w:lang w:val="en-US"/></w:rPr><w:t>SMS</w:t></w:r><w:r><w:rPr><w:rFonts w:cs="Arial"/><w:sz w:val="18"/><w:szCs w:val="18"/></w:rPr><w:t xml:space="preserve">-оповещения </w:t></w:r></w:p></w:tc></w:tr><w:tr><w:trPr><w:trHeight w:val="434" w:hRule="atLeast"/></w:trPr><w:tc><w:tcPr><w:tcW w:w="2835" w:type="dxa"/><w:gridSpan w:val="3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cs="Arial"/><w:color w:val="000000"/><w:sz w:val="18"/><w:szCs w:val="18"/></w:rPr></w:pPr><w:sdt><w:sdtPr></w:sdtPr><w:sdtContent><w:r><w:rPr><w:rFonts w:eastAsia="MS Gothic" w:cs="Arial" w:ascii="MS Gothic" w:hAnsi="MS Gothic"/><w:sz w:val="18"/><w:szCs w:val="18"/></w:rPr></w:r><w:r><w:rPr><w:rFonts w:eastAsia="MS Gothic" w:cs="Arial" w:ascii="MS Gothic" w:hAnsi="MS Gothic"/><w:sz w:val="18"/><w:szCs w:val="18"/></w:rPr><w:t>☐</w:t></w:r></w:sdtContent></w:sdt><w:r><w:rPr><w:rFonts w:cs="Arial"/><w:color w:val="000000"/><w:sz w:val="18"/><w:szCs w:val="18"/></w:rPr><w:t>Платежное требование в БАНК</w:t></w:r></w:p></w:tc><w:tc><w:tcPr><w:tcW w:w="7654" w:type="dxa"/><w:tcBorders><w:top w:val="single" w:sz="4" w:space="0" w:color="000000"/><w:start w:val="single" w:sz="4" w:space="0" w:color="000000"/><w:bottom w:val="single" w:sz="4" w:space="0" w:color="000000"/><w:end w:val="single" w:sz="4" w:space="0" w:color="000000"/></w:tcBorders><w:vAlign w:val="center"/></w:tcPr><w:p><w:pPr><w:pStyle w:val="Normal"/><w:widowControl w:val="false"/><w:bidi w:val="0"/><w:jc w:val="start"/><w:rPr><w:rFonts w:cs="Arial"/><w:color w:val="000000"/><w:sz w:val="18"/><w:szCs w:val="18"/></w:rPr></w:pPr><w:r><w:rPr><w:rFonts w:cs="Arial"/><w:color w:val="000000"/><w:sz w:val="18"/><w:szCs w:val="18"/></w:rPr><w:t>Наименование банка: _______________________________________________________</w:t></w:r></w:p><w:p><w:pPr><w:pStyle w:val="Normal"/><w:widowControl w:val="false"/><w:bidi w:val="0"/><w:jc w:val="start"/><w:rPr><w:rFonts w:cs="Arial"/><w:color w:val="000000"/><w:sz w:val="18"/><w:szCs w:val="18"/></w:rPr></w:pPr><w:r><w:rPr><w:rFonts w:cs="Arial"/><w:color w:val="000000"/><w:sz w:val="18"/><w:szCs w:val="18"/></w:rPr><w:t>БИК______________________________________________________________________</w:t></w:r></w:p><w:p><w:pPr><w:pStyle w:val="Normal"/><w:widowControl w:val="false"/><w:bidi w:val="0"/><w:jc w:val="start"/><w:rPr><w:rFonts w:cs="Arial"/><w:color w:val="000000"/><w:sz w:val="18"/><w:szCs w:val="18"/></w:rPr></w:pPr><w:r><w:rPr><w:rFonts w:cs="Arial"/><w:color w:val="000000"/><w:sz w:val="18"/><w:szCs w:val="18"/></w:rPr><w:t>к/с: _______________________________________________________________________</w:t></w:r></w:p><w:p><w:pPr><w:pStyle w:val="Normal"/><w:widowControl w:val="false"/><w:bidi w:val="0"/><w:jc w:val="start"/><w:rPr><w:rFonts w:cs="Arial"/><w:color w:val="000000"/><w:sz w:val="18"/><w:szCs w:val="18"/></w:rPr></w:pPr><w:r><w:rPr><w:rFonts w:cs="Arial"/><w:color w:val="000000"/><w:sz w:val="18"/><w:szCs w:val="18"/><w:lang w:val="en-US"/></w:rPr><w:t>р/с:_______________________________________________________________________</w:t></w:r></w:p></w:tc></w:tr></w:tbl><w:p><w:pPr><w:pStyle w:val="Normal"/><w:bidi w:val="0"/><w:jc w:val="start"/><w:rPr><w:rFonts w:cs="Arial"/><w:sz w:val="18"/><w:szCs w:val="18"/></w:rPr></w:pPr><w:r><w:rPr><w:rFonts w:cs="Arial"/><w:sz w:val="18"/><w:szCs w:val="18"/></w:rPr></w:r></w:p><w:p><w:pPr><w:pStyle w:val="Normal"/><w:bidi w:val="0"/><w:jc w:val="start"/><w:rPr><w:rFonts w:cs="Arial"/><w:sz w:val="18"/><w:szCs w:val="18"/></w:rPr></w:pPr><w:r><w:rPr><w:rFonts w:cs="Arial"/><w:sz w:val="18"/><w:szCs w:val="18"/></w:rPr><w:t>Абонент выражает согласие на получение от ПАО МГТС:</w:t></w:r></w:p><w:p><w:pPr><w:pStyle w:val="Normal"/><w:bidi w:val="0"/><w:jc w:val="start"/><w:rPr><w:rFonts w:cs="Arial"/><w:sz w:val="18"/><w:szCs w:val="18"/></w:rPr></w:pPr><w:r><w:rPr><w:rFonts w:cs="Arial"/><w:sz w:val="18"/><w:szCs w:val="18"/></w:rPr><w:t xml:space="preserve">- SMS-оповещения об отправке платежных документов в виде бесплатных SMS-сообщений на указанный в настоящем пункте договора номер мобильного телефона Абонента:                                                                                   </w:t></w:r></w:p><w:p><w:pPr><w:pStyle w:val="Normal"/><w:bidi w:val="0"/><w:jc w:val="start"/><w:rPr><w:rFonts w:cs="Arial"/><w:sz w:val="18"/><w:szCs w:val="18"/></w:rPr></w:pPr><w:r><w:rPr><w:rFonts w:cs="Arial"/><w:sz w:val="18"/><w:szCs w:val="18"/></w:rPr><w:t xml:space="preserve">- рекламно-информационных материалов  путем рассылки бесплатных SMS-сообщений на указанный в настоящем пункте договора номер мобильного телефона Абонента: </w:t></w:r><w:sdt><w:sdtPr><w:showingPlcHdr/></w:sdtPr><w:sdtContent><w:r><w:rPr><w:rFonts w:cs="Arial"/><w:sz w:val="18"/><w:szCs w:val="18"/></w:rPr></w:r><w:r><w:rPr></w:rPr><w:t xml:space="preserve">     </w:t></w:r></w:sdtContent></w:sdt><w:r><w:rPr><w:rFonts w:cs="Arial"/><w:sz w:val="18"/><w:szCs w:val="18"/></w:rPr><w:t xml:space="preserve">               </w:t></w:r></w:p><w:p><w:pPr><w:pStyle w:val="Normal"/><w:bidi w:val="0"/><w:jc w:val="start"/><w:rPr><w:rFonts w:cs="Arial"/><w:sz w:val="18"/><w:szCs w:val="18"/></w:rPr></w:pPr><w:r><w:rPr><w:rFonts w:cs="Arial"/><w:sz w:val="18"/><w:szCs w:val="18"/></w:rPr><w:t xml:space="preserve">- рекламно-информационных материалов  путем рассылки на указанный в настоящем пункте договора адрес электронной почты Абонента: </w:t></w:r><w:sdt><w:sdtPr></w:sdtPr><w:sdtContent><w:r><w:rPr><w:rFonts w:cs="Arial"/><w:sz w:val="18"/><w:szCs w:val="18"/></w:rPr></w:r><w:r><w:rPr><w:rFonts w:eastAsia="MS Gothic" w:cs="Arial" w:ascii="MS Gothic" w:hAnsi="MS Gothic"/><w:sz w:val="18"/><w:szCs w:val="18"/></w:rPr><w:t>☐</w:t></w:r></w:sdtContent></w:sdt><w:r><w:rPr><w:rFonts w:cs="Arial"/><w:sz w:val="18"/><w:szCs w:val="18"/></w:rPr><w:t xml:space="preserve">Да </w:t></w:r><w:sdt><w:sdtPr></w:sdtPr><w:sdtContent><w:r><w:rPr><w:rFonts w:cs="Arial"/><w:sz w:val="18"/><w:szCs w:val="18"/></w:rPr></w:r><w:r><w:rPr><w:rFonts w:cs="Arial"/><w:sz w:val="18"/><w:szCs w:val="18"/></w:rPr></w:r></w:sdtContent></w:sdt><w:r><w:rPr><w:rFonts w:cs="Arial"/><w:sz w:val="18"/><w:szCs w:val="18"/></w:rPr><w:t xml:space="preserve"> </w:t></w:r><w:sdt><w:sdtPr></w:sdtPr><w:sdtContent><w:r><w:rPr><w:rFonts w:cs="Arial"/><w:sz w:val="18"/><w:szCs w:val="18"/></w:rPr></w:r><w:r><w:rPr><w:rFonts w:eastAsia="MS Gothic" w:cs="Arial" w:ascii="MS Gothic" w:hAnsi="MS Gothic"/><w:sz w:val="18"/><w:szCs w:val="18"/></w:rPr><w:t>☒</w:t></w:r></w:sdtContent></w:sdt><w:r><w:rPr><w:rFonts w:cs="Arial"/><w:sz w:val="18"/><w:szCs w:val="18"/></w:rPr><w:t xml:space="preserve">Нет    </w:t></w:r></w:p><w:sectPr><w:type w:val="nextPage"/><w:pgSz w:w="11906" w:h="16838"/><w:pgMar w:left="1134" w:right="567" w:gutter="0" w:header="0" w:top="1134" w:footer="0" w:bottom="1134"/><w:pgNumType w:fmt="decimal"/><w:formProt w:val="false"/><w:textDirection w:val="lrTb"/><w:docGrid w:type="default" w:linePitch="600" w:charSpace="24576"/></w:sectPr></w:body>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MS Gothic">
    <w:charset w:val="01" w:characterSet="utf-8"/>
    <w:family w:val="roman"/>
    <w:pitch w:val="variable"/>
  </w:font>
  <w:font w:name="Symbol">
    <w:charset w:val="02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397"/>
        </w:tabs>
        <w:ind w:start="0" w:hanging="0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–"/>
      <w:lvlJc w:val="start"/>
      <w:pPr>
        <w:tabs>
          <w:tab w:val="num" w:pos="0"/>
        </w:tabs>
        <w:ind w:start="0" w:hanging="0"/>
      </w:pPr>
      <w:rPr>
        <w:rFonts w:ascii="Times New Roman" w:hAnsi="Times New Roman" w:cs="Times New Roman" w:hint="default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5">
    <w:lvl w:ilvl="0">
      <w:start w:val="1"/>
      <w:numFmt w:val="upperRoman"/>
      <w:lvlText w:val="%1.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  <w:lvl w:ilvl="1">
      <w:start w:val="1"/>
      <w:numFmt w:val="upperRoman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upperRoman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upperRoman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upperRoman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upperRoman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upperRoman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upperRoman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upperRoman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6">
    <w:lvl w:ilvl="0">
      <w:start w:val="1"/>
      <w:numFmt w:val="bullet"/>
      <w:lvlText w:val=""/>
      <w:lvlJc w:val="start"/>
      <w:pPr>
        <w:tabs>
          <w:tab w:val="num" w:pos="397"/>
        </w:tabs>
        <w:ind w:start="720" w:hanging="72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start"/>
      <w:pPr>
        <w:tabs>
          <w:tab w:val="num" w:pos="1080"/>
        </w:tabs>
        <w:ind w:star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start"/>
      <w:pPr>
        <w:tabs>
          <w:tab w:val="num" w:pos="1440"/>
        </w:tabs>
        <w:ind w:star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start"/>
      <w:pPr>
        <w:tabs>
          <w:tab w:val="num" w:pos="2520"/>
        </w:tabs>
        <w:ind w:star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start"/>
      <w:pPr>
        <w:tabs>
          <w:tab w:val="num" w:pos="3240"/>
        </w:tabs>
        <w:ind w:star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decimal"/>
      <w:lvlText w:val="1.%1."/>
      <w:lvlJc w:val="start"/>
      <w:pPr>
        <w:tabs>
          <w:tab w:val="num" w:pos="397"/>
        </w:tabs>
        <w:ind w:start="0" w:hanging="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8">
    <w:lvl w:ilvl="0">
      <w:start w:val="1"/>
      <w:numFmt w:val="decimal"/>
      <w:lvlText w:val="11.%1.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9">
    <w:lvl w:ilvl="0">
      <w:start w:val="1"/>
      <w:numFmt w:val="decimal"/>
      <w:lvlText w:val="(%1)"/>
      <w:lvlJc w:val="start"/>
      <w:pPr>
        <w:tabs>
          <w:tab w:val="num" w:pos="397"/>
        </w:tabs>
        <w:ind w:start="0" w:hanging="0"/>
      </w:pPr>
      <w:rPr>
        <w:rFonts w:ascii="Times New Roman" w:hAnsi="Times New Roman" w:eastAsia="Liberation Mono" w:cs="Liberation Mono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10">
    <w:lvl w:ilvl="0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●"/>
      <w:lvlJc w:val="start"/>
      <w:pPr>
        <w:tabs>
          <w:tab w:val="num" w:pos="397"/>
        </w:tabs>
        <w:ind w:start="0" w:hanging="0"/>
      </w:pPr>
      <w:rPr>
        <w:rFonts w:ascii="Times New Roman" w:hAnsi="Times New Roman" w:cs="Times New Roman" w:hint="default"/>
      </w:rPr>
    </w:lvl>
  </w:abstractNum>
  <w:abstractNum w:abstractNumId="1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w="http://schemas.openxmlformats.org/wordprocessingml/2006/main">
  <w:zoom w:percent="129"/>
  <w:trackRevisions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roid Sans Devanagari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character" w:styleId="Style14">
    <w:name w:val="Символ нумерации"/>
    <w:qFormat/>
    <w:rPr>
      <w:rFonts w:ascii="Times New Roman" w:hAnsi="Times New Roman"/>
    </w:rPr>
  </w:style>
  <w:style w:type="character" w:styleId="Style15">
    <w:name w:val="Стиль Абзаца"/>
    <w:qFormat/>
    <w:rPr>
      <w:rFonts w:ascii="Times New Roman" w:hAnsi="Times New Roman"/>
      <w:color w:val="000000"/>
    </w:rPr>
  </w:style>
  <w:style w:type="character" w:styleId="Style16">
    <w:name w:val="Маркеры"/>
    <w:qFormat/>
    <w:rPr>
      <w:rFonts w:ascii="Times New Roman" w:hAnsi="Times New Roman" w:eastAsia="OpenSymbol" w:cs="OpenSymbol"/>
    </w:rPr>
  </w:style>
  <w:style w:type="character" w:styleId="Hyperlink">
    <w:name w:val="Hyperlink"/>
    <w:rPr>
      <w:rFonts w:ascii="Times New Roman" w:hAnsi="Times New Roman"/>
      <w:color w:val="000080"/>
      <w:u w:val="single"/>
      <w:lang w:val="zxx" w:eastAsia="zxx" w:bidi="zxx"/>
    </w:rPr>
  </w:style>
  <w:style w:type="character" w:styleId="Style17">
    <w:name w:val="Ссылка указателя"/>
    <w:qFormat/>
    <w:rPr>
      <w:rFonts w:ascii="Times New Roman" w:hAnsi="Times New Roman"/>
    </w:rPr>
  </w:style>
  <w:style w:type="character" w:styleId="Style18">
    <w:name w:val="Ввод пользователя"/>
    <w:qFormat/>
    <w:rPr>
      <w:rFonts w:ascii="Times New Roman" w:hAnsi="Times New Roman" w:eastAsia="Liberation Mono" w:cs="Liberation Mono"/>
    </w:rPr>
  </w:style>
  <w:style w:type="character" w:styleId="Style19">
    <w:name w:val="Фуригана"/>
    <w:qFormat/>
    <w:rPr>
      <w:rFonts w:ascii="Times New Roman" w:hAnsi="Times New Roman"/>
      <w:sz w:val="12"/>
      <w:szCs w:val="12"/>
      <w:u w:val="none"/>
      <w:em w:val="none"/>
    </w:rPr>
  </w:style>
  <w:style w:type="character" w:styleId="Style20">
    <w:name w:val="Цитата"/>
    <w:qFormat/>
    <w:rPr>
      <w:rFonts w:ascii="Times New Roman" w:hAnsi="Times New Roman"/>
      <w:i/>
      <w:iCs/>
    </w:rPr>
  </w:style>
  <w:style w:type="character" w:styleId="Style21">
    <w:name w:val="Символы названия"/>
    <w:qFormat/>
    <w:rPr>
      <w:rFonts w:ascii="Times New Roman" w:hAnsi="Times New Roman"/>
    </w:rPr>
  </w:style>
  <w:style w:type="character" w:styleId="Style22">
    <w:name w:val="Символ сноски"/>
    <w:qFormat/>
    <w:rPr>
      <w:rFonts w:ascii="Times New Roman" w:hAnsi="Times New Roman"/>
      <w:vertAlign w:val="superscript"/>
    </w:rPr>
  </w:style>
  <w:style w:type="character" w:styleId="Style23">
    <w:name w:val="Символ концевой сноски"/>
    <w:qFormat/>
    <w:rPr>
      <w:rFonts w:ascii="Times New Roman" w:hAnsi="Times New Roman"/>
      <w:vertAlign w:val="superscript"/>
    </w:rPr>
  </w:style>
  <w:style w:type="character" w:styleId="Style24">
    <w:name w:val="Пример"/>
    <w:qFormat/>
    <w:rPr>
      <w:rFonts w:ascii="Times New Roman" w:hAnsi="Times New Roman" w:eastAsia="Liberation Mono" w:cs="Liberation Mono"/>
    </w:rPr>
  </w:style>
  <w:style w:type="character" w:styleId="FootnoteReference">
    <w:name w:val="Footnote Reference"/>
    <w:rPr>
      <w:rFonts w:ascii="Times New Roman" w:hAnsi="Times New Roman"/>
      <w:vertAlign w:val="superscript"/>
    </w:rPr>
  </w:style>
  <w:style w:type="character" w:styleId="EndnoteReference">
    <w:name w:val="Endnote Reference"/>
    <w:rPr>
      <w:rFonts w:ascii="Times New Roman" w:hAnsi="Times New Roman"/>
      <w:vertAlign w:val="superscript"/>
    </w:rPr>
  </w:style>
  <w:style w:type="character" w:styleId="FollowedHyperlink">
    <w:name w:val="FollowedHyperlink"/>
    <w:rPr>
      <w:rFonts w:ascii="Times New Roman" w:hAnsi="Times New Roman"/>
      <w:color w:val="800000"/>
      <w:u w:val="single"/>
      <w:lang w:val="zxx" w:eastAsia="zxx" w:bidi="zxx"/>
    </w:rPr>
  </w:style>
  <w:style w:type="character" w:styleId="Style25">
    <w:name w:val="Переменная"/>
    <w:qFormat/>
    <w:rPr>
      <w:rFonts w:ascii="Times New Roman" w:hAnsi="Times New Roman"/>
      <w:i/>
      <w:iCs/>
    </w:rPr>
  </w:style>
  <w:style w:type="character" w:styleId="Style26">
    <w:name w:val="Основной элемент указателя"/>
    <w:qFormat/>
    <w:rPr>
      <w:rFonts w:ascii="Times New Roman" w:hAnsi="Times New Roman"/>
      <w:b w:val="false"/>
      <w:bCs/>
      <w:i/>
    </w:rPr>
  </w:style>
  <w:style w:type="character" w:styleId="Style27">
    <w:name w:val="Определение"/>
    <w:qFormat/>
    <w:rPr>
      <w:rFonts w:ascii="Times New Roman" w:hAnsi="Times New Roman"/>
    </w:rPr>
  </w:style>
  <w:style w:type="character" w:styleId="LineNumber">
    <w:name w:val="Line Number"/>
    <w:rPr>
      <w:rFonts w:ascii="Times New Roman" w:hAnsi="Times New Roman"/>
    </w:rPr>
  </w:style>
  <w:style w:type="character" w:styleId="PageNumber">
    <w:name w:val="Page Number"/>
    <w:rPr>
      <w:rFonts w:ascii="Times New Roman" w:hAnsi="Times New Roman"/>
    </w:rPr>
  </w:style>
  <w:style w:type="character" w:styleId="Style28">
    <w:name w:val="Непропорциональный текст"/>
    <w:qFormat/>
    <w:rPr>
      <w:rFonts w:ascii="Times New Roman" w:hAnsi="Times New Roman" w:eastAsia="Liberation Mono" w:cs="Liberation Mono"/>
    </w:rPr>
  </w:style>
  <w:style w:type="character" w:styleId="Style29">
    <w:name w:val="Исходный текст"/>
    <w:qFormat/>
    <w:rPr>
      <w:rFonts w:ascii="Times New Roman" w:hAnsi="Times New Roman" w:eastAsia="Liberation Mono" w:cs="Liberation Mono"/>
    </w:rPr>
  </w:style>
  <w:style w:type="character" w:styleId="Style30">
    <w:name w:val="Заполнитель"/>
    <w:qFormat/>
    <w:rPr>
      <w:rFonts w:ascii="Times New Roman" w:hAnsi="Times New Roman"/>
      <w:smallCaps/>
      <w:color w:val="008080"/>
      <w:u w:val="dotted"/>
    </w:rPr>
  </w:style>
  <w:style w:type="character" w:styleId="Strong">
    <w:name w:val="Strong"/>
    <w:qFormat/>
    <w:rPr>
      <w:rFonts w:ascii="Times New Roman" w:hAnsi="Times New Roman"/>
      <w:b w:val="false"/>
      <w:bCs/>
      <w:i/>
    </w:rPr>
  </w:style>
  <w:style w:type="character" w:styleId="Emphasis">
    <w:name w:val="Emphasis"/>
    <w:qFormat/>
    <w:rPr>
      <w:rFonts w:ascii="Times New Roman" w:hAnsi="Times New Roman"/>
      <w:i/>
      <w:iCs/>
    </w:rPr>
  </w:style>
  <w:style w:type="character" w:styleId="Style31">
    <w:name w:val="Вертикальное направление символов"/>
    <w:qFormat/>
    <w:rPr>
      <w:rFonts w:ascii="Times New Roman" w:hAnsi="Times New Roman"/>
      <w:eastAsianLayout w:vert="true"/>
    </w:rPr>
  </w:style>
  <w:style w:type="character" w:styleId="Style32">
    <w:name w:val="Буквица"/>
    <w:qFormat/>
    <w:rPr>
      <w:rFonts w:ascii="Times New Roman" w:hAnsi="Times New Roman"/>
    </w:rPr>
  </w:style>
  <w:style w:type="paragraph" w:styleId="Style33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34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14115">
    <w:name w:val="_Текст шр 14 1,15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15">
    <w:name w:val="_Текст шр 12 1,15"/>
    <w:qFormat/>
    <w:pPr>
      <w:widowControl w:val="false"/>
      <w:suppressLineNumbers/>
      <w:suppressAutoHyphens w:val="true"/>
      <w:overflowPunct w:val="false"/>
      <w:bidi w:val="0"/>
      <w:spacing w:lineRule="auto" w:line="276" w:before="0" w:after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115125">
    <w:name w:val="_Текст шр 14 1,15 кр 1,25"/>
    <w:qFormat/>
    <w:pPr>
      <w:widowControl w:val="false"/>
      <w:numPr>
        <w:ilvl w:val="0"/>
        <w:numId w:val="0"/>
      </w:numPr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ind w:firstLine="709" w:start="0" w:end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15125">
    <w:name w:val="_Текст шр 12 1,15 кр 1,25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ind w:firstLine="709" w:start="0" w:end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Style35">
    <w:name w:val="Содержимое таблицы"/>
    <w:basedOn w:val="Normal"/>
    <w:qFormat/>
    <w:pPr>
      <w:widowControl w:val="false"/>
      <w:suppressLineNumbers/>
      <w:tabs>
        <w:tab w:val="clear" w:pos="709"/>
      </w:tabs>
    </w:pPr>
    <w:rPr>
      <w:color w:val="000000"/>
    </w:rPr>
  </w:style>
  <w:style w:type="paragraph" w:styleId="10">
    <w:name w:val="_Исполнитель 10"/>
    <w:qFormat/>
    <w:pPr>
      <w:widowControl w:val="false"/>
      <w:suppressLineNumbers/>
      <w:suppressAutoHyphens w:val="true"/>
      <w:overflowPunct w:val="false"/>
      <w:bidi w:val="0"/>
      <w:spacing w:lineRule="auto" w:line="240" w:before="0" w:after="0"/>
      <w:jc w:val="start"/>
    </w:pPr>
    <w:rPr>
      <w:rFonts w:ascii="Times New Roman" w:hAnsi="Times New Roman" w:eastAsia="Tahoma" w:cs="Droid Sans Devanagari"/>
      <w:color w:val="000000"/>
      <w:kern w:val="2"/>
      <w:sz w:val="20"/>
      <w:szCs w:val="24"/>
      <w:lang w:val="ru-RU" w:eastAsia="zh-CN" w:bidi="hi-IN"/>
    </w:rPr>
  </w:style>
  <w:style w:type="paragraph" w:styleId="Style36">
    <w:name w:val="_Для Писем текст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ind w:firstLine="709" w:start="0" w:end="0"/>
      <w:jc w:val="star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15">
    <w:name w:val="_Заголовок 1.15"/>
    <w:qFormat/>
    <w:pPr>
      <w:widowControl w:val="false"/>
      <w:numPr>
        <w:ilvl w:val="0"/>
        <w:numId w:val="0"/>
      </w:numPr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center"/>
      <w:outlineLvl w:val="0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151">
    <w:name w:val="_Подзаголовок 1.15"/>
    <w:qFormat/>
    <w:pPr>
      <w:widowControl w:val="false"/>
      <w:numPr>
        <w:ilvl w:val="0"/>
        <w:numId w:val="0"/>
      </w:numPr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center"/>
      <w:outlineLvl w:val="1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IndexHeading">
    <w:name w:val="Index Heading"/>
    <w:basedOn w:val="Style33"/>
    <w:pPr>
      <w:suppressLineNumbers/>
      <w:ind w:hanging="0" w:start="0" w:end="0"/>
    </w:pPr>
    <w:rPr>
      <w:b/>
      <w:bCs/>
      <w:sz w:val="32"/>
      <w:szCs w:val="32"/>
    </w:rPr>
  </w:style>
  <w:style w:type="paragraph" w:styleId="TOCHeading">
    <w:name w:val="TOC Heading"/>
    <w:basedOn w:val="IndexHeading"/>
    <w:qFormat/>
    <w:pPr>
      <w:suppressLineNumbers/>
      <w:ind w:hanging="0" w:start="0" w:end="0"/>
    </w:pPr>
    <w:rPr>
      <w:b/>
      <w:bCs/>
      <w:sz w:val="32"/>
      <w:szCs w:val="32"/>
    </w:rPr>
  </w:style>
  <w:style w:type="paragraph" w:styleId="TOC1">
    <w:name w:val="TOC 1"/>
    <w:basedOn w:val="Style34"/>
    <w:pPr>
      <w:tabs>
        <w:tab w:val="clear" w:pos="709"/>
        <w:tab w:val="right" w:pos="9638" w:leader="dot"/>
      </w:tabs>
      <w:ind w:hanging="0" w:start="0" w:end="0"/>
    </w:pPr>
    <w:rPr/>
  </w:style>
  <w:style w:type="paragraph" w:styleId="TOC2">
    <w:name w:val="TOC 2"/>
    <w:basedOn w:val="Style34"/>
    <w:pPr>
      <w:tabs>
        <w:tab w:val="clear" w:pos="709"/>
        <w:tab w:val="right" w:pos="9638" w:leader="dot"/>
      </w:tabs>
      <w:ind w:hanging="0" w:start="283" w:end="0"/>
    </w:pPr>
    <w:rPr/>
  </w:style>
  <w:style w:type="paragraph" w:styleId="12100">
    <w:name w:val="_Таблица 12 1,00 цт, ср.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before="0" w:after="0"/>
      <w:jc w:val="center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001">
    <w:name w:val="_Таблица 12 1,00 лк, ср.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40" w:before="0" w:after="0"/>
      <w:ind w:hanging="0" w:start="0" w:end="0"/>
      <w:jc w:val="start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">
    <w:name w:val="_Текст шр 14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">
    <w:name w:val="_Текст шр 12"/>
    <w:qFormat/>
    <w:pPr>
      <w:widowControl w:val="false"/>
      <w:suppressLineNumbers/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New11-101">
    <w:name w:val="_new_Нумерация 1.1-10.1"/>
    <w:qFormat/>
    <w:pPr>
      <w:widowControl w:val="false"/>
      <w:numPr>
        <w:ilvl w:val="0"/>
        <w:numId w:val="7"/>
      </w:numPr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paragraph" w:styleId="New111-201">
    <w:name w:val="_new_Нумерация 11.1-20.1"/>
    <w:qFormat/>
    <w:pPr>
      <w:widowControl w:val="false"/>
      <w:numPr>
        <w:ilvl w:val="0"/>
        <w:numId w:val="8"/>
      </w:numPr>
      <w:suppressLineNumbers/>
      <w:suppressAutoHyphens w:val="true"/>
      <w:overflowPunct w:val="false"/>
      <w:bidi w:val="0"/>
      <w:spacing w:before="0" w:after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114115">
    <w:name w:val="_new_Маркер 1 14 1,15"/>
    <w:qFormat/>
    <w:pPr>
      <w:widowControl w:val="false"/>
      <w:numPr>
        <w:ilvl w:val="0"/>
        <w:numId w:val="2"/>
      </w:numPr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2">
    <w:name w:val="Нумерованный 2 конец"/>
    <w:basedOn w:val="List"/>
    <w:next w:val="ListNumber2"/>
    <w:qFormat/>
    <w:pPr>
      <w:spacing w:before="0" w:after="240"/>
      <w:ind w:hanging="360" w:start="720" w:end="0"/>
    </w:pPr>
    <w:rPr/>
  </w:style>
  <w:style w:type="paragraph" w:styleId="ListNumber2">
    <w:name w:val="List Number 2"/>
    <w:basedOn w:val="List"/>
    <w:pPr>
      <w:spacing w:before="0" w:after="120"/>
      <w:ind w:hanging="360" w:start="720" w:end="0"/>
    </w:pPr>
    <w:rPr/>
  </w:style>
  <w:style w:type="paragraph" w:styleId="New-14115">
    <w:name w:val="_new_Маркер - 14 1,15"/>
    <w:qFormat/>
    <w:pPr>
      <w:widowControl w:val="false"/>
      <w:numPr>
        <w:ilvl w:val="0"/>
        <w:numId w:val="3"/>
      </w:numPr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star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152">
    <w:name w:val="_Заголовок 1.15 ж"/>
    <w:qFormat/>
    <w:pPr>
      <w:widowControl w:val="false"/>
      <w:numPr>
        <w:ilvl w:val="0"/>
        <w:numId w:val="0"/>
      </w:numPr>
      <w:suppressLineNumbers/>
      <w:tabs>
        <w:tab w:val="clear" w:pos="709"/>
      </w:tabs>
      <w:suppressAutoHyphens w:val="true"/>
      <w:overflowPunct w:val="false"/>
      <w:bidi w:val="0"/>
      <w:spacing w:before="0" w:after="0"/>
      <w:jc w:val="center"/>
      <w:outlineLvl w:val="0"/>
    </w:pPr>
    <w:rPr>
      <w:rFonts w:ascii="Times New Roman" w:hAnsi="Times New Roman" w:eastAsia="Tahoma" w:cs="Droid Sans Devanagari"/>
      <w:b/>
      <w:color w:val="auto"/>
      <w:kern w:val="2"/>
      <w:sz w:val="28"/>
      <w:szCs w:val="24"/>
      <w:lang w:val="ru-RU" w:eastAsia="zh-CN" w:bidi="hi-IN"/>
    </w:rPr>
  </w:style>
  <w:style w:type="paragraph" w:styleId="1153">
    <w:name w:val="_Подзаголовок 1.15 ж"/>
    <w:qFormat/>
    <w:pPr>
      <w:widowControl w:val="false"/>
      <w:numPr>
        <w:ilvl w:val="0"/>
        <w:numId w:val="0"/>
      </w:numPr>
      <w:suppressLineNumbers/>
      <w:suppressAutoHyphens w:val="true"/>
      <w:overflowPunct w:val="false"/>
      <w:bidi w:val="0"/>
      <w:spacing w:lineRule="auto" w:line="276" w:before="0" w:after="0"/>
      <w:jc w:val="center"/>
      <w:outlineLvl w:val="1"/>
    </w:pPr>
    <w:rPr>
      <w:rFonts w:ascii="Times New Roman" w:hAnsi="Times New Roman" w:eastAsia="Tahoma" w:cs="Droid Sans Devanagari"/>
      <w:b/>
      <w:color w:val="000000"/>
      <w:kern w:val="2"/>
      <w:sz w:val="28"/>
      <w:szCs w:val="24"/>
      <w:lang w:val="ru-RU" w:eastAsia="zh-CN" w:bidi="hi-IN"/>
    </w:rPr>
  </w:style>
  <w:style w:type="paragraph" w:styleId="1154">
    <w:name w:val="_Подподзаголовок 1.15"/>
    <w:qFormat/>
    <w:pPr>
      <w:widowControl w:val="false"/>
      <w:numPr>
        <w:ilvl w:val="0"/>
        <w:numId w:val="0"/>
      </w:numPr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center"/>
      <w:outlineLvl w:val="2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">
    <w:name w:val="_А_Шапка 12"/>
    <w:qFormat/>
    <w:pPr>
      <w:pageBreakBefore w:val="false"/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40" w:before="0" w:after="0"/>
      <w:ind w:hanging="0" w:start="6803" w:end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New1-10">
    <w:name w:val="_new_Нумерация 1)-10)"/>
    <w:qFormat/>
    <w:pPr>
      <w:widowControl w:val="false"/>
      <w:numPr>
        <w:ilvl w:val="0"/>
        <w:numId w:val="1"/>
      </w:numPr>
      <w:suppressLineNumbers/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auto"/>
      <w:kern w:val="2"/>
      <w:sz w:val="28"/>
      <w:szCs w:val="24"/>
      <w:lang w:val="ru-RU" w:eastAsia="zh-CN" w:bidi="hi-IN"/>
    </w:rPr>
  </w:style>
  <w:style w:type="paragraph" w:styleId="New1-101">
    <w:name w:val="_new_Нумерация 1.-10."/>
    <w:qFormat/>
    <w:pPr>
      <w:widowControl w:val="false"/>
      <w:numPr>
        <w:ilvl w:val="0"/>
        <w:numId w:val="4"/>
      </w:numPr>
      <w:suppressLineNumbers/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1-102">
    <w:name w:val="_new_Нумерация (1)-(10)"/>
    <w:qFormat/>
    <w:pPr>
      <w:widowControl w:val="false"/>
      <w:numPr>
        <w:ilvl w:val="0"/>
        <w:numId w:val="9"/>
      </w:numPr>
      <w:suppressLineNumbers/>
      <w:tabs>
        <w:tab w:val="clear" w:pos="709"/>
      </w:tabs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214115">
    <w:name w:val="_new_Маркер 2 14 1,15"/>
    <w:qFormat/>
    <w:pPr>
      <w:widowControl w:val="false"/>
      <w:numPr>
        <w:ilvl w:val="0"/>
        <w:numId w:val="10"/>
      </w:numPr>
      <w:suppressLineNumbers/>
      <w:suppressAutoHyphens w:val="true"/>
      <w:overflowPunct w:val="false"/>
      <w:bidi w:val="0"/>
      <w:spacing w:lineRule="auto" w:line="276" w:before="0" w:after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">
    <w:name w:val="_new_Маркер_Свободный"/>
    <w:qFormat/>
    <w:pPr>
      <w:widowControl w:val="false"/>
      <w:numPr>
        <w:ilvl w:val="0"/>
        <w:numId w:val="6"/>
      </w:numPr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New1">
    <w:name w:val="_new_Нумерация_свободная"/>
    <w:qFormat/>
    <w:pPr>
      <w:widowControl w:val="false"/>
      <w:numPr>
        <w:ilvl w:val="0"/>
        <w:numId w:val="5"/>
      </w:numPr>
      <w:suppressLineNumbers/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Style37">
    <w:name w:val="_Таблица_свободный "/>
    <w:qFormat/>
    <w:pPr>
      <w:widowControl w:val="false"/>
      <w:suppressLineNumbers/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Style38">
    <w:name w:val="Колонтитул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Style38"/>
    <w:pPr>
      <w:suppressLineNumbers/>
    </w:pPr>
    <w:rPr/>
  </w:style>
  <w:style w:type="paragraph" w:styleId="Style39">
    <w:name w:val="Верхний колонтитул слева"/>
    <w:basedOn w:val="Header"/>
    <w:qFormat/>
    <w:pPr>
      <w:suppressLineNumbers/>
    </w:pPr>
    <w:rPr/>
  </w:style>
  <w:style w:type="paragraph" w:styleId="1415125">
    <w:name w:val="_Текст шр 14_1,5 кр 1,25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360" w:before="0" w:after="0"/>
      <w:ind w:firstLine="709" w:start="0" w:end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415">
    <w:name w:val="_Текст шр 14_1,5_ж по центру 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360" w:before="0" w:after="0"/>
      <w:jc w:val="center"/>
    </w:pPr>
    <w:rPr>
      <w:rFonts w:ascii="Times New Roman" w:hAnsi="Times New Roman" w:eastAsia="Tahoma" w:cs="Droid Sans Devanagari"/>
      <w:b/>
      <w:color w:val="000000"/>
      <w:kern w:val="2"/>
      <w:sz w:val="28"/>
      <w:szCs w:val="24"/>
      <w:lang w:val="ru-RU" w:eastAsia="zh-CN" w:bidi="hi-IN"/>
    </w:rPr>
  </w:style>
  <w:style w:type="paragraph" w:styleId="141151">
    <w:name w:val="_Текст шр 14 1,15_ж по центру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center"/>
    </w:pPr>
    <w:rPr>
      <w:rFonts w:ascii="Times New Roman" w:hAnsi="Times New Roman" w:eastAsia="Tahoma" w:cs="Droid Sans Devanagari"/>
      <w:b/>
      <w:color w:val="000000"/>
      <w:kern w:val="2"/>
      <w:sz w:val="28"/>
      <w:szCs w:val="24"/>
      <w:lang w:val="ru-RU" w:eastAsia="zh-CN" w:bidi="hi-IN"/>
    </w:rPr>
  </w:style>
  <w:style w:type="paragraph" w:styleId="14151">
    <w:name w:val="_Текст шр 14_1,5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360" w:before="0" w:after="0"/>
      <w:jc w:val="both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01">
    <w:name w:val="_Текст шр 10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0"/>
      <w:szCs w:val="24"/>
      <w:lang w:val="ru-RU" w:eastAsia="zh-CN" w:bidi="hi-IN"/>
    </w:rPr>
  </w:style>
  <w:style w:type="paragraph" w:styleId="121151">
    <w:name w:val="_Текст шр 12 1,15_ж по центру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center"/>
    </w:pPr>
    <w:rPr>
      <w:rFonts w:ascii="Times New Roman" w:hAnsi="Times New Roman" w:eastAsia="Tahoma" w:cs="Droid Sans Devanagari"/>
      <w:b/>
      <w:color w:val="000000"/>
      <w:kern w:val="2"/>
      <w:sz w:val="24"/>
      <w:szCs w:val="24"/>
      <w:lang w:val="ru-RU" w:eastAsia="zh-CN" w:bidi="hi-IN"/>
    </w:rPr>
  </w:style>
  <w:style w:type="paragraph" w:styleId="1215125">
    <w:name w:val="_Текст шр 12_1,5 кр 1,25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360" w:before="0" w:after="0"/>
      <w:ind w:firstLine="709" w:start="0" w:end="0"/>
      <w:jc w:val="both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5">
    <w:name w:val="_Текст шр 12_1,5_ж по центру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360" w:before="0" w:after="0"/>
      <w:jc w:val="center"/>
    </w:pPr>
    <w:rPr>
      <w:rFonts w:ascii="Times New Roman" w:hAnsi="Times New Roman" w:eastAsia="Tahoma" w:cs="Droid Sans Devanagari"/>
      <w:b/>
      <w:color w:val="000000"/>
      <w:kern w:val="2"/>
      <w:sz w:val="24"/>
      <w:szCs w:val="24"/>
      <w:lang w:val="ru-RU" w:eastAsia="zh-CN" w:bidi="hi-IN"/>
    </w:rPr>
  </w:style>
  <w:style w:type="paragraph" w:styleId="12151">
    <w:name w:val="_Текст шр 12_1,5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360" w:before="0" w:after="0"/>
      <w:jc w:val="start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8">
    <w:name w:val="_Текст шр 8"/>
    <w:qFormat/>
    <w:pPr>
      <w:widowControl w:val="false"/>
      <w:suppressLineNumbers/>
      <w:suppressAutoHyphens w:val="true"/>
      <w:overflowPunct w:val="false"/>
      <w:bidi w:val="0"/>
      <w:spacing w:lineRule="auto" w:line="240" w:before="0" w:after="0"/>
      <w:jc w:val="start"/>
    </w:pPr>
    <w:rPr>
      <w:rFonts w:ascii="Times New Roman" w:hAnsi="Times New Roman" w:eastAsia="Tahoma" w:cs="Droid Sans Devanagari"/>
      <w:color w:val="000000"/>
      <w:kern w:val="2"/>
      <w:sz w:val="16"/>
      <w:szCs w:val="24"/>
      <w:lang w:val="ru-RU" w:eastAsia="zh-CN" w:bidi="hi-IN"/>
    </w:rPr>
  </w:style>
  <w:style w:type="paragraph" w:styleId="14-test">
    <w:name w:val="_Таблица 14 Подпись  - test"/>
    <w:qFormat/>
    <w:pPr>
      <w:widowControl w:val="false"/>
      <w:suppressLineNumbers/>
      <w:pBdr>
        <w:bottom w:val="single" w:sz="2" w:space="1" w:color="000000"/>
      </w:pBdr>
      <w:tabs>
        <w:tab w:val="clear" w:pos="709"/>
      </w:tabs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02">
    <w:name w:val="_Подстрочный_(подпись) 10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before="0" w:after="0"/>
      <w:jc w:val="start"/>
    </w:pPr>
    <w:rPr>
      <w:rFonts w:ascii="Times New Roman" w:hAnsi="Times New Roman" w:eastAsia="Tahoma" w:cs="Droid Sans Devanagari"/>
      <w:color w:val="000000"/>
      <w:kern w:val="2"/>
      <w:sz w:val="20"/>
      <w:szCs w:val="24"/>
      <w:vertAlign w:val="superscript"/>
      <w:lang w:val="ru-RU" w:eastAsia="zh-CN" w:bidi="hi-IN"/>
    </w:rPr>
  </w:style>
  <w:style w:type="paragraph" w:styleId="Signature">
    <w:name w:val="Signature"/>
    <w:basedOn w:val="Normal"/>
    <w:pPr>
      <w:suppressLineNumbers/>
    </w:pPr>
    <w:rPr/>
  </w:style>
  <w:style w:type="paragraph" w:styleId="Style40">
    <w:name w:val="Таблица"/>
    <w:basedOn w:val="Caption"/>
    <w:qFormat/>
    <w:pPr/>
    <w:rPr>
      <w:color w:val="000000"/>
    </w:rPr>
  </w:style>
  <w:style w:type="paragraph" w:styleId="Style41">
    <w:name w:val="Содержимое врезки"/>
    <w:basedOn w:val="Normal"/>
    <w:qFormat/>
    <w:pPr/>
    <w:rPr/>
  </w:style>
  <w:style w:type="paragraph" w:styleId="103">
    <w:name w:val="_Таблица 10 пт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40" w:before="0" w:after="0"/>
      <w:jc w:val="start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2">
    <w:name w:val="_Таблица 12 1,15 цт, ср. 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before="0" w:after="0"/>
      <w:jc w:val="center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3">
    <w:name w:val="_Текст шр 12 1,15_по центру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52">
    <w:name w:val="_Текст шр 12_1,5_по центру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360" w:before="0" w:after="0"/>
      <w:jc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1152">
    <w:name w:val="_Текст шр 14 1,15_по центру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76" w:before="0" w:after="0"/>
      <w:jc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4152">
    <w:name w:val="_Текст шр 14_1,5_по центру 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360" w:before="0" w:after="0"/>
      <w:jc w:val="center"/>
    </w:pPr>
    <w:rPr>
      <w:rFonts w:ascii="Times New Roman" w:hAnsi="Times New Roman" w:eastAsia="Tahoma" w:cs="Droid Sans Devanagari"/>
      <w:color w:val="000000"/>
      <w:kern w:val="2"/>
      <w:sz w:val="28"/>
      <w:szCs w:val="24"/>
      <w:lang w:val="ru-RU" w:eastAsia="zh-CN" w:bidi="hi-IN"/>
    </w:rPr>
  </w:style>
  <w:style w:type="paragraph" w:styleId="121154">
    <w:name w:val="_Таблица 12 1,15 лк, ср."/>
    <w:qFormat/>
    <w:pPr>
      <w:widowControl/>
      <w:suppressLineNumbers/>
      <w:suppressAutoHyphens w:val="true"/>
      <w:overflowPunct w:val="false"/>
      <w:bidi w:val="0"/>
      <w:spacing w:lineRule="auto" w:line="276" w:before="0" w:after="0"/>
      <w:jc w:val="start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002">
    <w:name w:val="_Таблица 12 1,00 шр, верх."/>
    <w:qFormat/>
    <w:pPr>
      <w:widowControl w:val="false"/>
      <w:suppressLineNumbers/>
      <w:tabs>
        <w:tab w:val="clear" w:pos="709"/>
      </w:tabs>
      <w:suppressAutoHyphens w:val="true"/>
      <w:overflowPunct w:val="false"/>
      <w:bidi w:val="0"/>
      <w:spacing w:lineRule="auto" w:line="240" w:before="0" w:after="0"/>
      <w:jc w:val="both"/>
      <w:textAlignment w:val="top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003">
    <w:name w:val="_Таблица 12 1,00 шр, ср."/>
    <w:qFormat/>
    <w:pPr>
      <w:widowControl w:val="false"/>
      <w:suppressLineNumbers/>
      <w:suppressAutoHyphens w:val="true"/>
      <w:overflowPunct w:val="false"/>
      <w:bidi w:val="0"/>
      <w:spacing w:before="0" w:after="0"/>
      <w:jc w:val="both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00125">
    <w:name w:val="_Таблица 12 1,00 шр, верх. 1,25"/>
    <w:qFormat/>
    <w:pPr>
      <w:widowControl w:val="false"/>
      <w:suppressLineNumbers/>
      <w:suppressAutoHyphens w:val="true"/>
      <w:overflowPunct w:val="false"/>
      <w:bidi w:val="0"/>
      <w:spacing w:lineRule="auto" w:line="240" w:before="0" w:after="0"/>
      <w:ind w:firstLine="709" w:start="0" w:end="0"/>
      <w:jc w:val="both"/>
      <w:textAlignment w:val="top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5">
    <w:name w:val="_Таблица 12 1,15 шр, ср."/>
    <w:qFormat/>
    <w:pPr>
      <w:widowControl w:val="false"/>
      <w:suppressLineNumbers/>
      <w:suppressAutoHyphens w:val="true"/>
      <w:overflowPunct w:val="false"/>
      <w:bidi w:val="0"/>
      <w:spacing w:lineRule="auto" w:line="276" w:before="0" w:after="0"/>
      <w:jc w:val="both"/>
      <w:textAlignment w:val="center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6">
    <w:name w:val="_Таблица 12 1,15 шр, верх."/>
    <w:qFormat/>
    <w:pPr>
      <w:widowControl w:val="false"/>
      <w:suppressLineNumbers/>
      <w:suppressAutoHyphens w:val="true"/>
      <w:overflowPunct w:val="false"/>
      <w:bidi w:val="0"/>
      <w:spacing w:lineRule="auto" w:line="276" w:before="0" w:after="0"/>
      <w:jc w:val="both"/>
      <w:textAlignment w:val="top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121151251">
    <w:name w:val="_Таблица 12 1,15 шр, верх. 1,25"/>
    <w:qFormat/>
    <w:pPr>
      <w:widowControl w:val="false"/>
      <w:suppressLineNumbers/>
      <w:suppressAutoHyphens w:val="true"/>
      <w:overflowPunct w:val="false"/>
      <w:bidi w:val="0"/>
      <w:spacing w:lineRule="auto" w:line="276" w:before="0" w:after="0"/>
      <w:ind w:firstLine="709" w:start="0" w:end="0"/>
      <w:jc w:val="both"/>
      <w:textAlignment w:val="top"/>
    </w:pPr>
    <w:rPr>
      <w:rFonts w:ascii="Times New Roman" w:hAnsi="Times New Roman" w:eastAsia="Tahoma" w:cs="Droid Sans Devanagari"/>
      <w:color w:val="000000"/>
      <w:kern w:val="2"/>
      <w:sz w:val="24"/>
      <w:szCs w:val="24"/>
      <w:lang w:val="ru-RU" w:eastAsia="zh-CN" w:bidi="hi-IN"/>
    </w:rPr>
  </w:style>
  <w:style w:type="paragraph" w:styleId="ListParagraph">
    <w:name w:val="List Paragraph"/>
    <w:basedOn w:val="Normal"/>
    <w:qFormat/>
    <w:pPr>
      <w:spacing w:before="0" w:after="0"/>
      <w:ind w:hanging="0" w:start="720" w:end="0"/>
      <w:contextualSpacing/>
    </w:pPr>
    <w:rPr/>
  </w:style>
  <w:style w:type="numbering" w:styleId="Style42">
    <w:name w:val="Без списка"/>
    <w:qFormat/>
  </w:style>
  <w:style w:type="numbering" w:styleId="123">
    <w:name w:val="Нумерованный 123"/>
    <w:qFormat/>
  </w:style>
  <w:style w:type="numbering" w:styleId="1-10">
    <w:name w:val="_Нумерация 1) - 10)"/>
    <w:qFormat/>
  </w:style>
  <w:style w:type="numbering" w:styleId="1">
    <w:name w:val="_Маркированный список_1"/>
    <w:qFormat/>
  </w:style>
  <w:style w:type="numbering" w:styleId="-">
    <w:name w:val="_Маркированный список_ - "/>
    <w:qFormat/>
  </w:style>
  <w:style w:type="numbering" w:styleId="1-101">
    <w:name w:val="_Нумерация 1. - 10."/>
    <w:qFormat/>
  </w:style>
  <w:style w:type="numbering" w:styleId="Style43">
    <w:name w:val="_Свободная нумерация"/>
    <w:qFormat/>
  </w:style>
  <w:style w:type="numbering" w:styleId="Style44">
    <w:name w:val="_Свободный маркированный список"/>
    <w:qFormat/>
  </w:style>
  <w:style w:type="numbering" w:styleId="11-101">
    <w:name w:val="_Нумерация договорная 1.1-10.1"/>
    <w:qFormat/>
  </w:style>
  <w:style w:type="numbering" w:styleId="111-201">
    <w:name w:val="_Нумерация договорная 11.1-20.1"/>
    <w:qFormat/>
  </w:style>
  <w:style w:type="numbering" w:styleId="1-102">
    <w:name w:val="_Нумерация (1) - (10)"/>
    <w:qFormat/>
  </w:style>
  <w:style w:type="numbering" w:styleId="21">
    <w:name w:val="_Маркированный список_2"/>
    <w:qFormat/>
  </w:style>
  <w:style w:type="numbering" w:styleId="-125">
    <w:name w:val="_Маркированный список_ - кр 1.25"/>
    <w:qFormat/>
  </w:style>
  <w:style w:type="numbering" w:styleId="1-125">
    <w:name w:val="_Маркированный список_1 - кр 1.25"/>
    <w:qFormat/>
  </w:style>
  <w:style w:type="numbering" w:styleId="2-125">
    <w:name w:val="_Маркированный список_2 - кр 1.25"/>
    <w:qFormat/>
  </w:style>
  <w:style w:type="numbering" w:styleId="1-10-125">
    <w:name w:val="_Нумерация 1. - 10._ - кр 1.25"/>
    <w:qFormat/>
  </w:style>
  <w:style w:type="numbering" w:styleId="1-10-1251">
    <w:name w:val="_Нумерация 1) - 10)_ - кр 1.25"/>
    <w:qFormat/>
  </w:style>
  <w:style w:type="numbering" w:styleId="1-10-1252">
    <w:name w:val="_Нумерация (1) - (10)_ - кр 1.25"/>
    <w:qFormat/>
  </w:style>
  <w:style w:type="numbering" w:styleId="11-101-125">
    <w:name w:val="_Нумерация договорная 1.1-10.1_ - кр 1.25"/>
    <w:qFormat/>
  </w:style>
  <w:style w:type="numbering" w:styleId="111-201-125">
    <w:name w:val="_Нумерация договорная 11.1-20.1_ - кр 1.25"/>
    <w:qFormat/>
  </w:style>
  <w:style w:type="numbering" w:styleId="-1251">
    <w:name w:val="_Свободная нумерация_ - кр 1.25"/>
    <w:qFormat/>
  </w:style>
  <w:style w:type="numbering" w:styleId="-1252">
    <w:name w:val="_Свободный маркированный список_ -кр 1.25"/>
    <w:qFormat/>
  </w:style>
  <w:style w:type="numbering" w:styleId="CtrlshiftF12">
    <w:name w:val="_Без Списка ctrl+shift+F1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AUIPIK_Docs</Template>
  <TotalTime>9</TotalTime>
  <Application>LibreOffice/7.6.0.3$Linux_X86_64 LibreOffice_project/69edd8b8ebc41d00b4de3915dc82f8f0fc3b6265</Application>
  <AppVersion>15.0000</AppVersion>
  <Pages>1</Pages>
  <Words>159</Words>
  <Characters>1495</Characters>
  <CharactersWithSpaces>1751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2023-10-31T14:03:14Z</dcterms:created>
  <dc:creator>1 1 я</dc:creator>
  <dc:description/>
  <dc:language>ru-RU</dc:language>
  <cp:lastModifiedBy>1 1 я</cp:lastModifiedBy>
  <dcterms:modified xsi:type="dcterms:W3CDTF">2023-10-31T14:13:33Z</dcterms:modified>
  <cp:revision>3</cp:revision>
  <dc:subject/>
  <dc:title>AUIPIK_Docs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