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A0C4F" w14:textId="2A101F0D" w:rsidR="000F1B21" w:rsidRPr="005F75EF" w:rsidRDefault="000F1B21" w:rsidP="000F1B21">
      <w:pPr>
        <w:rPr>
          <w:b/>
          <w:sz w:val="28"/>
          <w:szCs w:val="28"/>
        </w:rPr>
      </w:pPr>
      <w:r w:rsidRPr="00651BBC">
        <w:rPr>
          <w:b/>
          <w:sz w:val="28"/>
          <w:szCs w:val="28"/>
        </w:rPr>
        <w:t xml:space="preserve">Privacy </w:t>
      </w:r>
      <w:r w:rsidR="005F75EF">
        <w:rPr>
          <w:b/>
          <w:sz w:val="28"/>
          <w:szCs w:val="28"/>
        </w:rPr>
        <w:t>Email</w:t>
      </w:r>
      <w:r w:rsidRPr="00651BBC">
        <w:rPr>
          <w:b/>
          <w:sz w:val="28"/>
          <w:szCs w:val="28"/>
        </w:rPr>
        <w:t>:</w:t>
      </w:r>
    </w:p>
    <w:p w14:paraId="60C6E31A" w14:textId="77777777" w:rsidR="00E506FE" w:rsidRDefault="00E506FE" w:rsidP="000F1B21">
      <w:pPr>
        <w:rPr>
          <w:rFonts w:eastAsia="Times New Roman" w:cs="Times New Roman"/>
        </w:rPr>
      </w:pPr>
    </w:p>
    <w:p w14:paraId="69C10A2A" w14:textId="5CF2A496" w:rsidR="00651BBC" w:rsidRDefault="00E506FE" w:rsidP="000F1B21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At Mozilla, </w:t>
      </w:r>
      <w:r w:rsidR="005F75EF">
        <w:rPr>
          <w:rFonts w:eastAsia="Times New Roman" w:cs="Times New Roman"/>
        </w:rPr>
        <w:t>we know how much you value your privacy, so we try to give you as much control and collect as little information about you as possible. S</w:t>
      </w:r>
      <w:r>
        <w:rPr>
          <w:rFonts w:eastAsia="Times New Roman" w:cs="Times New Roman"/>
        </w:rPr>
        <w:t xml:space="preserve">ix core privacy principles </w:t>
      </w:r>
      <w:r w:rsidR="005F75EF">
        <w:rPr>
          <w:rFonts w:eastAsia="Times New Roman" w:cs="Times New Roman"/>
        </w:rPr>
        <w:t>help</w:t>
      </w:r>
      <w:r w:rsidR="00651BBC">
        <w:rPr>
          <w:rFonts w:eastAsia="Times New Roman" w:cs="Times New Roman"/>
        </w:rPr>
        <w:t xml:space="preserve"> remind us that </w:t>
      </w:r>
      <w:r w:rsidR="005F75EF">
        <w:rPr>
          <w:rFonts w:eastAsia="Times New Roman" w:cs="Times New Roman"/>
        </w:rPr>
        <w:t>your</w:t>
      </w:r>
      <w:r w:rsidR="00651BBC">
        <w:rPr>
          <w:rFonts w:eastAsia="Times New Roman" w:cs="Times New Roman"/>
        </w:rPr>
        <w:t xml:space="preserve"> interests come first and </w:t>
      </w:r>
      <w:r w:rsidR="003200EE">
        <w:rPr>
          <w:rFonts w:eastAsia="Times New Roman" w:cs="Times New Roman"/>
        </w:rPr>
        <w:t xml:space="preserve">that we </w:t>
      </w:r>
      <w:r w:rsidR="003200EE">
        <w:t xml:space="preserve">exist to stand up for you in a world where choice and control are too often at risk. </w:t>
      </w:r>
      <w:r w:rsidR="00651BBC">
        <w:rPr>
          <w:rFonts w:eastAsia="Times New Roman" w:cs="Times New Roman"/>
        </w:rPr>
        <w:t xml:space="preserve"> </w:t>
      </w:r>
    </w:p>
    <w:p w14:paraId="2F1BB117" w14:textId="77777777" w:rsidR="00341C6F" w:rsidRDefault="00341C6F" w:rsidP="000F1B21">
      <w:pPr>
        <w:rPr>
          <w:rFonts w:eastAsia="Times New Roman" w:cs="Times New Roman"/>
        </w:rPr>
      </w:pPr>
    </w:p>
    <w:p w14:paraId="337303C3" w14:textId="714A9882" w:rsidR="001C22EE" w:rsidRDefault="005F75EF" w:rsidP="001C22EE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 w:rsidRPr="001C22EE">
        <w:rPr>
          <w:rFonts w:eastAsia="Times New Roman" w:cs="Times New Roman"/>
          <w:b/>
        </w:rPr>
        <w:t>No Surprises</w:t>
      </w:r>
      <w:r w:rsidRPr="005F75EF">
        <w:rPr>
          <w:rFonts w:eastAsia="Times New Roman" w:cs="Times New Roman"/>
        </w:rPr>
        <w:t xml:space="preserve"> – </w:t>
      </w:r>
      <w:r>
        <w:rPr>
          <w:rFonts w:eastAsia="Times New Roman" w:cs="Times New Roman"/>
        </w:rPr>
        <w:t>Sure, most of</w:t>
      </w:r>
      <w:r w:rsidR="00953D04">
        <w:rPr>
          <w:rFonts w:eastAsia="Times New Roman" w:cs="Times New Roman"/>
        </w:rPr>
        <w:t xml:space="preserve"> us</w:t>
      </w:r>
      <w:r>
        <w:rPr>
          <w:rFonts w:eastAsia="Times New Roman" w:cs="Times New Roman"/>
        </w:rPr>
        <w:t xml:space="preserve"> like surprises, but not when it comes to what’s happening with our data.  At Mozilla, w</w:t>
      </w:r>
      <w:r w:rsidRPr="005F75EF">
        <w:rPr>
          <w:rFonts w:eastAsia="Times New Roman" w:cs="Times New Roman"/>
        </w:rPr>
        <w:t xml:space="preserve">e only use and share information about </w:t>
      </w:r>
      <w:r>
        <w:rPr>
          <w:rFonts w:eastAsia="Times New Roman" w:cs="Times New Roman"/>
        </w:rPr>
        <w:t>you</w:t>
      </w:r>
      <w:del w:id="0" w:author="Winston Bowden" w:date="2012-01-13T09:50:00Z">
        <w:r w:rsidDel="00953D04">
          <w:rPr>
            <w:rFonts w:eastAsia="Times New Roman" w:cs="Times New Roman"/>
          </w:rPr>
          <w:delText>r</w:delText>
        </w:r>
      </w:del>
      <w:r>
        <w:rPr>
          <w:rFonts w:eastAsia="Times New Roman" w:cs="Times New Roman"/>
        </w:rPr>
        <w:t xml:space="preserve"> for your</w:t>
      </w:r>
      <w:r w:rsidRPr="005F75EF">
        <w:rPr>
          <w:rFonts w:eastAsia="Times New Roman" w:cs="Times New Roman"/>
        </w:rPr>
        <w:t xml:space="preserve"> benefit and as spelled out in our notices.</w:t>
      </w:r>
      <w:r>
        <w:rPr>
          <w:rFonts w:eastAsia="Times New Roman" w:cs="Times New Roman"/>
        </w:rPr>
        <w:t xml:space="preserve">  What you got for your birthday should be a surprise.  What we did with your </w:t>
      </w:r>
      <w:proofErr w:type="gramStart"/>
      <w:r>
        <w:rPr>
          <w:rFonts w:eastAsia="Times New Roman" w:cs="Times New Roman"/>
        </w:rPr>
        <w:t>data,</w:t>
      </w:r>
      <w:proofErr w:type="gramEnd"/>
      <w:r>
        <w:rPr>
          <w:rFonts w:eastAsia="Times New Roman" w:cs="Times New Roman"/>
        </w:rPr>
        <w:t xml:space="preserve"> shouldn’t be.</w:t>
      </w:r>
    </w:p>
    <w:p w14:paraId="0727BD1C" w14:textId="02C3601E" w:rsidR="005F75EF" w:rsidRPr="001C22EE" w:rsidRDefault="005F75EF" w:rsidP="001C22EE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 w:rsidRPr="001C22EE">
        <w:rPr>
          <w:rFonts w:eastAsia="Times New Roman" w:cs="Times New Roman"/>
          <w:b/>
        </w:rPr>
        <w:t>Real Choices</w:t>
      </w:r>
      <w:r w:rsidRPr="001C22EE">
        <w:rPr>
          <w:rFonts w:eastAsia="Times New Roman" w:cs="Times New Roman"/>
        </w:rPr>
        <w:t xml:space="preserve"> </w:t>
      </w:r>
      <w:r w:rsidR="001C22EE" w:rsidRPr="001C22EE">
        <w:rPr>
          <w:rFonts w:eastAsia="Times New Roman" w:cs="Times New Roman"/>
        </w:rPr>
        <w:t>– In the beginning the web was simple – connected, open, safe.  But as it grew, users faced new challenges, including lack of choice.  At Mozilla, we st</w:t>
      </w:r>
      <w:r w:rsidR="001C22EE">
        <w:rPr>
          <w:rFonts w:eastAsia="Times New Roman" w:cs="Times New Roman"/>
        </w:rPr>
        <w:t>rive to give you options</w:t>
      </w:r>
      <w:r w:rsidR="001C22EE" w:rsidRPr="001C22EE">
        <w:rPr>
          <w:rFonts w:eastAsia="Times New Roman" w:cs="Times New Roman"/>
        </w:rPr>
        <w:t xml:space="preserve"> and make your choices clear.</w:t>
      </w:r>
    </w:p>
    <w:p w14:paraId="63788091" w14:textId="30A05D16" w:rsidR="005F75EF" w:rsidRDefault="005F75EF" w:rsidP="005F75EF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 w:rsidRPr="001C22EE">
        <w:rPr>
          <w:rFonts w:eastAsia="Times New Roman" w:cs="Times New Roman"/>
          <w:b/>
        </w:rPr>
        <w:t>Sensible Settings</w:t>
      </w:r>
      <w:r>
        <w:rPr>
          <w:rFonts w:eastAsia="Times New Roman" w:cs="Times New Roman"/>
        </w:rPr>
        <w:t xml:space="preserve"> – </w:t>
      </w:r>
      <w:r w:rsidR="006B0DA9">
        <w:rPr>
          <w:rFonts w:eastAsia="Times New Roman" w:cs="Times New Roman"/>
        </w:rPr>
        <w:t>Some of us like to adjust settings and others don’t.</w:t>
      </w:r>
      <w:r>
        <w:rPr>
          <w:rFonts w:eastAsia="Times New Roman" w:cs="Times New Roman"/>
        </w:rPr>
        <w:t xml:space="preserve">  At Mozilla, we strive to make it easy for you, by establishing default settings that balance safety and user experience appropriately for each transaction.</w:t>
      </w:r>
    </w:p>
    <w:p w14:paraId="6820B358" w14:textId="090F4767" w:rsidR="001C22EE" w:rsidRDefault="005F75EF" w:rsidP="001C22EE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 w:rsidRPr="001C22EE">
        <w:rPr>
          <w:rFonts w:eastAsia="Times New Roman" w:cs="Times New Roman"/>
          <w:b/>
        </w:rPr>
        <w:t>Limited Data</w:t>
      </w:r>
      <w:r>
        <w:rPr>
          <w:rFonts w:eastAsia="Times New Roman" w:cs="Times New Roman"/>
        </w:rPr>
        <w:t xml:space="preserve"> </w:t>
      </w:r>
      <w:r w:rsidR="001C22EE">
        <w:rPr>
          <w:rFonts w:eastAsia="Times New Roman" w:cs="Times New Roman"/>
        </w:rPr>
        <w:t xml:space="preserve">- Many people don’t realize how much information about them is collected by websites and used as a business </w:t>
      </w:r>
      <w:proofErr w:type="gramStart"/>
      <w:r w:rsidR="001C22EE">
        <w:rPr>
          <w:rFonts w:eastAsia="Times New Roman" w:cs="Times New Roman"/>
        </w:rPr>
        <w:t>asset .</w:t>
      </w:r>
      <w:proofErr w:type="gramEnd"/>
      <w:r w:rsidR="001C22EE">
        <w:rPr>
          <w:rFonts w:eastAsia="Times New Roman" w:cs="Times New Roman"/>
        </w:rPr>
        <w:t xml:space="preserve">  We do and we think it’s wrong.  At Mozilla, we c</w:t>
      </w:r>
      <w:r>
        <w:rPr>
          <w:rFonts w:eastAsia="Times New Roman" w:cs="Times New Roman"/>
        </w:rPr>
        <w:t>ollect and retain the least amount of information necessary and share data anonymously whenever possible.</w:t>
      </w:r>
    </w:p>
    <w:p w14:paraId="4BF06EC0" w14:textId="39CEC0FB" w:rsidR="001C22EE" w:rsidRPr="001C22EE" w:rsidRDefault="005F75EF" w:rsidP="001C22EE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 w:rsidRPr="001C22EE">
        <w:rPr>
          <w:rFonts w:eastAsia="Times New Roman" w:cs="Times New Roman"/>
          <w:b/>
        </w:rPr>
        <w:t>User Control</w:t>
      </w:r>
      <w:r w:rsidRPr="001C22EE">
        <w:rPr>
          <w:rFonts w:eastAsia="Times New Roman" w:cs="Times New Roman"/>
        </w:rPr>
        <w:t xml:space="preserve"> </w:t>
      </w:r>
      <w:r w:rsidR="001C22EE" w:rsidRPr="001C22EE">
        <w:rPr>
          <w:rFonts w:eastAsia="Times New Roman" w:cs="Times New Roman"/>
        </w:rPr>
        <w:t>- At Mozilla, an important part of our mission is to help people understand and control their personal information.</w:t>
      </w:r>
      <w:r w:rsidR="00687A10">
        <w:rPr>
          <w:rFonts w:eastAsia="Times New Roman" w:cs="Times New Roman"/>
        </w:rPr>
        <w:t xml:space="preserve">  For example, Mozilla Firefox offers a Do Not Track [LINK to </w:t>
      </w:r>
      <w:r w:rsidR="00687A10" w:rsidRPr="00687A10">
        <w:rPr>
          <w:rFonts w:eastAsia="Times New Roman" w:cs="Times New Roman"/>
        </w:rPr>
        <w:t>http://dnt.mozilla.org/</w:t>
      </w:r>
      <w:r w:rsidR="00687A10">
        <w:rPr>
          <w:rFonts w:eastAsia="Times New Roman" w:cs="Times New Roman"/>
        </w:rPr>
        <w:t>] feature that lets you express a preference not to be tracked by websites.</w:t>
      </w:r>
      <w:r w:rsidR="003200EE">
        <w:rPr>
          <w:rFonts w:eastAsia="Times New Roman" w:cs="Times New Roman"/>
        </w:rPr>
        <w:t xml:space="preserve">  </w:t>
      </w:r>
      <w:ins w:id="1" w:author="Winston Bowden" w:date="2012-01-13T10:01:00Z">
        <w:r w:rsidR="00953D04">
          <w:rPr>
            <w:rFonts w:eastAsia="Times New Roman" w:cs="Times New Roman"/>
          </w:rPr>
          <w:t>Also, you can always change your email communication preferences by clicking on the unsubscribe links at the bottom of each email you receive from Mozilla.</w:t>
        </w:r>
      </w:ins>
    </w:p>
    <w:p w14:paraId="577C72CD" w14:textId="58AB700B" w:rsidR="000F1B21" w:rsidRPr="003200EE" w:rsidRDefault="001C22EE" w:rsidP="000F1B21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 w:rsidRPr="001C22EE">
        <w:rPr>
          <w:rFonts w:eastAsia="Times New Roman" w:cs="Times New Roman"/>
          <w:b/>
        </w:rPr>
        <w:t>Trusted Third Parties</w:t>
      </w:r>
      <w:r w:rsidRPr="001C22EE">
        <w:rPr>
          <w:rFonts w:eastAsia="Times New Roman" w:cs="Times New Roman"/>
        </w:rPr>
        <w:t xml:space="preserve"> – We don’t take chances with your data</w:t>
      </w:r>
      <w:r w:rsidR="003200EE">
        <w:rPr>
          <w:rFonts w:eastAsia="Times New Roman" w:cs="Times New Roman"/>
        </w:rPr>
        <w:t xml:space="preserve"> and we don’t let others take chances with it either</w:t>
      </w:r>
      <w:r w:rsidRPr="001C22EE">
        <w:rPr>
          <w:rFonts w:eastAsia="Times New Roman" w:cs="Times New Roman"/>
        </w:rPr>
        <w:t>.  Privacy is a key factor in selecting and interacting with partners and vendors – and we put our expectations in writing.</w:t>
      </w:r>
    </w:p>
    <w:p w14:paraId="62C34665" w14:textId="77777777" w:rsidR="00E506FE" w:rsidRDefault="00E506FE" w:rsidP="000F1B21">
      <w:pPr>
        <w:rPr>
          <w:rFonts w:eastAsia="Times New Roman" w:cs="Times New Roman"/>
        </w:rPr>
      </w:pPr>
    </w:p>
    <w:p w14:paraId="481C3126" w14:textId="39664BAC" w:rsidR="003200EE" w:rsidRDefault="003200EE" w:rsidP="003200EE">
      <w:pPr>
        <w:rPr>
          <w:ins w:id="2" w:author="Winston Bowden" w:date="2012-01-13T09:51:00Z"/>
          <w:rFonts w:eastAsia="Times New Roman" w:cs="Times New Roman"/>
        </w:rPr>
      </w:pPr>
      <w:r>
        <w:t xml:space="preserve">In short, privacy is an important part of who we are and your privacy matters to us.  </w:t>
      </w:r>
      <w:r>
        <w:rPr>
          <w:rFonts w:eastAsia="Times New Roman" w:cs="Times New Roman"/>
        </w:rPr>
        <w:t xml:space="preserve">Privacy protection is well grounded in Mozilla’s principle-over-profit mission to build an Internet where the individual is respected and has choices. We approach privacy from the perspective of </w:t>
      </w:r>
      <w:r w:rsidR="00687A10">
        <w:rPr>
          <w:rFonts w:eastAsia="Times New Roman" w:cs="Times New Roman"/>
        </w:rPr>
        <w:t>you</w:t>
      </w:r>
      <w:r>
        <w:rPr>
          <w:rFonts w:eastAsia="Times New Roman" w:cs="Times New Roman"/>
        </w:rPr>
        <w:t xml:space="preserve"> in control and advocating for </w:t>
      </w:r>
      <w:r w:rsidR="00687A10">
        <w:rPr>
          <w:rFonts w:eastAsia="Times New Roman" w:cs="Times New Roman"/>
        </w:rPr>
        <w:t>your</w:t>
      </w:r>
      <w:r>
        <w:rPr>
          <w:rFonts w:eastAsia="Times New Roman" w:cs="Times New Roman"/>
        </w:rPr>
        <w:t xml:space="preserve"> ability to shape the future of the web.</w:t>
      </w:r>
      <w:r w:rsidR="00687A10">
        <w:rPr>
          <w:rFonts w:eastAsia="Times New Roman" w:cs="Times New Roman"/>
        </w:rPr>
        <w:t xml:space="preserve">  We are different because we answer to no one but you.</w:t>
      </w:r>
    </w:p>
    <w:p w14:paraId="55C99EAC" w14:textId="77777777" w:rsidR="00953D04" w:rsidRDefault="00953D04" w:rsidP="003200EE">
      <w:pPr>
        <w:rPr>
          <w:ins w:id="3" w:author="Winston Bowden" w:date="2012-01-13T09:51:00Z"/>
          <w:rFonts w:eastAsia="Times New Roman" w:cs="Times New Roman"/>
        </w:rPr>
      </w:pPr>
    </w:p>
    <w:p w14:paraId="7E223773" w14:textId="77777777" w:rsidR="00953D04" w:rsidRDefault="00953D04" w:rsidP="003200EE">
      <w:pPr>
        <w:rPr>
          <w:ins w:id="4" w:author="Winston Bowden" w:date="2012-01-13T10:01:00Z"/>
          <w:rFonts w:eastAsia="Times New Roman" w:cs="Times New Roman"/>
        </w:rPr>
      </w:pPr>
      <w:ins w:id="5" w:author="Winston Bowden" w:date="2012-01-13T09:51:00Z">
        <w:r>
          <w:rPr>
            <w:rFonts w:eastAsia="Times New Roman" w:cs="Times New Roman"/>
          </w:rPr>
          <w:t>You can review Mozilla’s privacy policy at any time by visiting</w:t>
        </w:r>
      </w:ins>
      <w:ins w:id="6" w:author="Winston Bowden" w:date="2012-01-13T10:01:00Z">
        <w:r>
          <w:rPr>
            <w:rFonts w:eastAsia="Times New Roman" w:cs="Times New Roman"/>
          </w:rPr>
          <w:t xml:space="preserve">.  </w:t>
        </w:r>
      </w:ins>
    </w:p>
    <w:p w14:paraId="489893C9" w14:textId="77777777" w:rsidR="00953D04" w:rsidRDefault="00953D04" w:rsidP="003200EE">
      <w:pPr>
        <w:rPr>
          <w:ins w:id="7" w:author="Winston Bowden" w:date="2012-01-13T10:01:00Z"/>
          <w:rFonts w:eastAsia="Times New Roman" w:cs="Times New Roman"/>
        </w:rPr>
      </w:pPr>
    </w:p>
    <w:p w14:paraId="57369F5F" w14:textId="4FB532E1" w:rsidR="00953D04" w:rsidRDefault="00953D04" w:rsidP="000F1B21">
      <w:pPr>
        <w:rPr>
          <w:ins w:id="8" w:author="Winston Bowden" w:date="2012-01-13T10:02:00Z"/>
          <w:rFonts w:eastAsia="Times New Roman" w:cs="Times New Roman"/>
        </w:rPr>
      </w:pPr>
      <w:bookmarkStart w:id="9" w:name="_GoBack"/>
      <w:bookmarkEnd w:id="9"/>
      <w:ins w:id="10" w:author="Winston Bowden" w:date="2012-01-13T10:02:00Z">
        <w:r>
          <w:rPr>
            <w:rFonts w:eastAsia="Times New Roman" w:cs="Times New Roman"/>
          </w:rPr>
          <w:t>For more information:</w:t>
        </w:r>
      </w:ins>
    </w:p>
    <w:p w14:paraId="32D9189B" w14:textId="315CC9C4" w:rsidR="00953D04" w:rsidDel="00953D04" w:rsidRDefault="00953D04" w:rsidP="003200EE">
      <w:pPr>
        <w:rPr>
          <w:del w:id="11" w:author="Winston Bowden" w:date="2012-01-13T10:02:00Z"/>
          <w:rFonts w:eastAsia="Times New Roman" w:cs="Times New Roman"/>
        </w:rPr>
      </w:pPr>
      <w:ins w:id="12" w:author="Winston Bowden" w:date="2012-01-13T10:02:00Z">
        <w:r>
          <w:rPr>
            <w:rFonts w:eastAsia="Times New Roman" w:cs="Times New Roman"/>
          </w:rPr>
          <w:t>If you have</w:t>
        </w:r>
        <w:r>
          <w:rPr>
            <w:rFonts w:eastAsia="Times New Roman" w:cs="Times New Roman"/>
          </w:rPr>
          <w:t xml:space="preserve"> privacy related questions, </w:t>
        </w:r>
        <w:r>
          <w:rPr>
            <w:rFonts w:eastAsia="Times New Roman" w:cs="Times New Roman"/>
          </w:rPr>
          <w:t xml:space="preserve">please contact Mozilla at </w:t>
        </w:r>
        <w:r>
          <w:rPr>
            <w:rStyle w:val="Emphasis"/>
            <w:rFonts w:eastAsia="Times New Roman" w:cs="Times New Roman"/>
          </w:rPr>
          <w:t>privacy@mozilla.com</w:t>
        </w:r>
        <w:r>
          <w:rPr>
            <w:rFonts w:eastAsia="Times New Roman" w:cs="Times New Roman"/>
          </w:rPr>
          <w:t>.</w:t>
        </w:r>
      </w:ins>
    </w:p>
    <w:p w14:paraId="44635AB4" w14:textId="577BEC11" w:rsidR="00E506FE" w:rsidRPr="003200EE" w:rsidRDefault="00E506FE" w:rsidP="000F1B21">
      <w:pPr>
        <w:rPr>
          <w:rFonts w:eastAsia="Times New Roman" w:cs="Times New Roman"/>
        </w:rPr>
      </w:pPr>
    </w:p>
    <w:p w14:paraId="329B8EBF" w14:textId="77777777" w:rsidR="00651BBC" w:rsidRDefault="00651BBC" w:rsidP="000F1B21"/>
    <w:p w14:paraId="14C009AF" w14:textId="77777777" w:rsidR="00E506FE" w:rsidRDefault="00E506FE" w:rsidP="000F1B21"/>
    <w:p w14:paraId="26403F50" w14:textId="77777777" w:rsidR="00E506FE" w:rsidRDefault="00E506FE" w:rsidP="000F1B21"/>
    <w:p w14:paraId="09C9B782" w14:textId="77777777" w:rsidR="00E506FE" w:rsidRDefault="00E506FE" w:rsidP="000F1B21"/>
    <w:sectPr w:rsidR="00E506FE" w:rsidSect="006F1A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875B2"/>
    <w:multiLevelType w:val="hybridMultilevel"/>
    <w:tmpl w:val="4C2CC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B21"/>
    <w:rsid w:val="000F1B21"/>
    <w:rsid w:val="001C22EE"/>
    <w:rsid w:val="003200EE"/>
    <w:rsid w:val="00341C6F"/>
    <w:rsid w:val="005B37DC"/>
    <w:rsid w:val="005F75EF"/>
    <w:rsid w:val="00651BBC"/>
    <w:rsid w:val="00687A10"/>
    <w:rsid w:val="006B0DA9"/>
    <w:rsid w:val="006F1A00"/>
    <w:rsid w:val="008D0C90"/>
    <w:rsid w:val="00953D04"/>
    <w:rsid w:val="00E506FE"/>
    <w:rsid w:val="00FC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02D1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1BB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F75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3D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D04"/>
    <w:rPr>
      <w:rFonts w:ascii="Lucida Grande" w:hAnsi="Lucida Grande" w:cs="Lucida Grande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953D04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1BB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F75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3D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D04"/>
    <w:rPr>
      <w:rFonts w:ascii="Lucida Grande" w:hAnsi="Lucida Grande" w:cs="Lucida Grande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953D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2266</Characters>
  <Application>Microsoft Macintosh Word</Application>
  <DocSecurity>0</DocSecurity>
  <Lines>18</Lines>
  <Paragraphs>5</Paragraphs>
  <ScaleCrop>false</ScaleCrop>
  <Company>Mozilla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Martin</dc:creator>
  <cp:keywords/>
  <dc:description/>
  <cp:lastModifiedBy>Winston Bowden</cp:lastModifiedBy>
  <cp:revision>2</cp:revision>
  <dcterms:created xsi:type="dcterms:W3CDTF">2012-01-13T18:03:00Z</dcterms:created>
  <dcterms:modified xsi:type="dcterms:W3CDTF">2012-01-13T18:03:00Z</dcterms:modified>
</cp:coreProperties>
</file>