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 standalone="yes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<w:body><w:p><w:pPr><w:pStyle w:val="Normal"/><w:spacing w:before="0" w:after="0"/><w:jc w:val="center"/><w:rPr><w:rFonts w:ascii="Arial" w:hAnsi="Arial" w:eastAsia="Arial" w:cs="Arial"/><w:sz w:val="28"/><w:szCs w:val="28"/><w:lang w:val="en-US"/></w:rPr></w:pPr><w:r><w:rPr><w:rFonts w:eastAsia="Arial" w:cs="Arial" w:ascii="Arial" w:hAnsi="Arial"/><w:lang w:val="en-US"/></w:rPr><w:t xml:space="preserve">LibreOffice is a free and powerful office suite, and a successor to </w:t></w:r><w:del w:id="0" w:author="Unknown Author" w:date="2023-09-19T12:08:31Z"><w:sdt><w:sdtPr><w:id w:val="1616713361"/></w:sdtPr><w:sdtContent></w:del><w:del w:id="1" w:author="Unknown Author" w:date="2023-09-19T12:08:31Z"><w:r><w:rPr></w:rPr><w:delText>OpenOffice.org</w:delText></w:r></w:del></w:sdtContent></w:sdt><w:r><w:rPr></w:rPr><w:t xml:space="preserve">  LibreOffice is Free and</w:t></w:r><w:sdt><w:sdtPr><w:id w:val="1688205124"/></w:sdtPr><w:sdtContent><w:r><w:rPr></w:rPr><w:t xml:space="preserve"> Open Source Software</w:t></w:r></w:sdtContent></w:sdt><w:r><w:rPr><w:rFonts w:eastAsia="Arial" w:cs="Arial" w:ascii="Arial" w:hAnsi="Arial"/><w:lang w:val="en-US"/></w:rPr><w:t xml:space="preserve">. </w:t></w:r><w:r><w:rPr><w:rFonts w:eastAsia="Arial" w:cs="Arial" w:ascii="Arial" w:hAnsi="Arial"/><w:lang w:val="en-US"/></w:rPr><w:t xml:space="preserve">Development is open to new talent and </w:t></w:r><w:sdt><w:sdtPr><w:id w:val="33260557"/></w:sdtPr><w:sdtContent><w:r><w:rPr></w:rPr><w:t>new ideas</w:t></w:r></w:sdtContent></w:sdt><w:r><w:rPr><w:rFonts w:eastAsia="Arial" w:cs="Arial" w:ascii="Arial" w:hAnsi="Arial"/><w:lang w:val="en-US"/></w:rPr><w:t xml:space="preserve">, and our software is tested and used </w:t></w:r><w:sdt><w:sdtPr><w:id w:val="1282565168"/></w:sdtPr><w:sdtContent><w:r><w:rPr></w:rPr><w:t>daily</w:t></w:r></w:sdtContent></w:sdt><w:r><w:rPr><w:rFonts w:eastAsia="Arial" w:cs="Arial" w:ascii="Arial" w:hAnsi="Arial"/><w:lang w:val="en-US"/></w:rPr><w:t xml:space="preserve"> by a large and devoted user community.</w:t></w:r></w:p><w:sectPr><w:footerReference w:type="default" r:id="rId2"/><w:type w:val="nextPage"/><w:pgSz w:w="11906" w:h="16838"/><w:pgMar w:left="1701" w:right="1701" w:gutter="0" w:header="0" w:top="1417" w:footer="0" w:bottom="1417"/><w:lnNumType w:countBy="1" w:restart="continuous" w:distance="283"/><w:pgNumType w:start="1" w:fmt="decimal"/><w:formProt w:val="false"/><w:textDirection w:val="lrTb"/><w:docGrid w:type="default" w:linePitch="100" w:charSpace="4096"/></w:sectPr></w:body>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Charis SIL">
    <w:altName w:val="Calibri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Georg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jc w:val="right"/>
      <w:rPr>
        <w:rFonts w:ascii="Arial" w:hAnsi="Arial" w:eastAsia="Arial" w:cs="Arial"/>
        <w:color w:val="000000"/>
      </w:rPr>
    </w:pPr>
    <w:r>
      <w:rPr>
        <w:rFonts w:eastAsia="Arial" w:cs="Arial" w:ascii="Arial" w:hAnsi="Arial"/>
        <w:color w:val="000000"/>
      </w:rPr>
      <w:fldChar w:fldCharType="begin"/>
    </w:r>
    <w:r>
      <w:rPr>
        <w:rFonts w:eastAsia="Arial" w:cs="Arial" w:ascii="Arial" w:hAnsi="Arial"/>
        <w:color w:val="000000"/>
      </w:rPr>
      <w:instrText xml:space="preserve"> PAGE </w:instrText>
    </w:r>
    <w:r>
      <w:rPr>
        <w:rFonts w:eastAsia="Arial" w:cs="Arial" w:ascii="Arial" w:hAnsi="Arial"/>
        <w:color w:val="000000"/>
      </w:rPr>
      <w:fldChar w:fldCharType="separate"/>
    </w:r>
    <w:r>
      <w:rPr>
        <w:rFonts w:eastAsia="Arial" w:cs="Arial" w:ascii="Arial" w:hAnsi="Arial"/>
        <w:color w:val="000000"/>
      </w:rPr>
      <w:t>1</w:t>
    </w:r>
    <w:r>
      <w:rPr>
        <w:rFonts w:eastAsia="Arial" w:cs="Arial" w:ascii="Arial" w:hAnsi="Arial"/>
        <w:color w:val="000000"/>
      </w:rPr>
      <w:fldChar w:fldCharType="end"/>
    </w:r>
  </w:p>
  <w:p>
    <w:pPr>
      <w:pStyle w:val="Normal"/>
      <w:spacing w:lineRule="auto" w:line="240" w:before="0" w:after="0"/>
      <w:rPr>
        <w:rFonts w:ascii="Arial" w:hAnsi="Arial" w:eastAsia="Arial" w:cs="Arial"/>
        <w:color w:val="000000"/>
      </w:rPr>
    </w:pPr>
    <w:r>
      <w:rPr>
        <w:rFonts w:eastAsia="Arial" w:cs="Arial" w:ascii="Arial" w:hAnsi="Arial"/>
        <w:color w:val="000000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Heading2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Heading3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30"/>
  <w:trackRevision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s-A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es-A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480" w:before="0" w:after="200"/>
      <w:jc w:val="both"/>
    </w:pPr>
    <w:rPr>
      <w:rFonts w:ascii="Arial;Arial;Arial;Arial" w:hAnsi="Arial;Arial;Arial;Arial" w:eastAsia="Calibri" w:cs="Arial;Arial;Arial;Arial"/>
      <w:color w:val="auto"/>
      <w:kern w:val="0"/>
      <w:sz w:val="22"/>
      <w:szCs w:val="22"/>
      <w:lang w:val="es-ES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numPr>
        <w:ilvl w:val="0"/>
        <w:numId w:val="1"/>
      </w:numPr>
      <w:spacing w:before="0" w:after="0"/>
      <w:outlineLvl w:val="0"/>
    </w:pPr>
    <w:rPr>
      <w:rFonts w:eastAsia="Times New Roman"/>
      <w:b/>
      <w:bCs/>
      <w:szCs w:val="28"/>
    </w:rPr>
  </w:style>
  <w:style w:type="paragraph" w:styleId="Heading2">
    <w:name w:val="Heading 2"/>
    <w:basedOn w:val="Normal"/>
    <w:next w:val="Normal"/>
    <w:uiPriority w:val="9"/>
    <w:unhideWhenUsed/>
    <w:qFormat/>
    <w:pPr>
      <w:keepNext w:val="true"/>
      <w:keepLines/>
      <w:numPr>
        <w:ilvl w:val="1"/>
        <w:numId w:val="1"/>
      </w:numPr>
      <w:spacing w:before="0" w:after="0"/>
      <w:outlineLvl w:val="1"/>
    </w:pPr>
    <w:rPr>
      <w:rFonts w:eastAsia="Times New Roman"/>
      <w:bCs/>
      <w:i/>
      <w:color w:val="000000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keepLines/>
      <w:numPr>
        <w:ilvl w:val="2"/>
        <w:numId w:val="1"/>
      </w:numPr>
      <w:spacing w:before="200" w:after="0"/>
      <w:outlineLvl w:val="2"/>
    </w:pPr>
    <w:rPr>
      <w:rFonts w:eastAsia="Times New Roman"/>
      <w:bCs/>
      <w:color w:val="00000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Annotationreference">
    <w:name w:val="annotation reference"/>
    <w:qFormat/>
    <w:rPr>
      <w:sz w:val="16"/>
      <w:szCs w:val="16"/>
    </w:rPr>
  </w:style>
  <w:style w:type="character" w:styleId="TextocomentarioCar" w:customStyle="1">
    <w:name w:val="Texto comentario Car"/>
    <w:qFormat/>
    <w:rPr>
      <w:rFonts w:ascii="Calibri" w:hAnsi="Calibri" w:eastAsia="Calibri" w:cs="Times New Roman"/>
      <w:sz w:val="20"/>
      <w:szCs w:val="20"/>
    </w:rPr>
  </w:style>
  <w:style w:type="character" w:styleId="AsuntodelcomentarioCar" w:customStyle="1">
    <w:name w:val="Asunto del comentario Car"/>
    <w:qFormat/>
    <w:rPr>
      <w:rFonts w:ascii="Calibri" w:hAnsi="Calibri" w:eastAsia="Calibri" w:cs="Times New Roman"/>
      <w:b/>
      <w:bCs/>
      <w:sz w:val="20"/>
      <w:szCs w:val="20"/>
    </w:rPr>
  </w:style>
  <w:style w:type="character" w:styleId="TextodegloboCar" w:customStyle="1">
    <w:name w:val="Texto de globo Car"/>
    <w:qFormat/>
    <w:rPr>
      <w:rFonts w:ascii="Tahoma" w:hAnsi="Tahoma" w:eastAsia="Calibri" w:cs="Tahoma"/>
      <w:sz w:val="16"/>
      <w:szCs w:val="16"/>
    </w:rPr>
  </w:style>
  <w:style w:type="character" w:styleId="MapadeldocumentoCar" w:customStyle="1">
    <w:name w:val="Mapa del documento Car"/>
    <w:qFormat/>
    <w:rPr>
      <w:rFonts w:ascii="Tahoma" w:hAnsi="Tahoma" w:eastAsia="Calibri" w:cs="Tahoma"/>
      <w:sz w:val="16"/>
      <w:szCs w:val="16"/>
    </w:rPr>
  </w:style>
  <w:style w:type="character" w:styleId="LineNumbering" w:customStyle="1">
    <w:name w:val="Line Numbering"/>
    <w:rPr/>
  </w:style>
  <w:style w:type="character" w:styleId="Ttulo1Car" w:customStyle="1">
    <w:name w:val="Título 1 Car"/>
    <w:qFormat/>
    <w:rPr>
      <w:rFonts w:ascii="Arial;Arial;Arial;Arial" w:hAnsi="Arial;Arial;Arial;Arial" w:eastAsia="Times New Roman" w:cs="Times New Roman"/>
      <w:b/>
      <w:bCs/>
      <w:szCs w:val="28"/>
      <w:u w:val="single"/>
    </w:rPr>
  </w:style>
  <w:style w:type="character" w:styleId="Ttulo2Car" w:customStyle="1">
    <w:name w:val="Título 2 Car"/>
    <w:qFormat/>
    <w:rPr>
      <w:rFonts w:ascii="Arial;Arial;Arial;Arial" w:hAnsi="Arial;Arial;Arial;Arial" w:eastAsia="Times New Roman" w:cs="Times New Roman"/>
      <w:b/>
      <w:bCs/>
      <w:color w:val="000000"/>
      <w:szCs w:val="26"/>
      <w:u w:val="single"/>
    </w:rPr>
  </w:style>
  <w:style w:type="character" w:styleId="Ttulo3Car" w:customStyle="1">
    <w:name w:val="Título 3 Car"/>
    <w:qFormat/>
    <w:rPr>
      <w:rFonts w:ascii="Arial;Arial;Arial;Arial" w:hAnsi="Arial;Arial;Arial;Arial" w:eastAsia="Times New Roman" w:cs="Times New Roman"/>
      <w:bCs/>
      <w:color w:val="000000"/>
      <w:u w:val="single"/>
    </w:rPr>
  </w:style>
  <w:style w:type="character" w:styleId="InternetLink" w:customStyle="1">
    <w:name w:val="Hyperlink"/>
    <w:rPr>
      <w:color w:val="0000FF"/>
      <w:u w:val="single"/>
    </w:rPr>
  </w:style>
  <w:style w:type="character" w:styleId="Mencinsinresolver1" w:customStyle="1">
    <w:name w:val="Mención sin resolver1"/>
    <w:qFormat/>
    <w:rPr>
      <w:color w:val="605E5C"/>
      <w:shd w:fill="E1DFDD" w:val="clear"/>
    </w:rPr>
  </w:style>
  <w:style w:type="character" w:styleId="EncabezadoCar" w:customStyle="1">
    <w:name w:val="Encabezado Car"/>
    <w:qFormat/>
    <w:rPr>
      <w:rFonts w:ascii="Arial;Arial;Arial;Arial" w:hAnsi="Arial;Arial;Arial;Arial" w:cs="Arial;Arial;Arial;Arial"/>
      <w:sz w:val="22"/>
      <w:szCs w:val="22"/>
    </w:rPr>
  </w:style>
  <w:style w:type="character" w:styleId="PiedepginaCar" w:customStyle="1">
    <w:name w:val="Pie de página Car"/>
    <w:qFormat/>
    <w:rPr>
      <w:rFonts w:ascii="Arial;Arial;Arial;Arial" w:hAnsi="Arial;Arial;Arial;Arial" w:cs="Arial;Arial;Arial;Arial"/>
      <w:sz w:val="22"/>
      <w:szCs w:val="22"/>
    </w:rPr>
  </w:style>
  <w:style w:type="character" w:styleId="VisitedInternetLink" w:customStyle="1">
    <w:name w:val="FollowedHyperlink"/>
    <w:rPr>
      <w:color w:val="800080"/>
      <w:u w:val="single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itletext" w:customStyle="1">
    <w:name w:val="title-text"/>
    <w:basedOn w:val="DefaultParagraphFont"/>
    <w:qFormat/>
    <w:rPr/>
  </w:style>
  <w:style w:type="character" w:styleId="Emphasis">
    <w:name w:val="Emphasis"/>
    <w:qFormat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qFormat/>
    <w:rsid w:val="00993ca6"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;Arial;Times New" w:hAnsi="Liberation Sans;Arial;Times New" w:eastAsia="Noto Sans CJK SC" w:cs="Lohit Devanagari;Cambria;Cambri"/>
      <w:sz w:val="24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;Cambria;Camb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ohit Devanagari;Cambria;Cambri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ohit Devanagari;Cambria;Cambri"/>
      <w:i/>
      <w:iCs/>
      <w:sz w:val="24"/>
      <w:szCs w:val="24"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DocumentMap">
    <w:name w:val="Document Map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val="es-AR"/>
    </w:rPr>
  </w:style>
  <w:style w:type="paragraph" w:styleId="Revision">
    <w:name w:val="Revision"/>
    <w:qFormat/>
    <w:pPr>
      <w:widowControl/>
      <w:suppressAutoHyphens w:val="true"/>
      <w:bidi w:val="0"/>
      <w:spacing w:lineRule="auto" w:line="480" w:before="0" w:after="200"/>
      <w:jc w:val="both"/>
    </w:pPr>
    <w:rPr>
      <w:rFonts w:ascii="Arial;Arial;Arial;Arial" w:hAnsi="Arial;Arial;Arial;Arial" w:eastAsia="Calibri" w:cs="Arial;Arial;Arial;Arial"/>
      <w:color w:val="auto"/>
      <w:kern w:val="0"/>
      <w:sz w:val="22"/>
      <w:szCs w:val="22"/>
      <w:lang w:val="es-ES" w:eastAsia="zh-CN" w:bidi="ar-SA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uto" w:line="480" w:before="0" w:after="200"/>
      <w:jc w:val="both"/>
    </w:pPr>
    <w:rPr>
      <w:rFonts w:ascii="Charis SIL;Calibri;Cambria;Camb" w:hAnsi="Charis SIL;Calibri;Cambria;Camb" w:eastAsia="Calibri" w:cs="Charis SIL;Calibri;Cambria;Camb"/>
      <w:color w:val="000000"/>
      <w:kern w:val="0"/>
      <w:sz w:val="24"/>
      <w:szCs w:val="24"/>
      <w:lang w:val="es-AR" w:eastAsia="zh-CN" w:bidi="ar-SA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spacing w:lineRule="auto" w:line="240" w:before="0" w:after="0"/>
    </w:pPr>
    <w:rPr/>
  </w:style>
  <w:style w:type="paragraph" w:styleId="Footer">
    <w:name w:val="Footer"/>
    <w:basedOn w:val="Normal"/>
    <w:pPr>
      <w:suppressLineNumbers/>
      <w:spacing w:lineRule="auto" w:line="240" w:before="0" w:after="0"/>
    </w:pPr>
    <w:rPr/>
  </w:style>
  <w:style w:type="paragraph" w:styleId="TableContents" w:customStyle="1">
    <w:name w:val="Table Contents"/>
    <w:basedOn w:val="Normal"/>
    <w:qFormat/>
    <w:pPr>
      <w:widowControl w:val="false"/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paragraph" w:styleId="PreformattedText" w:customStyle="1">
    <w:name w:val="Preformatted Text"/>
    <w:basedOn w:val="Normal"/>
    <w:qFormat/>
    <w:pPr>
      <w:spacing w:before="0" w:after="0"/>
    </w:pPr>
    <w:rPr>
      <w:rFonts w:ascii="Liberation Mono;Courier New" w:hAnsi="Liberation Mono;Courier New" w:eastAsia="Noto Sans Mono CJK SC" w:cs="Liberation Mono;Courier New"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53346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vwsGCewNKXrIK0moSCXjq7m+1jQ==">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LibreOffice/7.3.7.2$Linux_X86_64 LibreOffice_project/30$Build-2</Application>
  <AppVersion>15.0000</AppVersion>
  <Pages>1</Pages>
  <Words>52</Words>
  <Characters>208</Characters>
  <CharactersWithSpaces>252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2023-09-19T11:45:04Z</dcterms:created>
  <dc:creator/>
  <dc:description/>
  <dc:language>en-US</dc:language>
  <cp:lastModifiedBy/>
  <dcterms:modified xsi:type="dcterms:W3CDTF">2023-09-19T12:08:45Z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e9ec15fa9cba8fa868e417c0edcbf9b495344d588ee8c45c2c944842cf4d4f36</vt:lpwstr>
  </property>
</Properties>
</file>