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90B157" w14:textId="72C5E4E8" w:rsidR="00652C51" w:rsidRPr="00652C51" w:rsidRDefault="00652C51"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</m:oMath>
      </m:oMathPara>
    </w:p>
    <w:p w14:paraId="2CEBA05A" w14:textId="558B8172" w:rsidR="00652C51" w:rsidRDefault="00652C51">
      <w:pPr>
        <w:rPr>
          <w:ins w:id="0" w:author="min ren" w:date="2023-08-11T11:07:00Z"/>
        </w:rPr>
      </w:pPr>
      <w:ins w:id="1" w:author="min ren" w:date="2023-08-11T11:05:00Z">
        <w:r>
          <w:t xml:space="preserve">New </w:t>
        </w:r>
      </w:ins>
      <w:proofErr w:type="gramStart"/>
      <w:ins w:id="2" w:author="min ren" w:date="2023-08-11T11:06:00Z">
        <w:r>
          <w:t>commit :</w:t>
        </w:r>
        <w:proofErr w:type="gramEnd"/>
        <w:r>
          <w:t xml:space="preserve">   </w:t>
        </w:r>
      </w:ins>
      <m:oMath>
        <m:sSubSup>
          <m:sSubSupPr>
            <m:ctrlPr>
              <w:ins w:id="3" w:author="min ren" w:date="2023-08-11T11:05:00Z">
                <w:rPr>
                  <w:rFonts w:ascii="Cambria Math" w:hAnsi="Cambria Math"/>
                </w:rPr>
              </w:ins>
            </m:ctrlPr>
          </m:sSubSupPr>
          <m:e>
            <m:r>
              <w:ins w:id="4" w:author="min ren" w:date="2023-08-11T11:05:00Z">
                <w:rPr>
                  <w:rFonts w:ascii="Cambria Math" w:hAnsi="Cambria Math"/>
                </w:rPr>
                <m:t>X</m:t>
              </w:ins>
            </m:r>
          </m:e>
          <m:sub>
            <m:r>
              <w:ins w:id="5" w:author="min ren" w:date="2023-08-11T11:05:00Z">
                <w:rPr>
                  <w:rFonts w:ascii="Cambria Math" w:hAnsi="Cambria Math"/>
                </w:rPr>
                <m:t>n</m:t>
              </w:ins>
            </m:r>
          </m:sub>
          <m:sup>
            <m:r>
              <w:ins w:id="6" w:author="min ren" w:date="2023-08-11T11:05:00Z">
                <w:rPr>
                  <w:rFonts w:ascii="Cambria Math" w:hAnsi="Cambria Math"/>
                </w:rPr>
                <m:t>2</m:t>
              </w:ins>
            </m:r>
          </m:sup>
        </m:sSubSup>
      </m:oMath>
    </w:p>
    <w:p w14:paraId="63F1CFD9" w14:textId="4EBFA514" w:rsidR="00B472DA" w:rsidRDefault="00B472DA">
      <w:pPr>
        <w:rPr>
          <w:ins w:id="7" w:author="min ren" w:date="2023-08-11T11:07:00Z"/>
        </w:rPr>
      </w:pPr>
    </w:p>
    <w:p w14:paraId="292CC3AA" w14:textId="6699D467" w:rsidR="00B472DA" w:rsidRDefault="00B472DA">
      <w:pPr>
        <w:rPr>
          <w:ins w:id="8" w:author="min ren" w:date="2023-08-11T11:07:00Z"/>
        </w:rPr>
      </w:pPr>
      <w:bookmarkStart w:id="9" w:name="_GoBack"/>
      <w:bookmarkEnd w:id="9"/>
    </w:p>
    <w:p w14:paraId="00B2987B" w14:textId="1F134079" w:rsidR="00B472DA" w:rsidRPr="00652C51" w:rsidRDefault="00B472DA">
      <w:pPr>
        <w:rPr>
          <w:rFonts w:hint="eastAsia"/>
        </w:rPr>
      </w:pPr>
      <w:ins w:id="10" w:author="min ren" w:date="2023-08-11T11:07:00Z">
        <w:r w:rsidRPr="00B472DA">
          <w:drawing>
            <wp:inline distT="0" distB="0" distL="0" distR="0" wp14:anchorId="409D271E" wp14:editId="67F27679">
              <wp:extent cx="4639322" cy="1857634"/>
              <wp:effectExtent l="0" t="0" r="8890" b="9525"/>
              <wp:docPr id="1" name="图片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4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639322" cy="185763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sectPr w:rsidR="00B472DA" w:rsidRPr="00652C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n ren">
    <w15:presenceInfo w15:providerId="Windows Live" w15:userId="f7fb05d166f8865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96F"/>
    <w:rsid w:val="0015596F"/>
    <w:rsid w:val="004903EA"/>
    <w:rsid w:val="00652C51"/>
    <w:rsid w:val="00B472DA"/>
    <w:rsid w:val="00D3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B1E2D"/>
  <w15:chartTrackingRefBased/>
  <w15:docId w15:val="{72586CF8-6D0C-40DD-82C5-C621CAD5B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52C51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652C51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652C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 ren</dc:creator>
  <cp:keywords/>
  <dc:description/>
  <cp:lastModifiedBy>min ren</cp:lastModifiedBy>
  <cp:revision>3</cp:revision>
  <dcterms:created xsi:type="dcterms:W3CDTF">2023-08-11T02:58:00Z</dcterms:created>
  <dcterms:modified xsi:type="dcterms:W3CDTF">2023-08-11T03:07:00Z</dcterms:modified>
</cp:coreProperties>
</file>