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note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w:body><w:p><w:pPr><w:pStyle w:val="Normal"/><w:jc w:val="center"/><w:rPr><w:b/><w:b/><w:sz w:val="23"/></w:rPr></w:pPr><w:r><w:rPr><w:b/><w:sz w:val="23"/></w:rPr><w:t>ПРОТОКОЛ РАЗНОГЛАСИЙ</w:t></w:r></w:p><w:p><w:pPr><w:pStyle w:val="Normal"/><w:jc w:val="center"/><w:rPr><w:b/><w:b/><w:del w:id="16" w:author="Ирина Александровна Соловьева" w:date="2022-10-11T14:58:16Z"></w:del></w:rPr></w:pPr><w:r><w:rPr><w:b/></w:rPr><w:t xml:space="preserve">к </w:t></w:r><w:del w:id="0" w:author="Ирина Александровна Соловьева" w:date="2022-10-11T14:57:45Z"><w:r><w:rPr><w:b/></w:rPr><w:delText xml:space="preserve">Государственному </w:delText></w:r></w:del><w:ins w:id="1" w:author="Руслан Романович Евсюков" w:date="2022-07-27T14:58:00Z"><w:del w:id="2" w:author="Ирина Александровна Соловьева" w:date="2022-10-11T14:57:45Z"><w:r><w:rPr><w:b/></w:rPr><w:delText>к</w:delText></w:r></w:del></w:ins><w:del w:id="3" w:author="Руслан Романович Евсюков" w:date="2022-07-27T14:58:00Z"><w:r><w:rPr><w:b/></w:rPr><w:delText>К</w:delText></w:r></w:del><w:del w:id="4" w:author="Ирина Александровна Соловьева" w:date="2022-10-11T14:57:45Z"><w:r><w:rPr><w:b/></w:rPr><w:delText>онтракту</w:delText></w:r></w:del><w:ins w:id="5" w:author="Ирина Александровна Соловьева" w:date="2022-10-11T15:06:31Z"><w:r><w:rPr><w:b/></w:rPr><w:t>Д</w:t></w:r></w:ins><w:ins w:id="6" w:author="Ирина Александровна Соловьева" w:date="2022-10-11T14:57:45Z"><w:r><w:rPr><w:b/></w:rPr><w:t xml:space="preserve">оговору на </w:t></w:r></w:ins><w:del w:id="7" w:author="Ирина Александровна Соловьева" w:date="2022-10-11T14:57:56Z"><w:r><w:rPr><w:b/></w:rPr><w:delText xml:space="preserve"> от _______________</w:delText></w:r></w:del><w:ins w:id="8" w:author="Ирина Александровна Соловьева" w:date="2022-10-11T14:57:56Z"><w:r><w:rPr><w:b/></w:rPr><w:t>о</w:t></w:r></w:ins><w:ins w:id="9" w:author="Ирина Александровна Соловьева" w:date="2022-10-11T14:57:56Z"><w:r><w:rPr><w:b/><w:bCs/></w:rPr><w:t>казание услуг</w:t></w:r></w:ins><w:ins w:id="10" w:author="Ирина Александровна Соловьева" w:date="2022-10-11T14:57:56Z"><w:r><w:rPr><w:b/><w:bCs/><w:i/></w:rPr><w:t xml:space="preserve"> </w:t></w:r></w:ins><w:ins w:id="11" w:author="Ирина Александровна Соловьева" w:date="2022-10-11T14:57:56Z"><w:r><w:rPr><w:b/><w:bCs/><w:i w:val="false"/></w:rPr><w:t>по размещению транспортных средств на парковке</w:t></w:r></w:ins><w:r><w:rPr><w:b/></w:rPr><w:t xml:space="preserve"> </w:t></w:r><w:del w:id="12" w:author="Ирина Александровна Соловьева" w:date="2022-10-11T14:58:16Z"><w:r><w:rPr><w:b/></w:rPr><w:delText>№ 10036</w:delText></w:r></w:del><w:del w:id="13" w:author="Руслан Романович Евсюков" w:date="2022-07-27T12:39:00Z"><w:r><w:rPr><w:b/></w:rPr><w:delText xml:space="preserve"> </w:delText></w:r></w:del><w:ins w:id="14" w:author="Руслан Романович Евсюков" w:date="2022-07-27T12:39:00Z"><w:del w:id="15" w:author="Ирина Александровна Соловьева" w:date="2022-10-11T14:58:16Z"><w:r><w:rPr><w:b/></w:rPr><w:delText>,</w:delText></w:r></w:del></w:ins></w:p><w:p><w:pPr><w:pStyle w:val="Normal"/><w:widowControl/><w:suppressAutoHyphens w:val="true"/><w:bidi w:val="0"/><w:spacing w:before="0" w:after="0"/><w:jc w:val="center"/><w:rPr><w:b/><w:b/><w:ins w:id="31" w:author="Руслан Романович Евсюков" w:date="2022-07-27T12:40:00Z"></w:ins></w:rPr></w:pPr><w:del w:id="17" w:author="Руслан Романович Евсюков" w:date="2022-07-27T12:39:00Z"><w:r><w:rPr><w:b/></w:rPr><w:delText xml:space="preserve">и </w:delText></w:r></w:del><w:del w:id="18" w:author="Ирина Александровна Соловьева" w:date="2022-10-11T14:58:16Z"><w:r><w:rPr><w:b/></w:rPr><w:delText>Дополнительному соглашению</w:delText></w:r></w:del><w:del w:id="19" w:author="Руслан Романович Евсюков" w:date="2022-07-27T14:47:00Z"><w:r><w:rPr><w:b/></w:rPr><w:delText xml:space="preserve"> </w:delText></w:r></w:del><w:ins w:id="20" w:author="Руслан Романович Евсюков" w:date="2022-07-27T12:40:00Z"><w:del w:id="21" w:author="Ирина Александровна Соловьева" w:date="2022-10-11T14:58:16Z"><w:r><w:rPr><w:b/></w:rPr><w:delText xml:space="preserve"> № __ </w:delText></w:r></w:del></w:ins><w:del w:id="22" w:author="Ирина Александровна Соловьева" w:date="2022-10-11T14:58:16Z"><w:r><w:rPr><w:b/></w:rPr><w:delText xml:space="preserve">к </w:delText></w:r></w:del><w:ins w:id="23" w:author="Руслан Романович Евсюков" w:date="2022-07-27T14:55:00Z"><w:del w:id="24" w:author="Ирина Александровна Соловьева" w:date="2022-10-11T14:58:16Z"><w:r><w:rPr><w:b/></w:rPr><w:delText>Г</w:delText></w:r></w:del></w:ins><w:del w:id="25" w:author="Руслан Романович Евсюков" w:date="2022-07-27T14:55:00Z"><w:r><w:rPr><w:b/></w:rPr><w:delText>г</w:delText></w:r></w:del><w:del w:id="26" w:author="Ирина Александровна Соловьева" w:date="2022-10-11T14:58:16Z"><w:r><w:rPr><w:b/></w:rPr><w:delText>осударственному контракту от _____________</w:delText></w:r></w:del><w:del w:id="27" w:author="Руслан Романович Евсюков" w:date="2022-07-27T12:41:00Z"><w:r><w:rPr><w:b/></w:rPr><w:delText>___</w:delText></w:r></w:del><w:del w:id="28" w:author="Ирина Александровна Соловьева" w:date="2022-10-11T14:58:16Z"><w:r><w:rPr><w:b/></w:rPr><w:delText xml:space="preserve"> № 10036</w:delText></w:r></w:del><w:ins w:id="29" w:author="Руслан Романович Евсюков" w:date="2022-07-27T12:39:00Z"><w:del w:id="30" w:author="Ирина Александровна Соловьева" w:date="2022-10-11T14:58:16Z"><w:r><w:rPr><w:b/></w:rPr><w:delText>,</w:delText></w:r></w:del></w:ins></w:p><w:p><w:pPr><w:pStyle w:val="Normal"/><w:jc w:val="center"/><w:rPr><w:b/><w:b/></w:rPr></w:pPr><w:ins w:id="32" w:author="Руслан Романович Евсюков" w:date="2022-07-27T12:40:00Z"><w:del w:id="33" w:author="Ирина Александровна Соловьева" w:date="2022-10-11T14:58:16Z"><w:r><w:rPr><w:b/></w:rPr><w:delText>Дополнительному соглашению № __ к Государственному контракту от _____________ № 10036</w:delText></w:r></w:del></w:ins></w:p><w:p><w:pPr><w:pStyle w:val="Normal"/><w:jc w:val="center"/><w:rPr><w:sz w:val="23"/></w:rPr></w:pPr><w:r><w:rPr><w:sz w:val="23"/></w:rPr></w:r></w:p><w:p><w:pPr><w:pStyle w:val="Normal"/><w:jc w:val="both"/><w:rPr></w:rPr></w:pPr><w:r><w:rPr></w:rPr><w:t xml:space="preserve">г. </w:t></w:r><w:ins w:id="34" w:author="Руслан Романович Евсюков" w:date="2022-07-27T12:30:00Z"><w:del w:id="35" w:author="Ирина Александровна Соловьева" w:date="2022-10-11T14:58:26Z"><w:r><w:rPr></w:rPr><w:delText>Хабаровск</w:delText></w:r></w:del></w:ins><w:del w:id="36" w:author="Руслан Романович Евсюков" w:date="2022-07-27T12:30:00Z"><w:r><w:rPr></w:rPr><w:delText>Биробиджан</w:delText></w:r></w:del><w:del w:id="37" w:author="Ирина Александровна Соловьева" w:date="2022-10-11T14:58:26Z"><w:r><w:rPr></w:rPr><w:delText xml:space="preserve">  </w:delText></w:r></w:del><w:ins w:id="38" w:author="Ирина Александровна Соловьева" w:date="2022-10-11T14:58:26Z"><w:r><w:rPr></w:rPr><w:t>Москва</w:t></w:r></w:ins><w:r><w:rPr></w:rPr><w:t xml:space="preserve">                                                                                                                                                                              </w:t></w:r><w:ins w:id="39" w:author="Руслан Романович Евсюков" w:date="2022-07-27T12:31:00Z"><w:r><w:rPr></w:rPr><w:t xml:space="preserve">   </w:t></w:r></w:ins><w:r><w:rPr></w:rPr><w:t xml:space="preserve">«___» _________ 2022 г. </w:t></w:r></w:p><w:p><w:pPr><w:pStyle w:val="Normal"/><w:jc w:val="both"/><w:rPr></w:rPr></w:pPr><w:r><w:rPr></w:rPr></w:r></w:p><w:p><w:pPr><w:pStyle w:val="Normal"/><w:spacing w:lineRule="atLeast" w:line="0"/><w:ind w:firstLine="850"/><w:jc w:val="both"/><w:rPr></w:rPr></w:pPr><w:del w:id="40" w:author="Ирина Александровна Соловьева" w:date="2022-10-11T14:59:42Z"><w:r><w:rPr><w:b/></w:rPr><w:delText>Публичное акционерное общество «Дальневосточная энергетическая компания»</w:delText></w:r></w:del><w:del w:id="41" w:author="Ирина Александровна Соловьева" w:date="2022-10-11T14:59:42Z"><w:r><w:rPr></w:rPr><w:delText xml:space="preserve"> в лице Начальника Хабаровского отделения филиала ПАО </w:delText></w:r></w:del><w:del w:id="42" w:author="Ирина Александровна Соловьева" w:date="2022-10-11T14:59:42Z"><w:r><w:rPr><w:b/></w:rPr><w:delText>«</w:delText></w:r></w:del><w:del w:id="43" w:author="Ирина Александровна Соловьева" w:date="2022-10-11T14:59:42Z"><w:r><w:rPr></w:rPr><w:delText>ДЭК»-«Хабаровскэнергосбыт» Почелинцевой Елены Анатольевны, действующего на основании доверенности № ДЭК-71-15/658Д от 20.12.2021 г., именуемое в дальнейшем «ГАРАНТИРУЮЩИЙ ПОСТАВЩИК»</w:delText></w:r></w:del><w:ins w:id="44" w:author="Ирина Александровна Соловьева" w:date="2022-10-11T14:59:42Z"><w:r><w:rPr><w:b/><w:bCs/></w:rPr><w:t>Государственное бюджетное учреждение города Москвы по эксплуатации и ремонту инженерных сооружений «Гормост»</w:t></w:r></w:ins><w:ins w:id="45" w:author="Ирина Александровна Соловьева" w:date="2022-10-11T14:59:42Z"><w:r><w:rPr></w:rPr><w:t xml:space="preserve"> (</w:t></w:r></w:ins><w:ins w:id="46" w:author="Ирина Александровна Соловьева" w:date="2022-10-11T14:59:42Z"><w:r><w:rPr><w:b/></w:rPr><w:t>ГБУ «Гормост»</w:t></w:r></w:ins><w:ins w:id="47" w:author="Ирина Александровна Соловьева" w:date="2022-10-11T14:59:42Z"><w:r><w:rPr></w:rPr><w:t xml:space="preserve">), именуемое  Исполнитель, в лице заместителя руководителя (по управлению автостоянками, причалами и кабельными коммуникациями) Ладзина Артура Марговича, действующего на основании </w:t></w:r></w:ins><w:ins w:id="48" w:author="Ирина Александровна Соловьева" w:date="2022-10-11T14:59:42Z"><w:r><w:rPr><w:rFonts w:eastAsia="Tahoma" w:cs="Droid Sans Devanagari"/><w:color w:val="000000"/><w:kern w:val="0"/><w:sz w:val="24"/><w:szCs w:val="20"/><w:shd w:fill="auto" w:val="clear"/><w:lang w:val="ru-RU" w:eastAsia="zh-CN" w:bidi="hi-IN"/></w:rPr><w:t>доверенности от 25 января 2022 года № 30/22</w:t></w:r></w:ins><w:r><w:rPr></w:rPr><w:t xml:space="preserve">, с одной стороны, и </w:t></w:r><w:r><w:rPr><w:b/></w:rPr><w:t>Федеральное государственное бюджетное учреждение культуры «Агентство по управлению и использованию памятников истории и культуры» (ФГБУК АУИПИК)</w:t></w:r><w:r><w:rPr></w:rPr><w:t xml:space="preserve">, именуемое в дальнейшем </w:t></w:r><w:r><w:rPr><w:b/></w:rPr><w:t>«</w:t></w:r><w:del w:id="49" w:author="Ирина Александровна Соловьева" w:date="2022-10-11T16:44:39Z"><w:r><w:rPr></w:rPr><w:delText>Потребитель</w:delText></w:r></w:del><w:ins w:id="50" w:author="Ирина Александровна Соловьева" w:date="2022-10-11T16:44:39Z"><w:r><w:rPr></w:rPr><w:t>Заказчик</w:t></w:r></w:ins><w:r><w:rPr><w:b/></w:rPr><w:t>»,</w:t></w:r><w:r><w:rPr></w:rPr><w:t xml:space="preserve"> в лице заместителя руководителя Гиговского Андрея Александровича, действующего на основании доверенности от 27.12.2021 № 77АГ7422650,</w:t></w:r><w:r><w:rPr><w:color w:val="FF0000"/></w:rPr><w:t xml:space="preserve"> </w:t></w:r><w:r><w:rPr><w:highlight w:val="white"/></w:rPr><w:t>удостоверенной  Шингаревой Дианой Валерьевной, временно исполняющей обязанности нотариуса г. Москвы Шайкевич Марии Леонидовны, зарегистрированной в реестре № 77/710-н/</w:t></w:r><w:r><w:rPr></w:rPr><w:t xml:space="preserve">77-2021-10-2022, с другой стороны, именуемые в дальнейшем Стороны, заключили настоящий Протокол разногласий  (далее – Протокол») к </w:t></w:r><w:del w:id="51" w:author="Ирина Александровна Соловьева" w:date="2022-10-11T15:05:48Z"><w:r><w:rPr></w:rPr><w:delText xml:space="preserve">Государственному </w:delText></w:r></w:del><w:ins w:id="52" w:author="Руслан Романович Евсюков" w:date="2022-07-28T13:33:56Z"><w:del w:id="53" w:author="Ирина Александровна Соловьева" w:date="2022-10-11T15:05:48Z"><w:r><w:rPr></w:rPr><w:delText>к</w:delText></w:r></w:del></w:ins><w:del w:id="54" w:author="Руслан Романович Евсюков" w:date="2022-07-28T13:33:55Z"><w:r><w:rPr></w:rPr><w:delText>К</w:delText></w:r></w:del><w:del w:id="55" w:author="Ирина Александровна Соловьева" w:date="2022-10-11T15:05:48Z"><w:r><w:rPr></w:rPr><w:delText>онтракту</w:delText></w:r></w:del><w:ins w:id="56" w:author="Ирина Александровна Соловьева" w:date="2022-10-11T15:05:48Z"><w:r><w:rPr></w:rPr><w:t>Договору</w:t></w:r></w:ins><w:r><w:rPr></w:rPr><w:t xml:space="preserve"> от «__» ________ 20__г. № </w:t></w:r><w:del w:id="57" w:author="Ирина Александровна Соловьева" w:date="2022-10-11T15:05:56Z"><w:r><w:rPr><w:b/></w:rPr><w:delText>10036</w:delText></w:r></w:del><w:ins w:id="58" w:author="Ирина Александровна Соловьева" w:date="2022-10-11T15:05:56Z"><w:r><w:rPr><w:b/></w:rPr><w:t>_______</w:t></w:r></w:ins><w:r><w:rPr><w:b/></w:rPr><w:t xml:space="preserve"> </w:t></w:r><w:r><w:rPr></w:rPr><w:t xml:space="preserve">(далее по тексту </w:t></w:r><w:ins w:id="59" w:author="Руслан Романович Евсюков" w:date="2022-07-27T14:55:00Z"><w:r><w:rPr></w:rPr><w:t>- «</w:t></w:r></w:ins><w:del w:id="60" w:author="Ирина Александровна Соловьева" w:date="2022-10-11T15:06:03Z"><w:r><w:rPr></w:rPr><w:delText>Контракт</w:delText></w:r></w:del><w:moveTo w:id="61" w:author="Ирина Александровна Соловьева" w:date="2022-10-11T15:06:03Z"><w:r><w:rPr></w:rPr><w:t>Договор</w:t></w:r></w:moveTo><w:r><w:rPr></w:rPr><w:t>») о</w:t></w:r><w:del w:id="62" w:author="Ирина Александровна Соловьева" w:date="2022-10-11T15:12:18Z"><w:r><w:rPr></w:rPr><w:delText> </w:delText></w:r></w:del><w:ins w:id="63" w:author="Ирина Александровна Соловьева" w:date="2022-10-11T15:12:19Z"><w:r><w:rPr></w:rPr><w:t xml:space="preserve"> </w:t></w:r></w:ins><w:r><w:rPr></w:rPr><w:t>нижеследующем:</w:t></w:r></w:p><w:p><w:pPr><w:pStyle w:val="Normal"/><w:spacing w:lineRule="atLeast" w:line="0"/><w:jc w:val="both"/><w:rPr></w:rPr></w:pPr><w:r><w:rPr></w:rPr></w:r></w:p><w:p><w:pPr><w:pStyle w:val="ListParagraph"/><w:numPr><w:ilvl w:val="2"/><w:numId w:val="1"/></w:numPr><w:spacing w:lineRule="atLeast" w:line="0"/><w:ind w:left="0" w:firstLine="850"/><w:jc w:val="both"/><w:rPr></w:rPr></w:pPr><w:r><w:rPr><w:sz w:val="24"/></w:rPr><w:t xml:space="preserve">Стороны свидетельствуют о том, что при заключении </w:t></w:r><w:del w:id="64" w:author="Ирина Александровна Соловьева" w:date="2022-10-11T15:06:14Z"><w:r><w:rPr><w:sz w:val="24"/></w:rPr><w:delText>Контракта</w:delText></w:r></w:del><w:ins w:id="65" w:author="Ирина Александровна Соловьева" w:date="2022-10-11T15:06:14Z"><w:r><w:rPr><w:sz w:val="24"/></w:rPr><w:t>Договора</w:t></w:r></w:ins><w:r><w:rPr><w:sz w:val="24"/></w:rPr><w:t xml:space="preserve"> возникли разногласия по его содержанию, которые Стороны решили урегулировать следующим образом:</w:t></w:r></w:p><w:p><w:pPr><w:pStyle w:val="ListParagraph"/><w:spacing w:lineRule="atLeast" w:line="0"/><w:ind w:left="0" w:hanging="0"/><w:jc w:val="both"/><w:rPr><w:sz w:val="24"/></w:rPr></w:pPr><w:r><w:rPr><w:sz w:val="24"/></w:rPr></w:r></w:p><w:tbl><w:tblPr><w:tblW w:w="14833" w:type="dxa"/><w:jc w:val="left"/><w:tblInd w:w="0" w:type="dxa"/><w:tblLayout w:type="fixed"/><w:tblCellMar><w:top w:w="0" w:type="dxa"/><w:left w:w="108" w:type="dxa"/><w:bottom w:w="0" w:type="dxa"/><w:right w:w="108" w:type="dxa"/></w:tblCellMar><w:tblLook w:val="04a0" w:noHBand="0" w:noVBand="1" w:firstColumn="1" w:lastRow="0" w:lastColumn="0" w:firstRow="1"/></w:tblPr><w:tblGrid><w:gridCol w:w="2100"/><w:gridCol w:w="4671"/><w:gridCol w:w="6519"/><w:gridCol w:w="1542"/></w:tblGrid><w:tr><w:trPr><w:trHeight w:val="741" w:hRule="atLeast"/></w:trPr><w:tc><w:tcPr><w:tcW w:w="2100" w:type="dxa"/><w:tcBorders><w:top w:val="single" w:sz="4" w:space="0" w:color="000000"/><w:left w:val="single" w:sz="4" w:space="0" w:color="000000"/><w:bottom w:val="single" w:sz="4" w:space="0" w:color="000000"/><w:right w:val="single" w:sz="4" w:space="0" w:color="000000"/></w:tcBorders><w:vAlign w:val="center"/></w:tcPr><w:p><w:pPr><w:pStyle w:val="Normal"/><w:widowControl w:val="false"/><w:spacing w:lineRule="atLeast" w:line="223"/><w:jc w:val="center"/><w:rPr><w:b/><w:b/></w:rPr></w:pPr><w:r><w:rPr><w:b/><w:sz w:val="22"/></w:rPr><w:t>Пункт</w:t></w:r></w:p><w:p><w:pPr><w:pStyle w:val="Normal"/><w:widowControl w:val="false"/><w:spacing w:lineRule="atLeast" w:line="223"/><w:jc w:val="center"/><w:rPr><w:b/><w:b/></w:rPr></w:pPr><w:del w:id="66" w:author="Ирина Александровна Соловьева" w:date="2022-10-11T16:44:03Z"><w:r><w:rPr><w:b/><w:sz w:val="22"/></w:rPr><w:delText>Контракта</w:delText></w:r></w:del><w:moveTo w:id="67" w:author="Ирина Александровна Соловьева" w:date="2022-10-11T16:44:03Z"><w:r><w:rPr><w:b/><w:sz w:val="22"/></w:rPr><w:t>Договор</w:t></w:r></w:moveTo><w:ins w:id="68" w:author="Ирина Александровна Соловьева" w:date="2022-10-11T16:44:04Z"><w:r><w:rPr><w:b/><w:sz w:val="22"/></w:rPr><w:t>а</w:t></w:r></w:ins></w:p></w:tc><w:tc><w:tcPr><w:tcW w:w="4671" w:type="dxa"/><w:tcBorders><w:top w:val="single" w:sz="4" w:space="0" w:color="000000"/><w:left w:val="single" w:sz="4" w:space="0" w:color="000000"/><w:bottom w:val="single" w:sz="4" w:space="0" w:color="000000"/><w:right w:val="single" w:sz="4" w:space="0" w:color="000000"/></w:tcBorders><w:vAlign w:val="center"/></w:tcPr><w:p><w:pPr><w:pStyle w:val="Normal"/><w:widowControl w:val="false"/><w:jc w:val="center"/><w:rPr><w:b/><w:b/></w:rPr></w:pPr><w:r><w:rPr><w:b/><w:sz w:val="22"/></w:rPr><w:t>РЕДАКЦИЯ</w:t></w:r></w:p><w:p><w:pPr><w:pStyle w:val="Normal"/><w:widowControl w:val="false"/><w:jc w:val="center"/><w:rPr><w:b/><w:b/></w:rPr></w:pPr><w:del w:id="69" w:author="Ирина Александровна Соловьева" w:date="2022-10-11T16:44:12Z"><w:r><w:rPr><w:b/><w:sz w:val="22"/></w:rPr><w:delText>Гарантирующего Поставщика</w:delText></w:r></w:del><w:ins w:id="70" w:author="Ирина Александровна Соловьева" w:date="2022-10-11T16:44:12Z"><w:r><w:rPr><w:b/><w:sz w:val="22"/></w:rPr><w:t>Исполнителя</w:t></w:r></w:ins></w:p></w:tc><w:tc><w:tcPr><w:tcW w:w="6519" w:type="dxa"/><w:tcBorders><w:top w:val="single" w:sz="4" w:space="0" w:color="000000"/><w:left w:val="single" w:sz="4" w:space="0" w:color="000000"/><w:bottom w:val="single" w:sz="4" w:space="0" w:color="000000"/><w:right w:val="single" w:sz="4" w:space="0" w:color="000000"/></w:tcBorders><w:vAlign w:val="center"/></w:tcPr><w:p><w:pPr><w:pStyle w:val="Normal"/><w:widowControl w:val="false"/><w:jc w:val="center"/><w:rPr><w:b/><w:b/></w:rPr></w:pPr><w:r><w:rPr><w:b/><w:sz w:val="22"/></w:rPr><w:t>РЕДАКЦИЯ</w:t></w:r></w:p><w:p><w:pPr><w:pStyle w:val="Normal"/><w:widowControl w:val="false"/><w:jc w:val="center"/><w:rPr><w:b/><w:b/></w:rPr></w:pPr><w:del w:id="71" w:author="Ирина Александровна Соловьева" w:date="2022-10-11T16:44:45Z"><w:r><w:rPr><w:b/><w:sz w:val="22"/></w:rPr><w:delText>Потребителя</w:delText></w:r></w:del><w:ins w:id="72" w:author="Ирина Александровна Соловьева" w:date="2022-10-11T16:44:45Z"><w:r><w:rPr><w:b/><w:sz w:val="22"/></w:rPr><w:t>Заказчика</w:t></w:r></w:ins></w:p></w:tc><w:tc><w:tcPr><w:tcW w:w="1542" w:type="dxa"/><w:tcBorders><w:top w:val="single" w:sz="4" w:space="0" w:color="000000"/><w:left w:val="single" w:sz="4" w:space="0" w:color="000000"/><w:bottom w:val="single" w:sz="4" w:space="0" w:color="000000"/><w:right w:val="single" w:sz="4" w:space="0" w:color="000000"/></w:tcBorders><w:vAlign w:val="center"/></w:tcPr><w:p><w:pPr><w:pStyle w:val="Normal"/><w:widowControl w:val="false"/><w:ind w:left="-113" w:right="-113" w:hanging="0"/><w:jc w:val="center"/><w:rPr><w:b/><w:b/></w:rPr></w:pPr><w:r><w:rPr><w:b/><w:sz w:val="22"/></w:rPr><w:t>СОГЛАСОВАННАЯ</w:t></w:r></w:p><w:p><w:pPr><w:pStyle w:val="Normal"/><w:widowControl w:val="false"/><w:ind w:right="-113" w:hanging="0"/><w:jc w:val="center"/><w:rPr><w:b/><w:b/></w:rPr></w:pPr><w:r><w:rPr><w:b/><w:sz w:val="22"/></w:rPr><w:t>РЕДАКЦИЯ</w:t></w:r></w:p></w:tc></w:tr><w:tr><w:trPr><w:del w:id="73" w:author="Ирина Александровна Соловьева" w:date="2022-10-11T15:06:57Z"/><w:trHeight w:val="282"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sz w:val="22"/></w:rPr></w:pPr><w:del w:id="74" w:author="Ирина Александровна Соловьева" w:date="2022-10-11T15:06:57Z"><w:r><w:rPr><w:sz w:val="22"/></w:rPr><w:delText>Наименование Контракта</w:delText></w:r></w:del></w:p></w:tc><w:tc><w:tcPr><w:tcW w:w="4671"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del w:id="75" w:author="Ирина Александровна Соловьева" w:date="2022-10-11T15:06:57Z"><w:r><w:rPr><w:sz w:val="24"/></w:rPr><w:delText xml:space="preserve">Государственный </w:delText></w:r></w:del><w:ins w:id="76" w:author="Руслан Романович Евсюков" w:date="2022-07-28T13:33:59Z"><w:del w:id="77" w:author="Ирина Александровна Соловьева" w:date="2022-10-11T15:06:57Z"><w:r><w:rPr><w:sz w:val="24"/></w:rPr><w:delText>к</w:delText></w:r></w:del></w:ins><w:del w:id="78" w:author="Руслан Романович Евсюков" w:date="2022-07-28T13:33:59Z"><w:r><w:rPr><w:sz w:val="24"/></w:rPr><w:delText>К</w:delText></w:r></w:del><w:del w:id="79" w:author="Ирина Александровна Соловьева" w:date="2022-10-11T15:06:57Z"><w:r><w:rPr><w:sz w:val="24"/></w:rPr><w:delText>онтракт</w:delText></w:r></w:del><w:ins w:id="80" w:author="Руслан Романович Евсюков" w:date="2022-07-28T13:34:02Z"><w:del w:id="81" w:author="Ирина Александровна Соловьева" w:date="2022-10-11T15:06:57Z"><w:r><w:rPr><w:sz w:val="24"/></w:rPr><w:delText xml:space="preserve"> № 10036</w:delText></w:r></w:del></w:ins></w:p></w:tc><w:tc><w:tcPr><w:tcW w:w="6519"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moveFrom w:id="82" w:author="Ирина Александровна Соловьева" w:date="2022-10-11T15:06:57Z"><w:r><w:rPr><w:sz w:val="24"/></w:rPr><w:t>Договор</w:t></w:r></w:moveFrom><w:ins w:id="83" w:author="Руслан Романович Евсюков" w:date="2022-07-28T13:34:16Z"><w:del w:id="84" w:author="Ирина Александровна Соловьева" w:date="2022-10-11T15:06:57Z"><w:r><w:rPr><w:sz w:val="24"/></w:rPr><w:delText xml:space="preserve"> № 10036</w:delText></w:r></w:del></w:ins></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86" w:author="Ирина Александровна Соловьева" w:date="2022-10-11T15:06:57Z"></w:del></w:rPr></w:pPr><w:del w:id="85" w:author="Ирина Александровна Соловьева" w:date="2022-10-11T15:06:57Z"><w:r><w:rPr></w:rPr><w:delText>В редакции</w:delText></w:r></w:del></w:p><w:p><w:pPr><w:pStyle w:val="TextBodyIndent1"/><w:widowControl w:val="false"/><w:tabs><w:tab w:val="clear" w:pos="708"/><w:tab w:val="left" w:pos="0" w:leader="none"/><w:tab w:val="left" w:pos="175" w:leader="none"/></w:tabs><w:spacing w:before="0" w:after="0"/><w:ind w:left="0" w:hanging="0"/><w:jc w:val="both"/><w:rPr></w:rPr></w:pPr><w:del w:id="87" w:author="Ирина Александровна Соловьева" w:date="2022-10-11T15:06:57Z"><w:r><w:rPr></w:rPr><w:delText>Потребителя</w:delText></w:r></w:del></w:p></w:tc></w:tr><w:tr><w:trPr><w:trHeight w:val="282"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sz w:val="22"/></w:rPr></w:pPr><w:del w:id="88" w:author="Ирина Александровна Соловьева" w:date="2022-10-11T15:09:56Z"><w:r><w:rPr><w:sz w:val="22"/></w:rPr><w:delText>Преамбула</w:delText></w:r></w:del></w:p></w:tc><w:tc><w:tcPr><w:tcW w:w="4671"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r><mc:AlternateContent><mc:Choice Requires="wps"><w:drawing><wp:anchor behindDoc="0" distT="0" distB="0" distL="0" distR="0" simplePos="0" locked="0" layoutInCell="0" allowOverlap="1" relativeHeight="2"><wp:simplePos x="0" y="0"/><wp:positionH relativeFrom="column"><wp:posOffset>8623300</wp:posOffset></wp:positionH><wp:positionV relativeFrom="paragraph"><wp:posOffset>575945</wp:posOffset></wp:positionV><wp:extent cx="346075" cy="117475"/><wp:effectExtent l="0" t="0" r="0" b="0"/><wp:wrapNone/><wp:docPr id="1" name="Изображение 1"></wp:docPr><a:graphic xmlns:a="http://schemas.openxmlformats.org/drawingml/2006/main"><a:graphicData uri="http://schemas.microsoft.com/office/word/2010/wordprocessingShape"><wps:wsp><wps:cNvSpPr/><wps:spPr><a:xfrm><a:off x="0" y="0"/><a:ext cx="345960" cy="117360"/></a:xfrm><a:prstGeom prst="rect"><a:avLst></a:avLst></a:prstGeom><a:noFill/><a:ln w="0"><a:noFill/></a:ln></wps:spPr><wps:style><a:lnRef idx="0"></a:lnRef><a:fillRef idx="0"/><a:effectRef idx="0"></a:effectRef><a:fontRef idx="minor"/></wps:style><wps:txbx><w:txbxContent><w:p><w:pPr><w:pStyle w:val="Style42"/><w:widowControl w:val="false"/><w:rPr><w:color w:val="000000"/></w:rPr></w:pPr><w:r><w:rPr><w:color w:val="000000"/></w:rPr></w:r></w:p></w:txbxContent></wps:txbx><wps:bodyPr tIns="-64800" bIns="-64800" anchor="t"><a:noAutofit/></wps:bodyPr></wps:wsp></a:graphicData></a:graphic></wp:anchor></w:drawing></mc:Choice><mc:Fallback><w:pict><v:rect id="shape_0" ID="Изображение 1" path="m0,0l-2147483645,0l-2147483645,-2147483646l0,-2147483646xe" stroked="f" o:allowincell="f" style="position:absolute;margin-left:679pt;margin-top:45.35pt;width:27.2pt;height:9.2pt;mso-wrap-style:none;v-text-anchor:middle"><v:fill o:detectmouseclick="t" on="false"/><v:stroke color="#3465a4" joinstyle="round" endcap="flat"/><v:textbox><w:txbxContent><w:p><w:pPr><w:pStyle w:val="Style42"/><w:widowControl w:val="false"/><w:rPr><w:color w:val="000000"/></w:rPr></w:pPr><w:r><w:rPr><w:color w:val="000000"/></w:rPr></w:r></w:p></w:txbxContent></v:textbox><w10:wrap type="none"/></v:rect></w:pict></mc:Fallback></mc:AlternateContent></w:r><w:del w:id="89" w:author="Ирина Александровна Соловьева" w:date="2022-10-11T15:09:56Z"><w:r><w:rPr></w:rPr><w:delText>Публичное акционерное общество &quot;Дальневосточная энергетическая компания&quot; в лице Начальника Хабаровского отделения филиала ПАО &quot;ДЭК&quot;-&quot;Хабаровскэнергосбыт&quot; Почелинцевой Елены Анатольевны, действующего на основании доверенности № ДЭК-71-15/658Д от 20.12.2021 г., именуемое в дальнейшем «ГАРАНТИРУЮЩИЙ ПОСТАВЩИК», с одной стороны, и Федеральное государственное бюджетное учреждение культуры &quot;Агентство по управлению и использованию памятников истории и культуры&quot;, именуемое в дальнейшем «ПОТРЕБИТЕЛЬ», в лице руководителя Меньшова Алексея Владимировича, действующего на основании Приказа № 03-КФ-120520 от 12.05.2020, с другой стороны, именуемые в дальнейшем «Стороны» заключили настоящий Государственный контракт (далее – Контракт) в соответствии с п. 29 ч. 1 ст. 93 Федерального закона от 05.04.2013 № 44-ФЗ «О контрактной системе в сфере закупок товаров, работ, услуг для обеспечения государственных и муниципальных нужд» о нижеследующем.</w:delText></w:r></w:del></w:p><w:p><w:pPr><w:pStyle w:val="124"/><w:widowControl w:val="false"/><w:ind w:hanging="0"/><w:jc w:val="left"/><w:rPr><w:sz w:val="24"/></w:rPr></w:pPr><w:r><w:rPr><w:sz w:val="24"/></w:rPr></w:r></w:p></w:tc><w:tc><w:tcPr><w:tcW w:w="6519"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del w:id="98" w:author="Ирина Александровна Соловьева" w:date="2022-10-11T15:09:56Z"></w:del></w:rPr></w:pPr><w:del w:id="90" w:author="Ирина Александровна Соловьева" w:date="2022-10-11T15:09:56Z"><w:r><w:rPr><w:b/></w:rPr><w:delText>Публичное акционерное общество &quot;Дальневосточная энергетическая компания&quot; в лице Начальника Хабаровского отделения филиала ПАО &quot;ДЭК&quot;-&quot;Хабаровскэнергосбыт&quot;</w:delText></w:r></w:del><w:del w:id="91" w:author="Ирина Александровна Соловьева" w:date="2022-10-11T15:09:56Z"><w:r><w:rPr></w:rPr><w:delText xml:space="preserve"> Почелинцевой Елены Анатольевны, действующего на основании доверенности № ДЭК-71-15/658Д от 20.12.2021 г., именуемое в дальнейшем </w:delText></w:r></w:del><w:del w:id="92" w:author="Ирина Александровна Соловьева" w:date="2022-10-11T15:09:56Z"><w:r><w:rPr><w:b/></w:rPr><w:delText>«ГАРАНТИРУЮЩИЙ ПОСТАВЩИК»</w:delText></w:r></w:del><w:del w:id="93" w:author="Ирина Александровна Соловьева" w:date="2022-10-11T15:09:56Z"><w:r><w:rPr></w:rPr><w:delText xml:space="preserve">, с одной стороны, и </w:delText></w:r></w:del><w:del w:id="94" w:author="Ирина Александровна Соловьева" w:date="2022-10-11T15:09:56Z"><w:r><w:rPr><w:b/></w:rPr><w:delText>Федеральное государственное бюджетное учреждение культуры «Агентство по управлению и использованию памятников истории и культуры» (ФГБУК АУИПИК)</w:delText></w:r></w:del><w:del w:id="95" w:author="Ирина Александровна Соловьева" w:date="2022-10-11T15:09:56Z"><w:r><w:rPr></w:rPr><w:delText xml:space="preserve">, именуемое в дальнейшем </w:delText></w:r></w:del><w:del w:id="96" w:author="Ирина Александровна Соловьева" w:date="2022-10-11T15:09:56Z"><w:r><w:rPr><w:b/></w:rPr><w:delText>«Потребитель»</w:delText></w:r></w:del><w:del w:id="97" w:author="Ирина Александровна Соловьева" w:date="2022-10-11T15:09:56Z"><w:r><w:rPr></w:rPr><w:delText>, в лице заместителя руководителя Гиговского Андрея Александровича, действующего на основании доверенности от 27.12.2021 № 77АГ7422650, удостоверенной  Шингаревой Дианой Валерьевной, временно исполняющей обязанности нотариуса г. Москвы Шайкевич Марии Леонидовны, зарегистрированной в реестре № 77/710-н/77-2021-10-2022, с другой стороны, именуемые в дальнейшем Стороны, в соответствии с положениями норм Федерального закона от 26.03.2003 № 35-ФЗ «Об электроэнергетике», заключили настоящий Договор с бюджетным учреждением (далее – Договор) о нижеследующем:</w:delText></w:r></w:del></w:p><w:p><w:pPr><w:pStyle w:val="124"/><w:widowControl w:val="false"/><w:ind w:hanging="0"/><w:jc w:val="left"/><w:rPr><w:spacing w:val="-2"/><w:sz w:val="24"/></w:rPr></w:pPr><w:r><w:rPr><w:spacing w:val="-2"/><w:sz w:val="24"/></w:rPr></w:r></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100" w:author="Ирина Александровна Соловьева" w:date="2022-10-11T15:09:56Z"></w:del></w:rPr></w:pPr><w:del w:id="99" w:author="Ирина Александровна Соловьева" w:date="2022-10-11T15:09:56Z"><w:r><w:rPr></w:rPr><w:delText>В редакции</w:delText></w:r></w:del></w:p><w:p><w:pPr><w:pStyle w:val="TextBodyIndent1"/><w:widowControl w:val="false"/><w:tabs><w:tab w:val="clear" w:pos="708"/><w:tab w:val="left" w:pos="0" w:leader="none"/><w:tab w:val="left" w:pos="1134" w:leader="none"/></w:tabs><w:spacing w:before="0" w:after="120"/><w:ind w:left="0" w:hanging="0"/><w:jc w:val="both"/><w:rPr></w:rPr></w:pPr><w:del w:id="101" w:author="Ирина Александровна Соловьева" w:date="2022-10-11T15:09:56Z"><w:r><w:rPr></w:rPr><w:delText>Потребителя</w:delText></w:r></w:del></w:p></w:tc></w:tr><w:tr><w:trPr><w:del w:id="102" w:author="Ирина Александровна Соловьева" w:date="2022-10-11T15:09:56Z"/><w:trHeight w:val="387"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sz w:val="22"/></w:rPr></w:pPr><w:del w:id="103" w:author="Ирина Александровна Соловьева" w:date="2022-10-11T15:09:56Z"><w:r><w:rPr><w:sz w:val="22"/></w:rPr><w:delText>По всему тексту документа (в соответствующих падежах)</w:delText></w:r></w:del></w:p></w:tc><w:tc><w:tcPr><w:tcW w:w="4671"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del w:id="104" w:author="Ирина Александровна Соловьева" w:date="2022-10-11T15:09:56Z"><w:r><w:rPr><w:sz w:val="24"/></w:rPr><w:delText>Контракт</w:delText></w:r></w:del></w:p></w:tc><w:tc><w:tcPr><w:tcW w:w="6519"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moveFrom w:id="105" w:author="Ирина Александровна Соловьева" w:date="2022-10-11T15:09:56Z"><w:r><w:rPr><w:sz w:val="24"/></w:rPr><w:t>Договор</w:t></w:r></w:moveFrom></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107" w:author="Ирина Александровна Соловьева" w:date="2022-10-11T15:09:56Z"></w:del></w:rPr></w:pPr><w:del w:id="106" w:author="Ирина Александровна Соловьева" w:date="2022-10-11T15:09:56Z"><w:r><w:rPr></w:rPr><w:delText>В редакции</w:delText></w:r></w:del></w:p><w:p><w:pPr><w:pStyle w:val="TextBodyIndent1"/><w:widowControl w:val="false"/><w:tabs><w:tab w:val="clear" w:pos="708"/><w:tab w:val="left" w:pos="0" w:leader="none"/><w:tab w:val="left" w:pos="175" w:leader="none"/></w:tabs><w:spacing w:before="0" w:after="0"/><w:ind w:left="0" w:hanging="0"/><w:jc w:val="both"/><w:rPr></w:rPr></w:pPr><w:del w:id="108" w:author="Ирина Александровна Соловьева" w:date="2022-10-11T15:09:56Z"><w:r><w:rPr></w:rPr><w:delText>Потребителя</w:delText></w:r></w:del></w:p></w:tc></w:tr><w:tr><w:trPr><w:trHeight w:val="1238"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rPr></w:pPr><w:r><w:rPr><w:sz w:val="22"/></w:rPr><w:t xml:space="preserve">Пункт </w:t></w:r><w:del w:id="109" w:author="Ирина Александровна Соловьева" w:date="2022-10-11T15:12:58Z"><w:r><w:rPr><w:sz w:val="22"/></w:rPr><w:delText>2.2.2.</w:delText></w:r></w:del><w:ins w:id="110" w:author="Ирина Александровна Соловьева" w:date="2022-10-11T15:12:58Z"><w:r><w:rPr><w:sz w:val="22"/></w:rPr><w:t>4.3.2.</w:t></w:r></w:ins></w:p></w:tc><w:tc><w:tcPr><w:tcW w:w="4671"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ins w:id="122" w:author="Руслан Романович Евсюков" w:date="2022-07-28T14:25:53Z"></w:ins></w:rPr></w:pPr><w:del w:id="111" w:author="Ирина Александровна Соловьева" w:date="2022-10-11T15:15:07Z"><w:r><w:rPr><w:sz w:val="24"/></w:rPr><w:delText>Инициировать введение ограничения режима потребления в случае неисполнения или ненадлежащего исполнения</w:delText></w:r></w:del><w:del w:id="112" w:author="Ирина Александровна Соловьева" w:date="2022-10-11T15:15:07Z"><w:r><w:rPr><w:spacing w:val="40"/><w:sz w:val="24"/></w:rPr><w:delText xml:space="preserve"> </w:delText></w:r></w:del><w:del w:id="113" w:author="Ирина Александровна Соловьева" w:date="2022-10-11T15:15:07Z"><w:r><w:rPr><w:sz w:val="24"/></w:rPr><w:delText>ПОТРЕБИТЕЛЕМ обязательств по оплате электрической энергии (мощности),</w:delText></w:r></w:del><w:del w:id="114" w:author="Ирина Александровна Соловьева" w:date="2022-10-11T15:15:07Z"><w:r><w:rPr><w:spacing w:val="40"/><w:sz w:val="24"/></w:rPr><w:delText xml:space="preserve"> </w:delText></w:r></w:del><w:del w:id="115" w:author="Ирина Александровна Соловьева" w:date="2022-10-11T15:15:07Z"><w:r><w:rPr><w:sz w:val="24"/></w:rPr><w:delText>в том числе,</w:delText></w:r></w:del><w:del w:id="116" w:author="Ирина Александровна Соловьева" w:date="2022-10-11T15:15:07Z"><w:r><w:rPr><w:spacing w:val="40"/><w:sz w:val="24"/></w:rPr><w:delText xml:space="preserve"> </w:delText></w:r></w:del><w:del w:id="117" w:author="Ирина Александровна Соловьева" w:date="2022-10-11T15:15:07Z"><w:r><w:rPr><w:sz w:val="24"/></w:rPr><w:delText>обязательств по предварительной оплате в соответствии с установленными Контрактом сроками платежа, если это привело к образованию задолженности ПОТРЕБИТЕЛЯ перед ГАРАНТИРУЮЩИМ ПОСТАВЩИКОМ.</w:delText></w:r></w:del><w:ins w:id="118" w:author="Ирина Александровна Соловьева" w:date="2022-10-11T15:15:27Z"><w:r><w:rPr><w:sz w:val="24"/></w:rPr><w:t>Получить Акт и счет-фактуру уполномоченным лицом по адресу: Россия, город Москва, подэстакадное пространство автодорожной эстакады «Нижегородская», напротив дома № 36 по улице Средняя Калитниковская, отдел эксплуатации автостоянок ГБУ «Гормост», кабинет 4И, телефон/факс: 8-495-670-19-01 в течение первых трёх рабочих дней каждого месяца с 12 часов 45 минут до 17 часов 00 минут. При получении Акта и счета-фактуры уполномоченное лицо предоставляет подлинник доверенности с правом получения вышеуказанной документации, а также оставляет на копиях</w:t></w:r></w:ins><w:ins w:id="119" w:author="Ирина Александровна Соловьева" w:date="2022-10-11T15:15:27Z"><w:del w:id="120" w:author="Unknown Author" w:date="2023-03-22T23:19:47Z"><w:r><w:rPr><w:sz w:val="24"/></w:rPr><w:delText xml:space="preserve"> документации запись о получении, содержащей сведения об уполномоченном лице (фамилия, имя, отчество, должность уполномоченного лица), дате и времени получения документации. В случае, если Заказчик не прибывает в адрес места нахождения Исполнителя</w:delText></w:r></w:del></w:ins><w:ins w:id="121" w:author="Ирина Александровна Соловьева" w:date="2022-10-11T15:15:27Z"><w:r><w:rPr><w:sz w:val="24"/></w:rPr><w:t xml:space="preserve"> для получения Актов и счетов-фактур, то услуга по Договору считается оказанной и подлежит оплате в соответствии с настоящим Договором. Акт и счет-фактура считаются подписанными в одностороннем порядке.</w:t></w:r></w:ins></w:p><w:p><w:pPr><w:pStyle w:val="124"/><w:widowControl w:val="false"/><w:ind w:hanging="0"/><w:jc w:val="left"/><w:rPr><w:sz w:val="24"/></w:rPr></w:pPr><w:r><w:rPr><w:sz w:val="24"/></w:rPr></w:r></w:p></w:tc><w:tc><w:tcPr><w:tcW w:w="6519"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del w:id="123" w:author="Ирина Александровна Соловьева" w:date="2022-10-11T15:15:42Z"><w:r><w:rPr><w:sz w:val="24"/></w:rPr><w:delText>Инициировать введение ограничения режима потребления в случае неисполнения или ненадлежащего исполнения</w:delText></w:r></w:del><w:del w:id="124" w:author="Ирина Александровна Соловьева" w:date="2022-10-11T15:15:42Z"><w:r><w:rPr><w:spacing w:val="40"/><w:sz w:val="24"/></w:rPr><w:delText xml:space="preserve"> </w:delText></w:r></w:del><w:del w:id="125" w:author="Ирина Александровна Соловьева" w:date="2022-10-11T15:15:42Z"><w:r><w:rPr><w:sz w:val="24"/></w:rPr><w:delText>ПОТРЕБИТЕЛЕМ обязательств по оплате электрической энергии (мощности),</w:delText></w:r></w:del><w:del w:id="126" w:author="Ирина Александровна Соловьева" w:date="2022-10-11T15:15:42Z"><w:r><w:rPr><w:spacing w:val="40"/><w:sz w:val="24"/></w:rPr><w:delText xml:space="preserve"> </w:delText></w:r></w:del><w:del w:id="127" w:author="Ирина Александровна Соловьева" w:date="2022-10-11T15:15:42Z"><w:r><w:rPr><w:sz w:val="24"/></w:rPr><w:delText>в том числе,</w:delText></w:r></w:del><w:del w:id="128" w:author="Ирина Александровна Соловьева" w:date="2022-10-11T15:15:42Z"><w:r><w:rPr><w:spacing w:val="40"/><w:sz w:val="24"/></w:rPr><w:delText xml:space="preserve"> </w:delText></w:r></w:del><w:del w:id="129" w:author="Ирина Александровна Соловьева" w:date="2022-10-11T15:15:42Z"><w:r><w:rPr><w:sz w:val="24"/></w:rPr><w:delText>обязательств по предварительной оплате в соответствии с установленными Контрактом сроками платежа, если это привело к образованию задолженности ПОТРЕБИТЕЛЯ перед ГАРАНТИРУЮЩИМ ПОСТАВЩИКОМ письменно уведомив ПОТРЕБИТЕЛЯ за 5 (рабочих) дней до введения ограничения режима потребления.</w:delText></w:r></w:del><w:ins w:id="130" w:author="Ирина Александровна Соловьева" w:date="2022-10-11T15:15:42Z"><w:del w:id="131" w:author="Unknown Author" w:date="2023-03-22T23:19:59Z"><w:r><w:rPr><w:sz w:val="24"/></w:rPr><w:delText>Получить Акт и счет-фактуру уполномоченным лицом по адресу: Россия, город Москва, подэстакадное пространство автодорожной эстакады «Нижегородская», напротив дома № 36 по улице Средняя Калитниковская, отдел эксплуатации автостоянок ГБУ «Гормост», кабинет 4И, телефон/факс: 8-495-670-19-01 в течение первых трёх рабочих дней каждого месяца с 12 часов 45 минут до 17 часов 00 минут. При получении Акта и счета-фактуры уполномоченное лицо предоставляет подлинник доверенности с правом получения вышеуказанной документации, а также оставляет на копиях документации запись о получении, содержащей сведения об уполномоченном лице (фамилия, имя, отчество, должность уполномоченного лица), дате и времени получения документации.</w:delText></w:r></w:del></w:ins></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rPr></w:pPr><w:r><w:rPr></w:rPr><w:t>В редакции</w:t></w:r></w:p><w:p><w:pPr><w:pStyle w:val="TextBodyIndent1"/><w:widowControl w:val="false"/><w:tabs><w:tab w:val="clear" w:pos="708"/><w:tab w:val="left" w:pos="0" w:leader="none"/><w:tab w:val="left" w:pos="175" w:leader="none"/></w:tabs><w:spacing w:before="0" w:after="0"/><w:ind w:left="0" w:hanging="0"/><w:jc w:val="both"/><w:rPr></w:rPr></w:pPr><w:del w:id="132" w:author="Ирина Александровна Соловьева" w:date="2022-10-11T16:44:53Z"><w:r><w:rPr></w:rPr><w:delText>Потребителя</w:delText></w:r></w:del><w:ins w:id="133" w:author="Ирина Александровна Соловьева" w:date="2022-10-11T16:44:53Z"><w:r><w:rPr></w:rPr><w:t>Заказчика</w:t></w:r></w:ins></w:p></w:tc></w:tr><w:tr><w:trPr><w:del w:id="134" w:author="Unknown Author" w:date="2023-03-22T23:19:59Z"/><w:trHeight w:val="319"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rPr></w:pPr><w:moveFrom w:id="135" w:author="Ирина Александровна Соловьева" w:date="2022-10-11T17:17:52Z"><w:r><w:rPr><w:sz w:val="22"/></w:rPr><w:t>Пункт 5.</w:t></w:r></w:moveFrom><w:del w:id="136" w:author="Ирина Александровна Соловьева" w:date="2022-10-11T15:21:48Z"><w:r><w:rPr><w:sz w:val="22"/></w:rPr><w:delText>5</w:delText></w:r></w:del><w:del w:id="137" w:author="Ирина Александровна Соловьева" w:date="2022-10-11T17:17:52Z"><w:r><w:rPr><w:sz w:val="22"/></w:rPr><w:delText>.</w:delText></w:r></w:del></w:p></w:tc><w:tc><w:tcPr><w:tcW w:w="4671"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del w:id="138" w:author="Ирина Александровна Соловьева" w:date="2022-10-11T15:21:52Z"><w:r><w:rPr><w:sz w:val="24"/></w:rPr><w:delText>Цена настоящего Контракта</w:delText></w:r></w:del><w:del w:id="139" w:author="Ирина Александровна Соловьева" w:date="2022-10-11T15:21:52Z"><w:r><w:rPr><w:spacing w:val="40"/><w:sz w:val="24"/></w:rPr><w:delText xml:space="preserve"> </w:delText></w:r></w:del><w:del w:id="140" w:author="Ирина Александровна Соловьева" w:date="2022-10-11T15:21:52Z"><w:r><w:rPr><w:sz w:val="24"/></w:rPr><w:delText>составляет ______</w:delText></w:r></w:del><w:del w:id="141" w:author="Ирина Александровна Соловьева" w:date="2022-10-11T15:21:52Z"><w:r><w:rPr><w:sz w:val="24"/><w:u w:val="single"/></w:rPr><w:tab/></w:r></w:del><w:del w:id="142" w:author="Ирина Александровна Соловьева" w:date="2022-10-11T15:21:52Z"><w:r><w:rPr><w:sz w:val="24"/></w:rPr><w:delText xml:space="preserve"> </w:delText></w:r></w:del><w:del w:id="143" w:author="Ирина Александровна Соловьева" w:date="2022-10-11T15:21:52Z"><w:r><w:rPr><w:sz w:val="24"/><w:u w:val="single"/></w:rPr><w:delText>рублей</w:delText></w:r></w:del><w:del w:id="144" w:author="Ирина Александровна Соловьева" w:date="2022-10-11T15:21:52Z"><w:r><w:rPr><w:sz w:val="24"/></w:rPr><w:delText xml:space="preserve"> на весь период его исполнения. При недостаточности указанных средств для оплаты электрической энергии до окончания</w:delText></w:r></w:del><w:del w:id="145" w:author="Ирина Александровна Соловьева" w:date="2022-10-11T15:21:52Z"><w:r><w:rPr><w:spacing w:val="40"/><w:sz w:val="24"/></w:rPr><w:delText xml:space="preserve"> </w:delText></w:r></w:del><w:del w:id="146" w:author="Ирина Александровна Соловьева" w:date="2022-10-11T15:21:52Z"><w:r><w:rPr><w:sz w:val="24"/></w:rPr><w:delText>срока действия</w:delText></w:r></w:del><w:del w:id="147" w:author="Ирина Александровна Соловьева" w:date="2022-10-11T15:21:52Z"><w:r><w:rPr><w:spacing w:val="40"/><w:sz w:val="24"/></w:rPr><w:delText xml:space="preserve"> </w:delText></w:r></w:del><w:del w:id="148" w:author="Ирина Александровна Соловьева" w:date="2022-10-11T15:21:52Z"><w:r><w:rPr><w:sz w:val="24"/></w:rPr><w:delText>настоящего Контракта он подлежит прекращению.</w:delText></w:r></w:del></w:p></w:tc><w:tc><w:tcPr><w:tcW w:w="6519"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del w:id="150" w:author="Ирина Александровна Соловьева" w:date="2022-10-11T15:21:58Z"></w:del></w:rPr></w:pPr><w:del w:id="149" w:author="Ирина Александровна Соловьева" w:date="2022-10-11T15:21:58Z"><w:r><w:rPr></w:rPr><w:delText>Цена настоящего Договора за период с 01.06.2022 по 31.12.2024 определена с учетом максимального объема потребления электрической энергии Абонентом и составляет 1 223 450,00 (Один миллион двести двадцать три тысячи четыреста пятьдесят) руб. 00 коп., в том числе НДС 20% .</w:delText></w:r></w:del></w:p><w:p><w:pPr><w:pStyle w:val="124"/><w:widowControl w:val="false"/><w:ind w:hanging="0"/><w:rPr><w:sz w:val="24"/><w:del w:id="152" w:author="Ирина Александровна Соловьева" w:date="2022-10-11T15:21:58Z"></w:del></w:rPr></w:pPr><w:del w:id="151" w:author="Ирина Александровна Соловьева" w:date="2022-10-11T15:21:58Z"><w:r><w:rPr><w:sz w:val="24"/></w:rPr><w:delText>- на 2022 год составляет – 233 450, 00 (Двести тридцать три тысячи четыреста пятьдесят) рублей 00 копеек, в том числе НДС - 20%;</w:delText></w:r></w:del></w:p><w:p><w:pPr><w:pStyle w:val="124"/><w:widowControl w:val="false"/><w:ind w:hanging="0"/><w:rPr><w:sz w:val="24"/><w:del w:id="154" w:author="Ирина Александровна Соловьева" w:date="2022-10-11T15:21:58Z"></w:del></w:rPr></w:pPr><w:del w:id="153" w:author="Ирина Александровна Соловьева" w:date="2022-10-11T15:21:58Z"><w:r><w:rPr><w:sz w:val="24"/></w:rPr><w:delText>- на 2023 год составляет  - 480 000, 00 (Четыреста восемьдесят тысяч) рублей 00 копеек, в том числе НДС -20%;</w:delText></w:r></w:del></w:p><w:p><w:pPr><w:pStyle w:val="124"/><w:widowControl w:val="false"/><w:ind w:hanging="0"/><w:rPr><w:sz w:val="24"/><w:del w:id="156" w:author="Ирина Александровна Соловьева" w:date="2022-10-11T15:21:58Z"></w:del></w:rPr></w:pPr><w:del w:id="155" w:author="Ирина Александровна Соловьева" w:date="2022-10-11T15:21:58Z"><w:r><w:rPr><w:sz w:val="24"/></w:rPr><w:delText>- на  2024 год составляет  - 510 000, 00 (Пятьсот десять тысяч) рублей 00 копеек, в том числе НДС - 20%.</w:delText></w:r></w:del></w:p><w:p><w:pPr><w:pStyle w:val="124"/><w:widowControl w:val="false"/><w:ind w:hanging="0"/><w:jc w:val="left"/><w:rPr><w:sz w:val="24"/><w:del w:id="159" w:author="Unknown Author" w:date="2023-03-22T23:19:59Z"></w:del></w:ins><w:ins w:id="158" w:author="Руслан Романович Евсюков" w:date="2022-07-28T14:25:38Z"></w:rPr></w:pPr><w:del w:id="157" w:author="Ирина Александровна Соловьева" w:date="2022-10-11T15:21:58Z"><w:r><w:rPr></w:rPr><w:delText>По соглашению Сторон допускается изменение Цены Договора пропорционально дополнительному объёму поставленной электрической энергии (мощности), исходя из установленной в настоящем Договоре цены единицы поставленной энергии. При уменьшении предусмотренного настоящим Договором объёма поставленной электрической энергии (мощности) Стороны обязаны уменьшить Цену Договора исходя из цены единицы поставленной энергии.</w:delText></w:r></w:del></w:p><w:p><w:pPr><w:pStyle w:val="124"/><w:widowControl w:val="false"/><w:ind w:hanging="0"/><w:jc w:val="left"/><w:rPr><w:sz w:val="24"/></w:rPr></w:pPr><w:r><w:rPr><w:sz w:val="24"/></w:rPr></w:r></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161" w:author="Ирина Александровна Соловьева" w:date="2022-10-11T16:45:03Z"></w:del></w:rPr></w:pPr><w:del w:id="160" w:author="Ирина Александровна Соловьева" w:date="2022-10-11T16:45:03Z"><w:r><w:rPr></w:rPr><w:delText>В редакции</w:delText></w:r></w:del></w:p><w:p><w:pPr><w:pStyle w:val="TextBodyIndent1"/><w:widowControl w:val="false"/><w:tabs><w:tab w:val="clear" w:pos="708"/><w:tab w:val="left" w:pos="0" w:leader="none"/><w:tab w:val="left" w:pos="175" w:leader="none"/></w:tabs><w:spacing w:before="0" w:after="0"/><w:ind w:left="0" w:hanging="0"/><w:jc w:val="both"/><w:rPr></w:rPr></w:pPr><w:del w:id="162" w:author="Ирина Александровна Соловьева" w:date="2022-10-11T16:45:03Z"><w:r><w:rPr></w:rPr><w:delText>Потребителя</w:delText></w:r></w:del></w:p></w:tc></w:tr><w:tr><w:trPr><w:trHeight w:val="834"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rPr></w:pPr><w:del w:id="163" w:author="Ирина Александровна Соловьева" w:date="2022-10-11T15:46:33Z"><w:r><w:rPr><w:sz w:val="22"/></w:rPr><w:delText>Абзац 4 пункта 7.3.</w:delText></w:r></w:del><w:moveTo w:id="164" w:author="Ирина Александровна Соловьева" w:date="2022-10-11T15:46:33Z"><w:r><w:rPr><w:sz w:val="22"/></w:rPr><w:t>Пункт 5.</w:t></w:r></w:moveTo><w:ins w:id="165" w:author="Ирина Александровна Соловьева" w:date="2022-10-11T15:46:33Z"><w:r><w:rPr><w:sz w:val="22"/></w:rPr><w:t>3.</w:t></w:r></w:ins></w:p></w:tc><w:tc><w:tcPr><w:tcW w:w="4671" w:type="dxa"/><w:tcBorders><w:top w:val="single" w:sz="4" w:space="0" w:color="000000"/><w:left w:val="single" w:sz="4" w:space="0" w:color="000000"/><w:bottom w:val="single" w:sz="4" w:space="0" w:color="000000"/><w:right w:val="single" w:sz="4" w:space="0" w:color="000000"/></w:tcBorders></w:tcPr><w:p><w:pPr><w:pStyle w:val="Normal"/><w:widowControl w:val="false"/><w:tabs><w:tab w:val="clear" w:pos="708"/><w:tab w:val="left" w:pos="0" w:leader="none"/></w:tabs><w:bidi w:val="0"/><w:spacing w:before="0" w:after="0"/><w:ind w:left="0" w:right="0" w:hanging="0"/><w:jc w:val="both"/><w:textAlignment w:val="auto"/><w:rPr><w:del w:id="169" w:author="Ирина Александровна Соловьева" w:date="2022-10-11T15:22:07Z"></w:del></w:rPr></w:pPr><w:del w:id="166" w:author="Ирина Александровна Соловьева" w:date="2022-10-11T15:22:07Z"><w:r><w:rPr></w:rPr><w:delText>посредством публикации на официальном сайте ГАРАНТИРУЮЩЕГО ПОСТАВЩИКА</w:delText></w:r></w:del><w:del w:id="167" w:author="Ирина Александровна Соловьева" w:date="2022-10-11T15:22:07Z"><w:r><w:rPr><w:spacing w:val="40"/></w:rPr><w:delText xml:space="preserve"> </w:delText></w:r></w:del><w:del w:id="168" w:author="Ирина Александровна Соловьева" w:date="2022-10-11T15:22:07Z"><w:r><w:rPr></w:rPr><w:delText>в информационно- телекоммуникационной сети &quot;Интернет&quot;;</w:delText></w:r></w:del></w:p><w:p><w:pPr><w:pStyle w:val="Normal"/><w:widowControl w:val="false"/><w:tabs><w:tab w:val="clear" w:pos="708"/><w:tab w:val="left" w:pos="0" w:leader="none"/></w:tabs><w:bidi w:val="0"/><w:spacing w:before="0" w:after="0"/><w:ind w:left="0" w:right="0" w:hanging="0"/><w:jc w:val="both"/><w:textAlignment w:val="auto"/><w:rPr></w:rPr></w:pPr><w:ins w:id="170" w:author="Ирина Александровна Соловьева" w:date="2022-10-11T15:46:28Z"><w:r><w:rPr></w:rPr><w:t>По окончании месяца Исполнитель составляет Акт на основании оказанных услуг за отчетный период. В случае если количество размещаемых ТС превысит количество, указан</w:t></w:r></w:ins><w:ins w:id="171" w:author="Ирина Александровна Соловьева" w:date="2022-10-11T15:46:28Z"><w:del w:id="172" w:author="Unknown Author" w:date="2023-03-22T23:20:01Z"><w:r><w:rPr></w:rPr><w:delText>ное в Договоре, то Исполнитель выставляет Заказчику счет на дополнительную оплату. Оплата произв</w:delText></w:r></w:del></w:ins><w:ins w:id="173" w:author="Unknown Author" w:date="2023-03-22T23:20:01Z"><w:r><w:rPr></w:rPr><w:t>ert</w:t></w:r></w:ins><w:ins w:id="174" w:author="Ирина Александровна Соловьева" w:date="2022-10-11T15:46:28Z"><w:r><w:rPr></w:rPr><w:t>одится путем перечисления средств на расчетный счет Исполнителя не позднее 5-го числа месяца следующего за расчетным месяцем.</w:t></w:r></w:ins></w:p></w:tc><w:tc><w:tcPr><w:tcW w:w="6519"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del w:id="175" w:author="Ирина Александровна Соловьева" w:date="2022-10-11T15:22:07Z"><w:r><w:rPr><w:sz w:val="24"/></w:rPr><w:delText>Исключить из условий Контракта.</w:delText></w:r></w:del><w:ins w:id="176" w:author="Ирина Александровна Соловьева" w:date="2022-10-11T15:46:44Z"><w:del w:id="177" w:author="Unknown Author" w:date="2023-03-22T23:19:59Z"><w:r><w:rPr><w:sz w:val="24"/></w:rPr><w:delText xml:space="preserve">По окончании месяца Исполнитель составляет Акт на основании оказанных услуг за календарный месяц. В случае если количество размещаемых ТС превысит количество, указанное в Договоре, то Исполнитель выставляет Заказчику счет на дополнительную оплату. </w:delText></w:r></w:del></w:ins><w:ins w:id="178" w:author="Ирина Александровна Соловьева" w:date="2022-10-11T15:49:45Z"><w:del w:id="179" w:author="Unknown Author" w:date="2023-03-22T23:19:59Z"><w:r><w:rPr><w:rFonts w:eastAsia="Tahoma" w:cs="Droid Sans Devanagari"/><w:color w:val="000000"/><w:spacing w:val="11"/><w:kern w:val="0"/><w:sz w:val="24"/><w:szCs w:val="20"/><w:lang w:val="ru-RU" w:eastAsia="zh-CN" w:bidi="hi-IN"/></w:rPr><w:delText xml:space="preserve">Заказчик </w:delText></w:r></w:del></w:ins><w:ins w:id="180" w:author="Ирина Александровна Соловьева" w:date="2022-10-11T15:49:45Z"><w:del w:id="181" w:author="Unknown Author" w:date="2023-03-22T23:19:59Z"><w:r><w:rPr><w:rFonts w:eastAsia="Tahoma" w:cs="Droid Sans Devanagari"/><w:color w:val="000000"/><w:spacing w:val="12"/><w:kern w:val="0"/><w:sz w:val="24"/><w:szCs w:val="20"/><w:lang w:val="ru-RU" w:eastAsia="zh-CN" w:bidi="hi-IN"/></w:rPr><w:delText>оплачивает у</w:delText></w:r></w:del></w:ins><w:ins w:id="182" w:author="Ирина Александровна Соловьева" w:date="2022-10-11T15:49:45Z"><w:del w:id="183" w:author="Unknown Author" w:date="2023-03-22T23:19:59Z"><w:r><w:rPr><w:rFonts w:eastAsia="Tahoma" w:cs="Droid Sans Devanagari"/><w:color w:val="000000"/><w:spacing w:val="11"/><w:kern w:val="0"/><w:sz w:val="24"/><w:szCs w:val="20"/><w:lang w:val="ru-RU" w:eastAsia="zh-CN" w:bidi="hi-IN"/></w:rPr><w:delText xml:space="preserve">слуги </w:delText></w:r></w:del></w:ins><w:ins w:id="184" w:author="Ирина Александровна Соловьева" w:date="2022-10-11T15:49:45Z"><w:del w:id="185" w:author="Unknown Author" w:date="2023-03-22T23:19:59Z"><w:r><w:rPr><w:rFonts w:eastAsia="Tahoma" w:cs="Droid Sans Devanagari"/><w:color w:val="000000"/><w:kern w:val="0"/><w:sz w:val="24"/><w:szCs w:val="20"/><w:lang w:val="ru-RU" w:eastAsia="zh-CN" w:bidi="hi-IN"/></w:rPr><w:delText xml:space="preserve">по </w:delText></w:r></w:del></w:ins><w:ins w:id="186" w:author="Ирина Александровна Соловьева" w:date="2022-10-11T15:49:45Z"><w:del w:id="187" w:author="Unknown Author" w:date="2023-03-22T23:19:59Z"><w:r><w:rPr><w:rFonts w:eastAsia="Tahoma" w:cs="Droid Sans Devanagari"/><w:color w:val="000000"/><w:spacing w:val="10"/><w:kern w:val="0"/><w:sz w:val="24"/><w:szCs w:val="20"/><w:lang w:val="ru-RU" w:eastAsia="zh-CN" w:bidi="hi-IN"/></w:rPr><w:delText xml:space="preserve">факту </w:delText></w:r></w:del></w:ins><w:ins w:id="188" w:author="Ирина Александровна Соловьева" w:date="2022-10-11T15:49:45Z"><w:del w:id="189" w:author="Unknown Author" w:date="2023-03-22T23:19:59Z"><w:r><w:rPr><w:rFonts w:eastAsia="Tahoma" w:cs="Droid Sans Devanagari"/><w:color w:val="000000"/><w:spacing w:val="11"/><w:kern w:val="0"/><w:sz w:val="24"/><w:szCs w:val="20"/><w:lang w:val="ru-RU" w:eastAsia="zh-CN" w:bidi="hi-IN"/></w:rPr><w:delText xml:space="preserve">всего объема </w:delText></w:r></w:del></w:ins><w:ins w:id="190" w:author="Ирина Александровна Соловьева" w:date="2022-10-11T15:49:45Z"><w:del w:id="191" w:author="Unknown Author" w:date="2023-03-22T23:19:59Z"><w:r><w:rPr><w:rFonts w:eastAsia="Tahoma" w:cs="Droid Sans Devanagari"/><w:color w:val="000000"/><w:spacing w:val="12"/><w:kern w:val="0"/><w:sz w:val="24"/><w:szCs w:val="20"/><w:lang w:val="ru-RU" w:eastAsia="zh-CN" w:bidi="hi-IN"/></w:rPr><w:delText>оказанных у</w:delText></w:r></w:del></w:ins><w:ins w:id="192" w:author="Ирина Александровна Соловьева" w:date="2022-10-11T15:49:45Z"><w:del w:id="193" w:author="Unknown Author" w:date="2023-03-22T23:19:59Z"><w:r><w:rPr><w:rFonts w:eastAsia="Tahoma" w:cs="Droid Sans Devanagari"/><w:color w:val="000000"/><w:spacing w:val="11"/><w:kern w:val="0"/><w:sz w:val="24"/><w:szCs w:val="20"/><w:lang w:val="ru-RU" w:eastAsia="zh-CN" w:bidi="hi-IN"/></w:rPr><w:delText xml:space="preserve">слуг, </w:delText></w:r></w:del></w:ins><w:ins w:id="194" w:author="Ирина Александровна Соловьева" w:date="2022-10-11T15:49:45Z"><w:del w:id="195" w:author="Unknown Author" w:date="2023-03-22T23:19:59Z"><w:r><w:rPr><w:rFonts w:eastAsia="Tahoma" w:cs="Droid Sans Devanagari"/><w:color w:val="000000"/><w:kern w:val="0"/><w:sz w:val="24"/><w:szCs w:val="20"/><w:lang w:val="ru-RU" w:eastAsia="zh-CN" w:bidi="hi-IN"/></w:rPr><w:delText>в безналичном порядке путем перечисления стоимости оказанных услуг</w:delText></w:r></w:del></w:ins><w:ins w:id="196" w:author="Ирина Александровна Соловьева" w:date="2022-10-11T15:49:45Z"><w:del w:id="197" w:author="Unknown Author" w:date="2023-03-22T23:19:59Z"><w:r><w:rPr><w:rFonts w:eastAsia="Tahoma" w:cs="Droid Sans Devanagari"/><w:color w:val="000000"/><w:spacing w:val="80"/><w:kern w:val="0"/><w:sz w:val="24"/><w:szCs w:val="20"/><w:lang w:val="ru-RU" w:eastAsia="zh-CN" w:bidi="hi-IN"/></w:rPr><w:delText xml:space="preserve"> </w:delText></w:r></w:del></w:ins><w:ins w:id="198" w:author="Ирина Александровна Соловьева" w:date="2022-10-11T15:49:45Z"><w:del w:id="199" w:author="Unknown Author" w:date="2023-03-22T23:19:59Z"><w:r><w:rPr><w:rFonts w:eastAsia="Tahoma" w:cs="Droid Sans Devanagari"/><w:color w:val="000000"/><w:kern w:val="0"/><w:sz w:val="24"/><w:szCs w:val="20"/><w:lang w:val="ru-RU" w:eastAsia="zh-CN" w:bidi="hi-IN"/></w:rPr><w:delText xml:space="preserve">на расчетный счет </w:delText></w:r></w:del></w:ins><w:ins w:id="200" w:author="Ирина Александровна Соловьева" w:date="2022-10-11T15:49:45Z"><w:del w:id="201" w:author="Unknown Author" w:date="2023-03-22T23:19:59Z"><w:r><w:rPr><w:rFonts w:eastAsia="Tahoma" w:cs="Droid Sans Devanagari"/><w:color w:val="000000"/><w:spacing w:val="9"/><w:kern w:val="0"/><w:sz w:val="24"/><w:szCs w:val="20"/><w:lang w:val="ru-RU" w:eastAsia="zh-CN" w:bidi="hi-IN"/></w:rPr><w:delText xml:space="preserve">Исполнителя, </w:delText></w:r></w:del></w:ins><w:ins w:id="202" w:author="Ирина Александровна Соловьева" w:date="2022-10-11T15:49:45Z"><w:del w:id="203" w:author="Unknown Author" w:date="2023-03-22T23:19:59Z"><w:r><w:rPr><w:rFonts w:eastAsia="Tahoma" w:cs="Droid Sans Devanagari"/><w:color w:val="000000"/><w:kern w:val="0"/><w:sz w:val="24"/><w:szCs w:val="20"/><w:lang w:val="ru-RU" w:eastAsia="zh-CN" w:bidi="hi-IN"/></w:rPr><w:delText xml:space="preserve">реквизиты которого указаны в статье 12 Договора, на основании надлежаще оформленного и подписанного </w:delText></w:r></w:del></w:ins><w:ins w:id="204" w:author="Ирина Александровна Соловьева" w:date="2022-10-11T15:49:45Z"><w:del w:id="205" w:author="Unknown Author" w:date="2023-03-22T23:19:59Z"><w:r><w:rPr><w:rFonts w:eastAsia="Tahoma" w:cs="Droid Sans Devanagari"/><w:color w:val="000000"/><w:spacing w:val="10"/><w:kern w:val="0"/><w:sz w:val="24"/><w:szCs w:val="20"/><w:lang w:val="ru-RU" w:eastAsia="zh-CN" w:bidi="hi-IN"/></w:rPr><w:delText xml:space="preserve">обеими Сторонами </w:delText></w:r></w:del></w:ins><w:ins w:id="206" w:author="Ирина Александровна Соловьева" w:date="2022-10-11T15:49:45Z"><w:del w:id="207" w:author="Unknown Author" w:date="2023-03-22T23:19:59Z"><w:r><w:rPr><w:rFonts w:eastAsia="Tahoma" w:cs="Droid Sans Devanagari"/><w:color w:val="000000"/><w:kern w:val="0"/><w:sz w:val="24"/><w:szCs w:val="20"/><w:lang w:val="ru-RU" w:eastAsia="zh-CN" w:bidi="hi-IN"/></w:rPr><w:delText xml:space="preserve">Акта </w:delText></w:r></w:del></w:ins><w:ins w:id="208" w:author="Ирина Александровна Соловьева" w:date="2022-10-11T15:49:45Z"><w:del w:id="209" w:author="Unknown Author" w:date="2023-03-22T23:19:59Z"><w:r><w:rPr><w:rFonts w:eastAsia="Tahoma" w:cs="Droid Sans Devanagari"/><w:color w:val="000000"/><w:spacing w:val="10"/><w:kern w:val="0"/><w:sz w:val="24"/><w:szCs w:val="20"/><w:lang w:val="ru-RU" w:eastAsia="zh-CN" w:bidi="hi-IN"/></w:rPr><w:delText xml:space="preserve"> оказанных </w:delText></w:r></w:del></w:ins><w:ins w:id="210" w:author="Ирина Александровна Соловьева" w:date="2022-10-11T15:49:45Z"><w:del w:id="211" w:author="Unknown Author" w:date="2023-03-22T23:19:59Z"><w:r><w:rPr><w:rFonts w:eastAsia="Tahoma" w:cs="Droid Sans Devanagari"/><w:color w:val="000000"/><w:spacing w:val="9"/><w:kern w:val="0"/><w:sz w:val="24"/><w:szCs w:val="20"/><w:lang w:val="ru-RU" w:eastAsia="zh-CN" w:bidi="hi-IN"/></w:rPr><w:delText>услуг</w:delText></w:r></w:del></w:ins><w:ins w:id="212" w:author="Ирина Александровна Соловьева" w:date="2022-10-11T15:49:45Z"><w:del w:id="213" w:author="Unknown Author" w:date="2023-03-22T23:19:59Z"><w:r><w:rPr><w:rFonts w:eastAsia="Tahoma" w:cs="Droid Sans Devanagari"/><w:color w:val="000000"/><w:kern w:val="0"/><w:sz w:val="24"/><w:szCs w:val="20"/><w:lang w:val="ru-RU" w:eastAsia="zh-CN" w:bidi="hi-IN"/></w:rPr><w:delText>,</w:delText></w:r></w:del></w:ins><w:ins w:id="214" w:author="Ирина Александровна Соловьева" w:date="2022-10-11T15:49:45Z"><w:del w:id="215" w:author="Unknown Author" w:date="2023-03-22T23:19:59Z"><w:r><w:rPr><w:rFonts w:eastAsia="Tahoma" w:cs="Droid Sans Devanagari"/><w:b/><w:color w:val="000000"/><w:kern w:val="0"/><w:sz w:val="24"/><w:szCs w:val="20"/><w:lang w:val="ru-RU" w:eastAsia="zh-CN" w:bidi="hi-IN"/></w:rPr><w:delText xml:space="preserve"> </w:delText></w:r></w:del></w:ins><w:ins w:id="216" w:author="Ирина Александровна Соловьева" w:date="2022-10-11T15:49:45Z"><w:del w:id="217" w:author="Unknown Author" w:date="2023-03-22T23:19:59Z"><w:r><w:rPr><w:rFonts w:eastAsia="Tahoma" w:cs="Droid Sans Devanagari"/><w:color w:val="000000"/><w:kern w:val="0"/><w:sz w:val="24"/><w:szCs w:val="20"/><w:lang w:val="ru-RU" w:eastAsia="zh-CN" w:bidi="hi-IN"/></w:rPr><w:delText xml:space="preserve">с приложением документов, </w:delText></w:r></w:del></w:ins><w:ins w:id="218" w:author="Ирина Александровна Соловьева" w:date="2022-10-11T15:49:45Z"><w:del w:id="219" w:author="Unknown Author" w:date="2023-03-22T23:19:59Z"><w:r><w:rPr><w:rFonts w:eastAsia="Tahoma" w:cs="Droid Sans Devanagari"/><w:color w:val="000000"/><w:kern w:val="0"/><w:sz w:val="24"/><w:szCs w:val="20"/><w:lang w:val="ru-RU" w:eastAsia="zh-CN" w:bidi="hi-IN"/></w:rPr><w:delText>подтверждающих объем оказанных услуг, в течение 7 (семи) календарных дней  с даты подписания Заказчиком Акта.</w:delText></w:r></w:del></w:ins></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221" w:author="Ирина Александровна Соловьева" w:date="2022-10-11T15:22:07Z"></w:del></w:rPr></w:pPr><w:del w:id="220" w:author="Ирина Александровна Соловьева" w:date="2022-10-11T15:22:07Z"><w:r><w:rPr></w:rPr><w:delText>В редакции</w:delText></w:r></w:del></w:p><w:p><w:pPr><w:pStyle w:val="TextBodyIndent1"/><w:widowControl w:val="false"/><w:tabs><w:tab w:val="clear" w:pos="708"/><w:tab w:val="left" w:pos="0" w:leader="none"/><w:tab w:val="left" w:pos="175" w:leader="none"/></w:tabs><w:spacing w:before="0" w:after="0"/><w:ind w:left="0" w:hanging="0"/><w:jc w:val="both"/><w:rPr><w:del w:id="223" w:author="Ирина Александровна Соловьева" w:date="2022-10-11T15:22:07Z"></w:del></w:rPr></w:pPr><w:del w:id="222" w:author="Ирина Александровна Соловьева" w:date="2022-10-11T15:22:07Z"><w:r><w:rPr></w:rPr><w:delText>Потребителя</w:delText></w:r></w:del></w:p><w:p><w:pPr><w:pStyle w:val="TextBodyIndent1"/><w:widowControl w:val="false"/><w:tabs><w:tab w:val="clear" w:pos="708"/><w:tab w:val="left" w:pos="0" w:leader="none"/><w:tab w:val="left" w:pos="175" w:leader="none"/></w:tabs><w:spacing w:before="0" w:after="0"/><w:ind w:left="0" w:hanging="0"/><w:jc w:val="both"/><w:rPr><w:ins w:id="225" w:author="Ирина Александровна Соловьева" w:date="2022-10-11T16:45:06Z"></w:ins></w:rPr></w:pPr><w:ins w:id="224" w:author="Ирина Александровна Соловьева" w:date="2022-10-11T16:45:06Z"><w:r><w:rPr></w:rPr><w:t>В редакции</w:t></w:r></w:ins></w:p><w:p><w:pPr><w:pStyle w:val="TextBodyIndent1"/><w:widowControl w:val="false"/><w:tabs><w:tab w:val="clear" w:pos="708"/><w:tab w:val="left" w:pos="0" w:leader="none"/><w:tab w:val="left" w:pos="175" w:leader="none"/></w:tabs><w:spacing w:before="0" w:after="0"/><w:ind w:left="0" w:hanging="0"/><w:jc w:val="both"/><w:rPr></w:rPr></w:pPr><w:ins w:id="226" w:author="Ирина Александровна Соловьева" w:date="2022-10-11T16:45:06Z"><w:r><w:rPr></w:rPr><w:t>Заказчика</w:t></w:r></w:ins></w:p></w:tc></w:tr><w:tr><w:trPr><w:ins w:id="227" w:author="Ирина Александровна Соловьева" w:date="2022-10-11T15:33:14Z"/><w:trHeight w:val="834" w:hRule="atLeast"/></w:trPr><w:tc><w:tcPr><w:tcW w:w="2100" w:type="dxa"/><w:tcBorders><w:left w:val="single" w:sz="4" w:space="0" w:color="000000"/><w:bottom w:val="single" w:sz="4" w:space="0" w:color="000000"/><w:right w:val="single" w:sz="4" w:space="0" w:color="000000"/></w:tcBorders><w:vAlign w:val="center"/></w:tcPr><w:p><w:pPr><w:pStyle w:val="29"/><w:widowControl w:val="false"/><w:spacing w:lineRule="exact" w:line="240" w:before="57" w:after="57"/><w:ind w:hanging="0"/><w:jc w:val="center"/><w:rPr><w:rFonts w:ascii="Times New Roman" w:hAnsi="Times New Roman" w:eastAsia="Tahoma" w:cs="Droid Sans Devanagari"/><w:b/><w:b/><w:color w:val="000000"/><w:kern w:val="0"/><w:sz w:val="22"/><w:szCs w:val="20"/><w:lang w:val="ru-RU" w:eastAsia="zh-CN" w:bidi="hi-IN"/></w:rPr></w:pPr><w:ins w:id="228" w:author="Ирина Александровна Соловьева" w:date="2022-10-11T16:36:49Z"><w:r><w:rPr><w:rFonts w:eastAsia="Tahoma" w:cs="Droid Sans Devanagari"/><w:b/><w:color w:val="000000"/><w:kern w:val="0"/><w:sz w:val="22"/><w:szCs w:val="20"/><w:lang w:val="ru-RU" w:eastAsia="zh-CN" w:bidi="hi-IN"/></w:rPr><w:t xml:space="preserve">Пункт </w:t></w:r></w:ins><w:ins w:id="229" w:author="Ирина Александровна Соловьева" w:date="2022-10-11T15:33:14Z"><w:r><w:rPr><w:rFonts w:eastAsia="Tahoma" w:cs="Droid Sans Devanagari"/><w:b/><w:color w:val="000000"/><w:kern w:val="0"/><w:sz w:val="22"/><w:szCs w:val="20"/><w:lang w:val="ru-RU" w:eastAsia="zh-CN" w:bidi="hi-IN"/></w:rPr><w:t>‍</w:t></w:r></w:ins><w:ins w:id="230" w:author="Ирина Александровна Соловьева" w:date="2022-10-11T16:40:21Z"><w:r><w:rPr><w:rFonts w:eastAsia="Tahoma" w:cs="Droid Sans Devanagari"/><w:b/><w:color w:val="000000"/><w:kern w:val="0"/><w:sz w:val="22"/><w:szCs w:val="20"/><w:lang w:val="ru-RU" w:eastAsia="zh-CN" w:bidi="hi-IN"/></w:rPr><w:t>5.9</w:t></w:r></w:ins></w:p></w:tc><w:tc><w:tcPr><w:tcW w:w="4671" w:type="dxa"/><w:tcBorders><w:left w:val="single" w:sz="4" w:space="0" w:color="000000"/><w:bottom w:val="single" w:sz="4" w:space="0" w:color="000000"/><w:right w:val="single" w:sz="4" w:space="0" w:color="000000"/></w:tcBorders></w:tcPr><w:p><w:pPr><w:pStyle w:val="TextBody1"/><w:widowControl w:val="false"/><w:numPr><w:ilvl w:val="0"/><w:numId w:val="0"/></w:numPr><w:tabs><w:tab w:val="clear" w:pos="708"/><w:tab w:val="left" w:pos="0" w:leader="none"/></w:tabs><w:bidi w:val="0"/><w:spacing w:before="0" w:after="0"/><w:ind w:left="0" w:right="0" w:hanging="0"/><w:jc w:val="both"/><w:textAlignment w:val="auto"/><w:rPr><w:sz w:val="24"/><w:szCs w:val="24"/></w:rPr></w:pPr><w:ins w:id="231" w:author="Ирина Александровна Соловьева" w:date="2022-10-11T16:40:21Z"><w:r><w:rPr><w:sz w:val="24"/><w:szCs w:val="24"/></w:rPr><w:t xml:space="preserve">В случае неисполнения или ненадлежащего исполнения денежных обязательств Заказчика по </w:t></w:r></w:ins><w:ins w:id="232" w:author="Ирина Александровна Соловьева" w:date="2022-10-11T16:40:21Z"><w:r><w:rPr><w:bCs/><w:sz w:val="24"/><w:szCs w:val="24"/></w:rPr><w:t>Договору</w:t></w:r></w:ins><w:ins w:id="233" w:author="Ирина Александровна Соловьева" w:date="2022-10-11T16:40:21Z"><w:r><w:rPr><w:sz w:val="24"/><w:szCs w:val="24"/></w:rPr><w:t>, в том числе по оплате</w:t></w:r></w:ins><w:ins w:id="234" w:author="Ирина Александровна Соловьева" w:date="2022-10-11T16:40:21Z"><w:del w:id="235" w:author="Unknown Author" w:date="2023-03-22T23:20:03Z"><w:r><w:rPr><w:sz w:val="24"/><w:szCs w:val="24"/></w:rPr><w:delText xml:space="preserve"> пени, либо в случае нарушения других положений </w:delText></w:r></w:del></w:ins><w:ins w:id="236" w:author="Ирина Александровна Соловьева" w:date="2022-10-11T16:40:21Z"><w:del w:id="237" w:author="Unknown Author" w:date="2023-03-22T23:20:03Z"><w:r><w:rPr><w:bCs/><w:sz w:val="24"/><w:szCs w:val="24"/></w:rPr><w:delText>Договора</w:delText></w:r></w:del></w:ins><w:ins w:id="238" w:author="Ирина Александровна Соловьева" w:date="2022-10-11T16:40:21Z"><w:del w:id="239" w:author="Unknown Author" w:date="2023-03-22T23:20:03Z"><w:r><w:rPr><w:sz w:val="24"/><w:szCs w:val="24"/></w:rPr><w:delText xml:space="preserve">, Исполнитель </w:delText></w:r></w:del></w:ins><w:ins w:id="240" w:author="Ирина Александровна Соловьева" w:date="2022-10-11T16:40:21Z"><w:del w:id="241" w:author="Unknown Author" w:date="2023-03-22T23:20:03Z"><w:r><w:rPr><w:bCs/><w:sz w:val="24"/><w:szCs w:val="24"/></w:rPr><w:delText>вправе</w:delText></w:r></w:del></w:ins><w:ins w:id="242" w:author="Ирина Александровна Соловьева" w:date="2022-10-11T16:40:21Z"><w:del w:id="243" w:author="Unknown Author" w:date="2023-03-22T23:20:03Z"><w:r><w:rPr><w:sz w:val="24"/><w:szCs w:val="24"/></w:rPr><w:delText xml:space="preserve"> удержать из суммы </w:delText></w:r></w:del></w:ins><w:ins w:id="244" w:author="Ирина Александровна Соловьева" w:date="2022-10-11T16:40:21Z"><w:del w:id="245" w:author="Unknown Author" w:date="2023-03-22T23:20:03Z"><w:r><w:rPr><w:bCs/><w:sz w:val="24"/><w:szCs w:val="24"/></w:rPr><w:delText>Обеспечительного взноса</w:delText></w:r></w:del></w:ins><w:ins w:id="246" w:author="Ирина Александровна Соловьева" w:date="2022-10-11T16:40:21Z"><w:del w:id="247" w:author="Unknown Author" w:date="2023-03-22T23:20:03Z"><w:r><w:rPr><w:sz w:val="24"/><w:szCs w:val="24"/></w:rPr><w:delText xml:space="preserve"> соответствующие суммы задолженности, компенсации, ш</w:delText></w:r></w:del></w:ins><w:ins w:id="248" w:author="Ирина Александровна Соловьева" w:date="2022-10-11T16:40:21Z"><w:del w:id="249" w:author="Unknown Author" w:date="2023-03-22T23:20:03Z"><w:r><w:rPr><w:sz w:val="24"/><w:szCs w:val="24"/></w:rPr><w:delText xml:space="preserve">трафов, пеней и т.д., причитающиеся Исполнителю. В каждом случае такого удержания Заказчик </w:delText></w:r></w:del></w:ins><w:ins w:id="250" w:author="Unknown Author" w:date="2023-03-22T23:20:03Z"><w:r><w:rPr><w:sz w:val="24"/><w:szCs w:val="24"/></w:rPr><w:t>ter</w:t></w:r></w:ins><w:ins w:id="251" w:author="Ирина Александровна Соловьева" w:date="2022-10-11T16:40:21Z"><w:r><w:rPr><w:sz w:val="24"/><w:szCs w:val="24"/></w:rPr><w:t xml:space="preserve">должен будет восстановить </w:t></w:r></w:ins><w:ins w:id="252" w:author="Ирина Александровна Соловьева" w:date="2022-10-11T16:40:21Z"><w:r><w:rPr><w:bCs/><w:sz w:val="24"/><w:szCs w:val="24"/></w:rPr><w:t>Обеспечительный взнос</w:t></w:r></w:ins><w:ins w:id="253" w:author="Ирина Александровна Соловьева" w:date="2022-10-11T16:40:21Z"><w:r><w:rPr><w:sz w:val="24"/><w:szCs w:val="24"/></w:rPr><w:t xml:space="preserve"> в его первоначальном размере в течение 5 (Пяти) банковских дней с даты соответствующего уведомления Заказчика Исполнителем.</w:t></w:r></w:ins></w:p></w:tc><w:tc><w:tcPr><w:tcW w:w="6519" w:type="dxa"/><w:tcBorders><w:left w:val="single" w:sz="4" w:space="0" w:color="000000"/><w:bottom w:val="single" w:sz="4" w:space="0" w:color="000000"/><w:right w:val="single" w:sz="4" w:space="0" w:color="000000"/></w:tcBorders></w:tcPr><w:p><w:pPr><w:pStyle w:val="124"/><w:widowControl w:val="false"/><w:ind w:hanging="0"/><w:jc w:val="left"/><w:rPr><w:sz w:val="24"/></w:rPr></w:pPr><w:ins w:id="254" w:author="Unknown Author" w:date="2023-03-22T23:19:59Z"><w:r><w:rPr><w:sz w:val="24"/></w:rPr><w:t>etrert</w:t></w:r></w:ins><w:ins w:id="255" w:author="Ирина Александровна Соловьева" w:date="2022-10-11T16:42:26Z"><w:del w:id="256" w:author="Unknown Author" w:date="2023-03-22T23:19:59Z"><w:r><w:rPr><w:sz w:val="24"/></w:rPr><w:delText>Исключить из условий Договора</w:delText></w:r></w:del></w:ins></w:p></w:tc><w:tc><w:tcPr><w:tcW w:w="1542" w:type="dxa"/><w:tcBorders><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ins w:id="258" w:author="Ирина Александровна Соловьева" w:date="2022-10-11T16:45:09Z"></w:ins></w:rPr></w:pPr><w:ins w:id="257" w:author="Ирина Александровна Соловьева" w:date="2022-10-11T16:45:09Z"><w:r><w:rPr></w:rPr><w:t>В редакции</w:t></w:r></w:ins></w:p><w:p><w:pPr><w:pStyle w:val="TextBodyIndent1"/><w:widowControl w:val="false"/><w:tabs><w:tab w:val="clear" w:pos="708"/><w:tab w:val="left" w:pos="0" w:leader="none"/><w:tab w:val="left" w:pos="175" w:leader="none"/></w:tabs><w:spacing w:before="0" w:after="0"/><w:ind w:left="0" w:hanging="0"/><w:jc w:val="both"/><w:rPr></w:rPr></w:pPr><w:ins w:id="259" w:author="Ирина Александровна Соловьева" w:date="2022-10-11T16:45:09Z"><w:r><w:rPr></w:rPr><w:t>Заказчика</w:t></w:r></w:ins></w:p></w:tc></w:tr><w:tr><w:trPr><w:trHeight w:val="1668"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ins w:id="261" w:author="Ирина Александровна Соловьева" w:date="2022-10-11T16:43:18Z"></w:ins></w:rPr></w:pPr><w:del w:id="260" w:author="Ирина Александровна Соловьева" w:date="2022-10-11T15:22:13Z"><w:r><w:rPr><w:sz w:val="22"/></w:rPr><w:delText>Абзац 6 пункта 7.3.</w:delText></w:r></w:del></w:p><w:p><w:pPr><w:pStyle w:val="29"/><w:widowControl w:val="false"/><w:spacing w:lineRule="exact" w:line="240" w:before="0" w:after="0"/><w:ind w:hanging="0"/><w:jc w:val="center"/><w:rPr></w:rPr></w:pPr><w:ins w:id="262" w:author="Ирина Александровна Соловьева" w:date="2022-10-11T16:40:50Z"><w:r><w:rPr><w:sz w:val="22"/></w:rPr><w:t>Пункт 5.10</w:t></w:r></w:ins></w:p></w:tc><w:tc><w:tcPr><w:tcW w:w="4671" w:type="dxa"/><w:tcBorders><w:top w:val="single" w:sz="4" w:space="0" w:color="000000"/><w:left w:val="single" w:sz="4" w:space="0" w:color="000000"/><w:bottom w:val="single" w:sz="4" w:space="0" w:color="000000"/><w:right w:val="single" w:sz="4" w:space="0" w:color="000000"/></w:tcBorders></w:tcPr><w:p><w:pPr><w:pStyle w:val="ListParagraph"/><w:widowControl w:val="false"/><w:tabs><w:tab w:val="clear" w:pos="708"/><w:tab w:val="left" w:pos="682" w:leader="none"/></w:tabs><w:spacing w:before="0" w:after="0"/><w:ind w:left="0" w:right="160" w:hanging="0"/><w:contextualSpacing w:val="false"/><w:jc w:val="both"/><w:rPr><w:sz w:val="24"/></w:rPr></w:pPr><w:del w:id="263" w:author="Ирина Александровна Соловьева" w:date="2022-10-11T15:22:07Z"><w:bookmarkStart w:id="0" w:name="-_посредством_опубликования_в_периодичес"/><w:bookmarkEnd w:id="0"/><w:r><w:rPr><w:sz w:val="24"/></w:rPr><w:delText>посредством</w:delText></w:r></w:del><w:del w:id="264" w:author="Ирина Александровна Соловьева" w:date="2022-10-11T15:22:07Z"><w:r><w:rPr><w:spacing w:val="40"/><w:sz w:val="24"/></w:rPr><w:delText xml:space="preserve"> </w:delText></w:r></w:del><w:del w:id="265" w:author="Ирина Александровна Соловьева" w:date="2022-10-11T15:22:07Z"><w:r><w:rPr><w:sz w:val="24"/></w:rPr><w:delText>опубликования</w:delText></w:r></w:del><w:del w:id="266" w:author="Ирина Александровна Соловьева" w:date="2022-10-11T15:22:07Z"><w:r><w:rPr><w:spacing w:val="40"/><w:sz w:val="24"/></w:rPr><w:delText xml:space="preserve"> </w:delText></w:r></w:del><w:del w:id="267" w:author="Ирина Александровна Соловьева" w:date="2022-10-11T15:22:07Z"><w:r><w:rPr><w:sz w:val="24"/></w:rPr><w:delText>в</w:delText></w:r></w:del><w:del w:id="268" w:author="Ирина Александровна Соловьева" w:date="2022-10-11T15:22:07Z"><w:r><w:rPr><w:spacing w:val="40"/><w:sz w:val="24"/></w:rPr><w:delText xml:space="preserve"> </w:delText></w:r></w:del><w:del w:id="269" w:author="Ирина Александровна Соловьева" w:date="2022-10-11T15:22:07Z"><w:r><w:rPr><w:sz w:val="24"/></w:rPr><w:delText>периодическом</w:delText></w:r></w:del><w:del w:id="270" w:author="Ирина Александровна Соловьева" w:date="2022-10-11T15:22:07Z"><w:r><w:rPr><w:spacing w:val="40"/><w:sz w:val="24"/></w:rPr><w:delText xml:space="preserve"> </w:delText></w:r></w:del><w:del w:id="271" w:author="Ирина Александровна Соловьева" w:date="2022-10-11T15:22:07Z"><w:r><w:rPr><w:sz w:val="24"/></w:rPr><w:delText>печатном</w:delText></w:r></w:del><w:del w:id="272" w:author="Ирина Александровна Соловьева" w:date="2022-10-11T15:22:07Z"><w:r><w:rPr><w:spacing w:val="40"/><w:sz w:val="24"/></w:rPr><w:delText xml:space="preserve"> </w:delText></w:r></w:del><w:del w:id="273" w:author="Ирина Александровна Соловьева" w:date="2022-10-11T15:22:07Z"><w:r><w:rPr><w:sz w:val="24"/></w:rPr><w:delText>издании,</w:delText></w:r></w:del><w:del w:id="274" w:author="Ирина Александровна Соловьева" w:date="2022-10-11T15:22:07Z"><w:r><w:rPr><w:spacing w:val="40"/><w:sz w:val="24"/></w:rPr><w:delText xml:space="preserve"> </w:delText></w:r></w:del><w:del w:id="275" w:author="Ирина Александровна Соловьева" w:date="2022-10-11T15:22:07Z"><w:r><w:rPr><w:sz w:val="24"/></w:rPr><w:delText>являющемся</w:delText></w:r></w:del><w:del w:id="276" w:author="Ирина Александровна Соловьева" w:date="2022-10-11T15:22:07Z"><w:r><w:rPr><w:spacing w:val="40"/><w:sz w:val="24"/></w:rPr><w:delText xml:space="preserve"> </w:delText></w:r></w:del><w:del w:id="277" w:author="Ирина Александровна Соловьева" w:date="2022-10-11T15:22:07Z"><w:r><w:rPr><w:sz w:val="24"/></w:rPr><w:delText>источником</w:delText></w:r></w:del><w:del w:id="278" w:author="Ирина Александровна Соловьева" w:date="2022-10-11T15:22:07Z"><w:r><w:rPr><w:spacing w:val="40"/><w:sz w:val="24"/></w:rPr><w:delText xml:space="preserve"> </w:delText></w:r></w:del><w:del w:id="279" w:author="Ирина Александровна Соловьева" w:date="2022-10-11T15:22:07Z"><w:r><w:rPr><w:sz w:val="24"/></w:rPr><w:delText>официального</w:delText></w:r></w:del><w:del w:id="280" w:author="Ирина Александровна Соловьева" w:date="2022-10-11T15:22:07Z"><w:r><w:rPr><w:spacing w:val="40"/><w:sz w:val="24"/></w:rPr><w:delText xml:space="preserve"> </w:delText></w:r></w:del><w:del w:id="281" w:author="Ирина Александровна Соловьева" w:date="2022-10-11T15:22:07Z"><w:r><w:rPr><w:sz w:val="24"/></w:rPr><w:delText xml:space="preserve">опубликования нормативных правовых актов органов государственной власти </w:delText></w:r></w:del><w:ins w:id="282" w:author="Руслан Романович Евсюков" w:date="2022-07-27T12:29:00Z"><w:del w:id="283" w:author="Ирина Александровна Соловьева" w:date="2022-10-11T15:22:07Z"><w:r><w:rPr><w:sz w:val="24"/></w:rPr><w:delText>Хабаровского края</w:delText></w:r></w:del></w:ins><w:del w:id="284" w:author="Руслан Романович Евсюков" w:date="2022-07-27T12:29:00Z"><w:r><w:rPr><w:sz w:val="24"/></w:rPr><w:delText>Еврейской Автономной области</w:delText></w:r></w:del><w:del w:id="285" w:author="Ирина Александровна Соловьева" w:date="2022-10-11T15:22:07Z"><w:r><w:rPr><w:sz w:val="24"/></w:rPr><w:delText>;</w:delText></w:r></w:del><w:ins w:id="286" w:author="Ирина Александровна Соловьева" w:date="2022-10-11T16:40:47Z"><w:r><w:rPr><w:sz w:val="24"/></w:rPr><w:t xml:space="preserve">В случае надлежащего исполнения Заказчиком своих обязательств по </w:t></w:r></w:ins><w:ins w:id="287" w:author="Ирина Александровна Соловьева" w:date="2022-10-11T16:40:47Z"><w:r><w:rPr><w:bCs/><w:sz w:val="24"/></w:rPr><w:t>Договору</w:t></w:r></w:ins><w:ins w:id="288" w:author="Ирина Александровна Соловьева" w:date="2022-10-11T16:40:47Z"><w:r><w:rPr><w:sz w:val="24"/></w:rPr><w:t xml:space="preserve"> сумма </w:t></w:r></w:ins><w:ins w:id="289" w:author="Ирина Александровна Соловьева" w:date="2022-10-11T16:40:47Z"><w:r><w:rPr><w:bCs/><w:sz w:val="24"/></w:rPr><w:t xml:space="preserve">Обеспечительного взноса </w:t></w:r></w:ins><w:ins w:id="290" w:author="Ирина Александровна Соловьева" w:date="2022-10-11T16:40:47Z"><w:r><w:rPr><w:sz w:val="24"/></w:rPr><w:t>(ее часть, в случаях предусмотренных п. 5.9. Договора)</w:t></w:r></w:ins><w:ins w:id="291" w:author="Ирина Александровна Соловьева" w:date="2022-10-11T16:40:47Z"><w:r><w:rPr><w:bCs/><w:sz w:val="24"/></w:rPr><w:t xml:space="preserve"> </w:t></w:r></w:ins><w:ins w:id="292" w:author="Ирина Александровна Соловьева" w:date="2022-10-11T16:40:47Z"><w:r><w:rPr><w:sz w:val="24"/></w:rPr><w:t>будет засчитана Исполнителем в счет оплаты последнего месяца оказанных услуг</w:t></w:r></w:ins><w:ins w:id="293" w:author="Ирина Александровна Соловьева" w:date="2022-10-11T16:40:47Z"><w:r><w:rPr><w:bCs/><w:sz w:val="24"/></w:rPr><w:t xml:space="preserve">. </w:t></w:r></w:ins><w:ins w:id="294" w:author="Ирина Александровна Соловьева" w:date="2022-10-11T16:40:47Z"><w:r><w:rPr><w:sz w:val="24"/></w:rPr><w:t>В случае досрочного расторжения Договора по вине Заказчика, уплаченный по Договору Обеспечительный взнос Заказчику не возвращается.</w:t></w:r></w:ins></w:p></w:tc><w:tc><w:tcPr><w:tcW w:w="6519"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del w:id="295" w:author="Ирина Александровна Соловьева" w:date="2022-10-11T15:22:07Z"><w:r><w:rPr><w:sz w:val="24"/></w:rPr><w:delText>Исключить из условий Контракта.</w:delText></w:r></w:del><w:moveTo w:id="296" w:author="Ирина Александровна Соловьева" w:date="2022-10-11T16:42:39Z"><w:r><w:rPr><w:sz w:val="24"/></w:rPr><w:t>Исключить из условий Договора</w:t></w:r></w:moveTo></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298" w:author="Ирина Александровна Соловьева" w:date="2022-10-11T15:22:07Z"></w:del></w:rPr></w:pPr><w:del w:id="297" w:author="Ирина Александровна Соловьева" w:date="2022-10-11T15:22:07Z"><w:r><w:rPr></w:rPr><w:delText>В редакции</w:delText></w:r></w:del></w:p><w:p><w:pPr><w:pStyle w:val="TextBodyIndent1"/><w:widowControl w:val="false"/><w:tabs><w:tab w:val="clear" w:pos="708"/><w:tab w:val="left" w:pos="0" w:leader="none"/><w:tab w:val="left" w:pos="175" w:leader="none"/></w:tabs><w:spacing w:before="0" w:after="0"/><w:ind w:left="0" w:hanging="0"/><w:jc w:val="both"/><w:rPr><w:ins w:id="301" w:author="Ирина Александровна Соловьева" w:date="2022-10-11T16:45:12Z"></w:ins></w:rPr></w:pPr><w:del w:id="299" w:author="Ирина Александровна Соловьева" w:date="2022-10-11T15:22:07Z"><w:r><w:rPr></w:rPr><w:delText>Потребителя</w:delText></w:r></w:del><w:ins w:id="300" w:author="Ирина Александровна Соловьева" w:date="2022-10-11T16:45:12Z"><w:r><w:rPr></w:rPr><w:t>В редакции</w:t></w:r></w:ins></w:p><w:p><w:pPr><w:pStyle w:val="TextBodyIndent1"/><w:widowControl w:val="false"/><w:tabs><w:tab w:val="clear" w:pos="708"/><w:tab w:val="left" w:pos="0" w:leader="none"/><w:tab w:val="left" w:pos="175" w:leader="none"/></w:tabs><w:spacing w:before="0" w:after="0"/><w:ind w:left="0" w:hanging="0"/><w:jc w:val="both"/><w:rPr></w:rPr></w:pPr><w:ins w:id="302" w:author="Ирина Александровна Соловьева" w:date="2022-10-11T16:45:12Z"><w:r><w:rPr></w:rPr><w:t>Заказчика</w:t></w:r></w:ins></w:p></w:tc></w:tr><w:tr><w:trPr><w:ins w:id="303" w:author="Ирина Александровна Соловьева" w:date="2022-10-11T17:11:55Z"/><w:trHeight w:val="1121"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rPr></w:pPr><w:ins w:id="304" w:author="Ирина Александровна Соловьева" w:date="2022-10-11T17:11:55Z"><w:r><w:rPr><w:sz w:val="22"/></w:rPr><w:t>Пункт 5.11</w:t></w:r></w:ins></w:p></w:tc><w:tc><w:tcPr><w:tcW w:w="4671" w:type="dxa"/><w:tcBorders><w:top w:val="single" w:sz="4" w:space="0" w:color="000000"/><w:left w:val="single" w:sz="4" w:space="0" w:color="000000"/><w:bottom w:val="single" w:sz="4" w:space="0" w:color="000000"/><w:right w:val="single" w:sz="4" w:space="0" w:color="000000"/></w:tcBorders></w:tcPr><w:p><w:pPr><w:pStyle w:val="Normal"/><w:widowControl w:val="false"/><w:numPr><w:ilvl w:val="0"/><w:numId w:val="0"/></w:numPr><w:suppressAutoHyphens w:val="true"/><w:ind w:left="0" w:right="0" w:hanging="0"/><w:jc w:val="both"/><w:rPr></w:rPr></w:pPr><w:ins w:id="305" w:author="Ирина Александровна Соловьева" w:date="2022-10-11T17:11:55Z"><w:r><w:rPr></w:rPr><w:t xml:space="preserve">Заказчик обязуется не закладывать или иным образом не уступать и не обременять </w:t></w:r></w:ins><w:ins w:id="306" w:author="Ирина Александровна Соловьева" w:date="2022-10-11T17:11:55Z"><w:r><w:rPr><w:bCs/></w:rPr><w:t>Обеспечительный взнос.</w:t></w:r></w:ins><w:ins w:id="307" w:author="Ирина Александровна Соловьева" w:date="2022-10-11T17:11:55Z"><w:r><w:rPr></w:rPr><w:t xml:space="preserve"> Любое такое обременение будет ничтожным.</w:t></w:r></w:ins></w:p></w:tc><w:tc><w:tcPr><w:tcW w:w="6519"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ins w:id="308" w:author="Ирина Александровна Соловьева" w:date="2022-10-11T17:11:55Z"><w:r><w:rPr><w:sz w:val="24"/></w:rPr><w:t>Исключить из условий Договора</w:t></w:r></w:ins></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ins w:id="310" w:author="Ирина Александровна Соловьева" w:date="2022-10-11T17:11:55Z"></w:ins></w:rPr></w:pPr><w:ins w:id="309" w:author="Ирина Александровна Соловьева" w:date="2022-10-11T17:11:55Z"><w:r><w:rPr></w:rPr><w:t>В редакции</w:t></w:r></w:ins></w:p><w:p><w:pPr><w:pStyle w:val="TextBodyIndent1"/><w:widowControl w:val="false"/><w:tabs><w:tab w:val="clear" w:pos="708"/><w:tab w:val="left" w:pos="0" w:leader="none"/><w:tab w:val="left" w:pos="175" w:leader="none"/></w:tabs><w:spacing w:before="0" w:after="0"/><w:ind w:left="0" w:hanging="0"/><w:jc w:val="both"/><w:rPr></w:rPr></w:pPr><w:ins w:id="311" w:author="Ирина Александровна Соловьева" w:date="2022-10-11T17:11:55Z"><w:r><w:rPr></w:rPr><w:t>Заказчика</w:t></w:r></w:ins></w:p></w:tc></w:tr><w:tr><w:trPr><w:trHeight w:val="667" w:hRule="atLeast"/></w:trPr><w:tc><w:tcPr><w:tcW w:w="2100" w:type="dxa"/><w:tcBorders><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rPr></w:pPr><w:ins w:id="312" w:author="Ирина Александровна Соловьева" w:date="2022-10-11T17:11:55Z"><w:r><w:rPr><w:sz w:val="22"/></w:rPr><w:t>Пункт 8.1</w:t></w:r></w:ins><w:del w:id="313" w:author="Ирина Александровна Соловьева" w:date="2022-10-11T15:22:26Z"><w:r><w:rPr><w:sz w:val="22"/></w:rPr><w:delText>Пункт 8.2.</w:delText></w:r></w:del><w:del w:id="314" w:author="Ирина Александровна Соловьева" w:date="2022-10-11T17:12:00Z"><w:r><w:rPr><w:sz w:val="22"/></w:rPr><w:delText>Пункт 5.11</w:delText></w:r></w:del></w:p></w:tc><w:tc><w:tcPr><w:tcW w:w="4671" w:type="dxa"/><w:tcBorders><w:left w:val="single" w:sz="4" w:space="0" w:color="000000"/><w:bottom w:val="single" w:sz="4" w:space="0" w:color="000000"/><w:right w:val="single" w:sz="4" w:space="0" w:color="000000"/></w:tcBorders></w:tcPr><w:p><w:pPr><w:pStyle w:val="124"/><w:widowControl w:val="false"/><w:ind w:hanging="0"/><w:jc w:val="left"/><w:rPr><w:sz w:val="24"/><w:del w:id="319" w:author="Ирина Александровна Соловьева" w:date="2022-10-11T15:22:26Z"></w:del></w:rPr></w:pPr><w:ins w:id="315" w:author="Ирина Александровна Соловьева" w:date="2022-10-11T17:12:00Z"><w:r><w:rPr><w:sz w:val="24"/></w:rPr><w:t>Срок действия Договора является сроком оказания услуг по Договору.</w:t></w:r></w:ins><w:del w:id="316" w:author="Ирина Александровна Соловьева" w:date="2022-10-11T15:22:26Z"><w:r><w:rPr></w:rPr><w:delText>В случае неисполнения ПОТРЕБИТЕЛЕМ обязательств, предусмотренных</w:delText></w:r></w:del><w:del w:id="317" w:author="Ирина Александровна Соловьева" w:date="2022-10-11T15:22:26Z"><w:r><w:rPr><w:spacing w:val="40"/></w:rPr><w:delText xml:space="preserve"> </w:delText></w:r></w:del><w:del w:id="318" w:author="Ирина Александровна Соловьева" w:date="2022-10-11T15:22:26Z"><w:r><w:rPr></w:rPr><w:delText>настоящим Контрактом, за исключением просрочки исполнения обязательств, ГАРАНТИРУЮЩИЙ ПОСТАВЩИК вправе потребовать уплаты штрафа за каждый факт неисполнения обязательств.</w:delText></w:r></w:del></w:p><w:p><w:pPr><w:pStyle w:val="124"/><w:widowControl w:val="false"/><w:ind w:hanging="0"/><w:jc w:val="left"/><w:rPr><w:sz w:val="24"/><w:ins w:id="326" w:author="Руслан Романович Евсюков" w:date="2022-07-28T14:25:45Z"></w:ins></w:rPr></w:pPr><w:del w:id="320" w:author="Ирина Александровна Соловьева" w:date="2022-10-11T15:22:26Z"><w:r><w:rPr></w:rPr><w:delText>Размер штрафа определяется в порядке, установленном Правилами определения размера штрафа, начисляемого в случае ненадлежащего исполнения заказчиком,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РФ от 30.08.2017 г.</w:delText></w:r></w:del><w:del w:id="321" w:author="Ирина Александровна Соловьева" w:date="2022-10-11T15:22:26Z"><w:r><w:rPr><w:spacing w:val="40"/></w:rPr><w:delText xml:space="preserve"> </w:delText></w:r></w:del><w:del w:id="322" w:author="Ирина Александровна Соловьева" w:date="2022-10-11T15:22:26Z"><w:r><w:rPr></w:rPr><w:delText xml:space="preserve">№1042 (далее – Правила определения размера штрафа) и устанавливается в размере </w:delText></w:r></w:del><w:del w:id="323" w:author="Ирина Александровна Соловьева" w:date="2022-10-11T15:22:26Z"><w:r><w:rPr><w:u w:val="single"/></w:rPr><w:tab/></w:r></w:del><w:del w:id="324" w:author="Ирина Александровна Соловьева" w:date="2022-10-11T15:22:26Z"><w:r><w:rPr><w:spacing w:val="-2"/><w:u w:val="single"/></w:rPr><w:delText>рублей</w:delText></w:r></w:del><w:del w:id="325" w:author="Ирина Александровна Соловьева" w:date="2022-10-11T15:22:26Z"><w:r><w:rPr><w:spacing w:val="-2"/></w:rPr><w:delText>.</w:delText></w:r></w:del></w:p><w:p><w:pPr><w:pStyle w:val="124"/><w:widowControl w:val="false"/><w:numPr><w:ilvl w:val="0"/><w:numId w:val="0"/></w:numPr><w:suppressAutoHyphens w:val="true"/><w:ind w:left="0" w:right="0" w:hanging="0"/><w:jc w:val="both"/><w:rPr></w:rPr></w:pPr><w:del w:id="327" w:author="Ирина Александровна Соловьева" w:date="2022-10-11T17:12:00Z"><w:r><w:rPr></w:rPr><w:delText xml:space="preserve">Заказчик обязуется не закладывать или иным образом не уступать и не обременять </w:delText></w:r></w:del><w:del w:id="328" w:author="Ирина Александровна Соловьева" w:date="2022-10-11T17:12:00Z"><w:r><w:rPr><w:bCs/></w:rPr><w:delText>Обеспечительный взнос.</w:delText></w:r></w:del><w:del w:id="329" w:author="Ирина Александровна Соловьева" w:date="2022-10-11T17:12:00Z"><w:r><w:rPr></w:rPr><w:delText xml:space="preserve"> Любое такое обременение будет ничтожным.</w:delText></w:r></w:del></w:p></w:tc><w:tc><w:tcPr><w:tcW w:w="6519" w:type="dxa"/><w:tcBorders><w:left w:val="single" w:sz="4" w:space="0" w:color="000000"/><w:bottom w:val="single" w:sz="4" w:space="0" w:color="000000"/><w:right w:val="single" w:sz="4" w:space="0" w:color="000000"/></w:tcBorders></w:tcPr><w:p><w:pPr><w:pStyle w:val="124"/><w:widowControl w:val="false"/><w:ind w:hanging="0"/><w:jc w:val="left"/><w:rPr><w:sz w:val="24"/><w:ins w:id="333" w:author="Ирина Александровна Соловьева" w:date="2022-10-11T17:21:28Z"></w:ins></w:rPr></w:pPr><w:del w:id="330" w:author="Ирина Александровна Соловьева" w:date="2022-10-11T15:22:26Z"><w:r><w:rPr><w:rFonts w:eastAsia="Times New Roman" w:cs="Times New Roman"/><w:color w:val="auto"/><w:kern w:val="0"/><w:sz w:val="24"/><w:szCs w:val="28"/><w:lang w:val="ru-RU" w:eastAsia="en-US" w:bidi="ar-SA"/></w:rPr><w:delText>В случае неисполнения «Потребителем» обязательств, предусмотренных настоящим Договором, за исключением просрочки исполнения обязательств, «Гарантирующий Поставщик» вправе потребовать уплаты штрафа в размере 1 000 (одна тысяча) руб. 00 коп. за каждый факт неисполнения обязательств.</w:delText></w:r></w:del><w:moveFrom w:id="331" w:author="Ирина Александровна Соловьева" w:date="2022-10-11T17:12:00Z"><w:r><w:rPr><w:rFonts w:eastAsia="Times New Roman" w:cs="Times New Roman"/><w:color w:val="auto"/><w:kern w:val="0"/><w:sz w:val="24"/><w:szCs w:val="28"/><w:lang w:val="ru-RU" w:eastAsia="en-US" w:bidi="ar-SA"/></w:rPr><w:t>Исключить из условий Договора</w:t></w:r></w:moveFrom><w:ins w:id="332" w:author="Ирина Александровна Соловьева" w:date="2022-10-11T17:12:28Z"><w:r><w:rPr><w:rFonts w:eastAsia="Times New Roman" w:cs="Times New Roman"/><w:color w:val="auto"/><w:kern w:val="0"/><w:sz w:val="24"/><w:szCs w:val="28"/><w:lang w:val="ru-RU" w:eastAsia="en-US" w:bidi="ar-SA"/></w:rPr><w:t>Срок оказания услуг по  Договору</w:t></w:r></w:ins></w:p><w:p><w:pPr><w:pStyle w:val="124"/><w:widowControl w:val="false"/><w:ind w:hanging="0"/><w:jc w:val="left"/><w:rPr><w:sz w:val="24"/></w:rPr></w:pPr><w:ins w:id="334" w:author="Ирина Александровна Соловьева" w:date="2022-10-11T17:13:04Z"><w:r><w:rPr><w:rFonts w:eastAsia="Times New Roman" w:cs="Times New Roman"/><w:color w:val="auto"/><w:kern w:val="0"/><w:sz w:val="24"/><w:szCs w:val="28"/><w:lang w:val="ru-RU" w:eastAsia="en-US" w:bidi="ar-SA"/></w:rPr><w:t>с 01.11.2022 по 31.08.2023.</w:t></w:r></w:ins></w:p></w:tc><w:tc><w:tcPr><w:tcW w:w="1542" w:type="dxa"/><w:tcBorders><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336" w:author="Ирина Александровна Соловьева" w:date="2022-10-11T15:22:26Z"></w:del></w:rPr></w:pPr><w:del w:id="335" w:author="Ирина Александровна Соловьева" w:date="2022-10-11T15:22:26Z"><w:r><w:rPr></w:rPr><w:delText>В редакции</w:delText></w:r></w:del></w:p><w:p><w:pPr><w:pStyle w:val="TextBodyIndent1"/><w:widowControl w:val="false"/><w:tabs><w:tab w:val="clear" w:pos="708"/><w:tab w:val="left" w:pos="0" w:leader="none"/><w:tab w:val="left" w:pos="175" w:leader="none"/></w:tabs><w:spacing w:before="0" w:after="0"/><w:ind w:left="0" w:hanging="0"/><w:jc w:val="both"/><w:rPr><w:del w:id="338" w:author="Ирина Александровна Соловьева" w:date="2022-10-11T15:22:26Z"></w:del></w:rPr></w:pPr><w:del w:id="337" w:author="Ирина Александровна Соловьева" w:date="2022-10-11T15:22:26Z"><w:r><w:rPr></w:rPr><w:delText>Потребителя</w:delText></w:r></w:del></w:p><w:p><w:pPr><w:pStyle w:val="TextBodyIndent1"/><w:widowControl w:val="false"/><w:tabs><w:tab w:val="clear" w:pos="708"/><w:tab w:val="left" w:pos="0" w:leader="none"/><w:tab w:val="left" w:pos="175" w:leader="none"/></w:tabs><w:spacing w:before="0" w:after="0"/><w:ind w:left="0" w:hanging="0"/><w:jc w:val="both"/><w:rPr><w:ins w:id="340" w:author="Ирина Александровна Соловьева" w:date="2022-10-11T16:45:18Z"></w:ins></w:rPr></w:pPr><w:ins w:id="339" w:author="Ирина Александровна Соловьева" w:date="2022-10-11T16:45:18Z"><w:r><w:rPr></w:rPr><w:t>В редакции</w:t></w:r></w:ins></w:p><w:p><w:pPr><w:pStyle w:val="TextBodyIndent1"/><w:widowControl w:val="false"/><w:tabs><w:tab w:val="clear" w:pos="708"/><w:tab w:val="left" w:pos="0" w:leader="none"/><w:tab w:val="left" w:pos="175" w:leader="none"/></w:tabs><w:spacing w:before="0" w:after="0"/><w:ind w:left="0" w:hanging="0"/><w:jc w:val="both"/><w:rPr></w:rPr></w:pPr><w:ins w:id="341" w:author="Ирина Александровна Соловьева" w:date="2022-10-11T16:45:18Z"><w:r><w:rPr></w:rPr><w:t>Заказчика</w:t></w:r></w:ins></w:p></w:tc></w:tr><w:tr><w:trPr><w:trHeight w:val="1443"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57" w:after="57"/><w:ind w:hanging="0"/><w:jc w:val="center"/><w:rPr></w:rPr></w:pPr><w:del w:id="342" w:author="Ирина Александровна Соловьева" w:date="2022-10-11T15:22:26Z"><w:r><w:rPr><w:sz w:val="22"/></w:rPr><w:delText>Пункт 8.3.</w:delText></w:r></w:del><w:ins w:id="343" w:author="Ирина Александровна Соловьева" w:date="2022-10-11T17:10:52Z"><w:r><w:rPr><w:sz w:val="22"/></w:rPr><w:t>Пункт 8.</w:t></w:r></w:ins><w:ins w:id="344" w:author="Ирина Александровна Соловьева" w:date="2022-10-11T17:14:12Z"><w:r><w:rPr><w:sz w:val="22"/></w:rPr><w:t>2</w:t></w:r></w:ins></w:p></w:tc><w:tc><w:tcPr><w:tcW w:w="4671"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del w:id="345" w:author="Ирина Александровна Соловьева" w:date="2022-10-11T15:22:26Z"><w:r><w:rPr><w:sz w:val="24"/></w:rPr><w:delText xml:space="preserve">В случае неисполнения или ненадлежащего исполнения ГАРАНТИРУЮЩИМ ПОСТАВЩИКОМ обязательств, предусмотренных контрактом, за исключением просрочки исполнения ГАРАНТИРУЮЩИМ ПОСТАВЩИКОМ обязательств, ПОТРЕБИТЕЛЬ направляет ему требование об уплате штрафа. Штраф начисляется за каждый факт неисполнения или ненадлежащего исполнения ГАРАНТИРУЮЩИМ ПОСТАВЩИКОМ обязательств и устанавливается в размере, определенном в порядке, установленном Правилами определения размера штрафа, что составляет </w:delText></w:r></w:del><w:del w:id="346" w:author="Ирина Александровна Соловьева" w:date="2022-10-11T15:22:26Z"><w:r><w:rPr><w:sz w:val="24"/><w:u w:val="single"/></w:rPr><w:tab/><w:delText>%</w:delText></w:r></w:del><w:del w:id="347" w:author="Ирина Александровна Соловьева" w:date="2022-10-11T15:22:26Z"><w:r><w:rPr><w:sz w:val="24"/></w:rPr><w:delText xml:space="preserve"> цены настоящего Контракта.</w:delText></w:r></w:del><w:ins w:id="348" w:author="Ирина Александровна Соловьева" w:date="2022-10-11T17:14:08Z"><w:r><w:rPr><w:sz w:val="24"/></w:rPr><w:t>Настоящий Договор вступает в силу с даты его подписания Сторонами и действует по «30» сентября 2023 года. Условия настоя</w:t></w:r></w:ins><w:ins w:id="349" w:author="Ирина Александровна Соловьева" w:date="2022-10-11T17:14:08Z"><w:del w:id="350" w:author="Unknown Author" w:date="2023-03-22T23:19:53Z"><w:r><w:rPr><w:sz w:val="24"/></w:rPr><w:delText>щего контракта применяются к правоотношениям Сторон, возникшим с «01» октября 2022 года.   Договор будет считаться продленным на следующий год, в случае если ни одна из Сторон не менее чем за один месяц до окончания срока его действия до</w:delText></w:r></w:del></w:ins><w:ins w:id="351" w:author="Unknown Author" w:date="2023-03-22T23:19:53Z"><w:r><w:rPr><w:sz w:val="24"/></w:rPr><w:t>etr</w:t></w:r></w:ins><w:ins w:id="352" w:author="Ирина Александровна Соловьева" w:date="2022-10-11T17:14:08Z"><w:r><w:rPr><w:sz w:val="24"/></w:rPr><w:t xml:space="preserve"> предполагаемой даты его расторжения не направит в адрес другой Стороны уведомление о желании его расторгнуть. Данный порядок продления срока действия договора действует все последующие годы.</w:t></w:r></w:ins></w:p></w:tc><w:tc><w:tcPr><w:tcW w:w="6519"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del w:id="353" w:author="Ирина Александровна Соловьева" w:date="2022-10-11T15:22:26Z"><w:r><w:rPr><w:sz w:val="24"/></w:rPr><w:delText>В случае неисполнения или ненадлежащего исполнения «Гарантирующим Поставщиком» обязательств, предусмотренных настоящим Договором, за исключением просрочки исполнения обязательств, «Потребитель» направляет ему требование об уплате штрафа. Штраф начисляется за каждый факт неисполнения или ненадлежащего исполнения «Гарантирующим Поставщиком» обязательств и устанавливается в размере 5 (пять) % от цены Договора.</w:delText></w:r></w:del><w:ins w:id="354" w:author="Ирина Александровна Соловьева" w:date="2022-10-11T17:15:58Z"><w:r><w:rPr><w:rFonts w:eastAsia="Times New Roman" w:cs="Times New Roman"/><w:color w:val="auto"/><w:kern w:val="0"/><w:sz w:val="24"/><w:szCs w:val="28"/><w:lang w:val="ru-RU" w:eastAsia="en-US" w:bidi="ar-SA"/></w:rPr><w:t>Настоящий Договор вступает в силу с даты его подписания Сторонами и действует по «30» сентября 2023 года.</w:t></w:r></w:ins></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356" w:author="Ирина Александровна Соловьева" w:date="2022-10-11T15:22:26Z"></w:del></w:rPr></w:pPr><w:del w:id="355" w:author="Ирина Александровна Соловьева" w:date="2022-10-11T15:22:26Z"><w:r><w:rPr></w:rPr><w:delText>В редакции</w:delText></w:r></w:del></w:p><w:p><w:pPr><w:pStyle w:val="TextBodyIndent1"/><w:widowControl w:val="false"/><w:tabs><w:tab w:val="clear" w:pos="708"/><w:tab w:val="left" w:pos="0" w:leader="none"/><w:tab w:val="left" w:pos="175" w:leader="none"/></w:tabs><w:spacing w:before="0" w:after="0"/><w:ind w:left="0" w:hanging="0"/><w:jc w:val="both"/><w:rPr><w:del w:id="358" w:author="Ирина Александровна Соловьева" w:date="2022-10-11T15:22:26Z"></w:del></w:rPr></w:pPr><w:del w:id="357" w:author="Ирина Александровна Соловьева" w:date="2022-10-11T15:22:26Z"><w:r><w:rPr></w:rPr><w:delText>Потребителя</w:delText></w:r></w:del></w:p><w:p><w:pPr><w:pStyle w:val="TextBodyIndent1"/><w:widowControl w:val="false"/><w:tabs><w:tab w:val="clear" w:pos="708"/><w:tab w:val="left" w:pos="0" w:leader="none"/><w:tab w:val="left" w:pos="175" w:leader="none"/></w:tabs><w:spacing w:before="0" w:after="0"/><w:ind w:left="0" w:hanging="0"/><w:jc w:val="both"/><w:rPr><w:ins w:id="360" w:author="Ирина Александровна Соловьева" w:date="2022-10-11T17:16:21Z"></w:ins></w:rPr></w:pPr><w:ins w:id="359" w:author="Ирина Александровна Соловьева" w:date="2022-10-11T17:16:21Z"><w:r><w:rPr></w:rPr><w:t>В редакции</w:t></w:r></w:ins></w:p><w:p><w:pPr><w:pStyle w:val="TextBodyIndent1"/><w:widowControl w:val="false"/><w:tabs><w:tab w:val="clear" w:pos="708"/><w:tab w:val="left" w:pos="0" w:leader="none"/><w:tab w:val="left" w:pos="175" w:leader="none"/></w:tabs><w:spacing w:before="0" w:after="0"/><w:ind w:left="0" w:hanging="0"/><w:jc w:val="both"/><w:rPr></w:rPr></w:pPr><w:ins w:id="361" w:author="Ирина Александровна Соловьева" w:date="2022-10-11T17:16:21Z"><w:r><w:rPr></w:rPr><w:t>Заказчика</w:t></w:r></w:ins></w:p></w:tc></w:tr><w:tr><w:trPr><w:trHeight w:val="905"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sz w:val="22"/></w:rPr></w:pPr><w:del w:id="362" w:author="Ирина Александровна Соловьева" w:date="2022-10-11T15:35:54Z"><w:r><w:rPr><w:sz w:val="22"/></w:rPr><w:delText>Пункт 9.1.</w:delText></w:r></w:del></w:p></w:tc><w:tc><w:tcPr><w:tcW w:w="4671"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del w:id="363" w:author="Ирина Александровна Соловьева" w:date="2022-10-11T15:35:54Z"><w:r><w:rPr><w:sz w:val="22"/><w:szCs w:val="22"/></w:rPr><w:delText>Настоящий Контракт вступает в силу с «______»_____________202__г. и действует по «31» декабря 2022 г.</w:delText></w:r></w:del></w:p></w:tc><w:tc><w:tcPr><w:tcW w:w="6519"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ins w:id="370" w:author="Руслан Романович Евсюков" w:date="2022-07-28T14:25:34Z"></w:ins></w:rPr></w:pPr><w:del w:id="364" w:author="Ирина Александровна Соловьева" w:date="2022-10-11T15:35:54Z"><w:r><w:rPr></w:rPr><w:delText>Настоящий Договор действует с даты его заключения до 31.12.2024 и распространяет свое действие на правоотношение Сторон, возникшее с 01.06.2022, а в части неисполненных обязательств – до полного</w:delText></w:r></w:del><w:moveTo w:id="365" w:author="Казакова Юлия Сергеевна" w:date="2022-07-28T12:12:00Z"><w:del w:id="366" w:author="Ирина Александровна Соловьева" w:date="2022-10-11T15:35:54Z"><w:r><w:rPr><w:sz w:val="24"/></w:rPr><w:delText xml:space="preserve"> их</w:delText></w:r></w:del></w:moveTo><w:del w:id="367" w:author="Ирина Александровна Соловьева" w:date="2022-10-11T15:35:54Z"><w:r><w:rPr><w:sz w:val="24"/></w:rPr><w:delText xml:space="preserve"> исполнения </w:delText></w:r></w:del><w:moveFrom w:id="368" w:author="Казакова Юлия Сергеевна" w:date="2022-07-28T12:12:00Z"><w:r><w:rPr><w:sz w:val="24"/></w:rPr><w:t xml:space="preserve">их </w:t></w:r></w:moveFrom><w:del w:id="369" w:author="Ирина Александровна Соловьева" w:date="2022-10-11T15:35:54Z"><w:r><w:rPr><w:sz w:val="24"/></w:rPr><w:delText>Сторонами.</w:delText></w:r></w:del></w:p><w:p><w:pPr><w:pStyle w:val="124"/><w:widowControl w:val="false"/><w:ind w:hanging="0"/><w:jc w:val="left"/><w:rPr><w:sz w:val="24"/></w:rPr></w:pPr><w:r><w:rPr><w:sz w:val="24"/></w:rPr></w:r></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372" w:author="Ирина Александровна Соловьева" w:date="2022-10-11T15:35:54Z"></w:del></w:rPr></w:pPr><w:del w:id="371" w:author="Ирина Александровна Соловьева" w:date="2022-10-11T15:35:54Z"><w:r><w:rPr></w:rPr><w:delText>В редакции</w:delText></w:r></w:del></w:p><w:p><w:pPr><w:pStyle w:val="TextBodyIndent1"/><w:widowControl w:val="false"/><w:tabs><w:tab w:val="clear" w:pos="708"/><w:tab w:val="left" w:pos="0" w:leader="none"/><w:tab w:val="left" w:pos="175" w:leader="none"/></w:tabs><w:spacing w:before="0" w:after="0"/><w:ind w:left="0" w:hanging="0"/><w:jc w:val="both"/><w:rPr><w:del w:id="374" w:author="Ирина Александровна Соловьева" w:date="2022-10-11T15:35:54Z"></w:del></w:rPr></w:pPr><w:del w:id="373" w:author="Ирина Александровна Соловьева" w:date="2022-10-11T15:35:54Z"><w:r><w:rPr></w:rPr><w:delText>Потребителя</w:delText></w:r></w:del></w:p><w:p><w:pPr><w:pStyle w:val="TextBodyIndent1"/><w:widowControl w:val="false"/><w:tabs><w:tab w:val="clear" w:pos="708"/><w:tab w:val="left" w:pos="0" w:leader="none"/><w:tab w:val="left" w:pos="175" w:leader="none"/></w:tabs><w:spacing w:before="0" w:after="0"/><w:ind w:left="0" w:hanging="0"/><w:jc w:val="both"/><w:rPr></w:rPr></w:pPr><w:r><w:rPr></w:rPr></w:r></w:p></w:tc></w:tr><w:tr><w:trPr><w:del w:id="375" w:author="Ирина Александровна Соловьева" w:date="2022-10-11T15:35:54Z"/><w:trHeight w:val="1338"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sz w:val="22"/></w:rPr></w:pPr><w:del w:id="376" w:author="Ирина Александровна Соловьева" w:date="2022-10-11T15:35:54Z"><w:r><w:rPr><w:sz w:val="22"/></w:rPr><w:delText>Раздел 10</w:delText></w:r></w:del></w:p></w:tc><w:tc><w:tcPr><w:tcW w:w="4671"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rPr></w:pPr><w:del w:id="377" w:author="Ирина Александровна Соловьева" w:date="2022-10-11T15:35:54Z"><w:r><w:rPr><w:sz w:val="24"/></w:rPr><w:delText>По тексту Контракта отсутствует</w:delText></w:r></w:del></w:p></w:tc><w:tc><w:tcPr><w:tcW w:w="6519" w:type="dxa"/><w:tcBorders><w:top w:val="single" w:sz="4" w:space="0" w:color="000000"/><w:left w:val="single" w:sz="4" w:space="0" w:color="000000"/><w:bottom w:val="single" w:sz="4" w:space="0" w:color="000000"/><w:right w:val="single" w:sz="4" w:space="0" w:color="000000"/></w:tcBorders></w:tcPr><w:p><w:pPr><w:pStyle w:val="124"/><w:widowControl w:val="false"/><w:ind w:hanging="0"/><w:jc w:val="left"/><w:rPr><w:sz w:val="24"/><w:del w:id="379" w:author="Ирина Александровна Соловьева" w:date="2022-10-11T15:35:54Z"></w:del></w:rPr></w:pPr><w:del w:id="378" w:author="Ирина Александровна Соловьева" w:date="2022-10-11T15:35:54Z"><w:r><w:rPr><w:sz w:val="24"/></w:rPr><w:delText>Дополнить абзацем:</w:delText></w:r></w:del></w:p><w:p><w:pPr><w:pStyle w:val="124"/><w:widowControl w:val="false"/><w:ind w:hanging="0"/><w:jc w:val="left"/><w:rPr><w:sz w:val="24"/></w:rPr></w:pPr><w:del w:id="380" w:author="Ирина Александровна Соловьева" w:date="2022-10-11T15:35:54Z"><w:r><w:rPr><w:sz w:val="24"/></w:rPr><w:delText>«Настоящий Договор составлен в 2-х экземплярах, имеющих одинаковую юридическую силу, по одному для каждой из Сторон»</w:delText></w:r></w:del></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382" w:author="Ирина Александровна Соловьева" w:date="2022-10-11T15:35:54Z"></w:del></w:rPr></w:pPr><w:del w:id="381" w:author="Ирина Александровна Соловьева" w:date="2022-10-11T15:35:54Z"><w:r><w:rPr></w:rPr><w:delText>В редакции</w:delText></w:r></w:del></w:p><w:p><w:pPr><w:pStyle w:val="TextBodyIndent1"/><w:widowControl w:val="false"/><w:tabs><w:tab w:val="clear" w:pos="708"/><w:tab w:val="left" w:pos="0" w:leader="none"/><w:tab w:val="left" w:pos="175" w:leader="none"/></w:tabs><w:spacing w:before="0" w:after="0"/><w:ind w:left="0" w:hanging="0"/><w:jc w:val="both"/><w:rPr><w:del w:id="384" w:author="Ирина Александровна Соловьева" w:date="2022-10-11T15:35:54Z"></w:del></w:rPr></w:pPr><w:del w:id="383" w:author="Ирина Александровна Соловьева" w:date="2022-10-11T15:35:54Z"><w:r><w:rPr></w:rPr><w:delText>Потребителя</w:delText></w:r></w:del></w:p><w:p><w:pPr><w:pStyle w:val="TextBodyIndent1"/><w:widowControl w:val="false"/><w:tabs><w:tab w:val="clear" w:pos="708"/><w:tab w:val="left" w:pos="0" w:leader="none"/><w:tab w:val="left" w:pos="175" w:leader="none"/></w:tabs><w:spacing w:before="0" w:after="0"/><w:ind w:left="0" w:hanging="0"/><w:jc w:val="both"/><w:rPr></w:rPr></w:pPr><w:r><w:rPr></w:rPr></w:r></w:p></w:tc></w:tr><w:tr><w:trPr><w:trHeight w:val="410"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sz w:val="22"/></w:rPr></w:pPr><w:moveFrom w:id="385" w:author="Руслан Романович Евсюков" w:date="2022-07-27T13:59:00Z"><w:r><w:rPr><w:sz w:val="22"/></w:rPr><w:t>Раздел 11</w:t></w:r></w:moveFrom><w:ins w:id="386" w:author="Руслан Романович Евсюков" w:date="2022-07-27T13:59:00Z"><w:del w:id="387" w:author="Ирина Александровна Соловьева" w:date="2022-10-11T15:35:54Z"><w:r><w:rPr><w:sz w:val="22"/></w:rPr><w:delText>Пункт 11.2</w:delText></w:r></w:del></w:ins></w:p></w:tc><w:tc><w:tcPr><w:tcW w:w="4671" w:type="dxa"/><w:tcBorders><w:top w:val="single" w:sz="4" w:space="0" w:color="000000"/><w:left w:val="single" w:sz="4" w:space="0" w:color="000000"/><w:bottom w:val="single" w:sz="4" w:space="0" w:color="000000"/><w:right w:val="single" w:sz="4" w:space="0" w:color="000000"/></w:tcBorders></w:tcPr><w:p><w:pPr><w:pStyle w:val="124"/><w:widowControl w:val="false"/><w:ind w:hanging="0"/><w:rPr><w:sz w:val="24"/><w:del w:id="400" w:author="Ирина Александровна Соловьева" w:date="2022-10-11T15:35:54Z"></w:del></w:rPr></w:pPr><w:del w:id="388" w:author="Ирина Александровна Соловьева" w:date="2022-10-11T15:35:54Z"><w:r><w:rPr><w:b/><w:sz w:val="24"/><w:szCs w:val="24"/></w:rPr><w:delText xml:space="preserve">ПОТРЕБИТЕЛЬ: </w:delText></w:r></w:del><w:del w:id="389" w:author="Ирина Александровна Соловьева" w:date="2022-10-11T15:35:54Z"><w:r><w:rPr><w:sz w:val="24"/><w:szCs w:val="24"/><w:u w:val="single"/></w:rPr><w:delText>ФЕДЕРАЛЬНОЕ ГОСУДАРСТВЕННОЕ</w:delText></w:r></w:del><w:del w:id="390" w:author="Ирина Александровна Соловьева" w:date="2022-10-11T15:35:54Z"><w:r><w:rPr><w:spacing w:val="40"/><w:sz w:val="24"/><w:szCs w:val="24"/><w:u w:val="single"/></w:rPr><w:delText xml:space="preserve"> </w:delText></w:r></w:del><w:del w:id="391" w:author="Ирина Александровна Соловьева" w:date="2022-10-11T15:35:54Z"><w:r><w:rPr><w:sz w:val="24"/><w:szCs w:val="24"/><w:u w:val="single"/></w:rPr><w:delText>БЮДЖЕТНОЕ УЧРЕЖДЕНИЕ</w:delText></w:r></w:del><w:del w:id="392" w:author="Ирина Александровна Соловьева" w:date="2022-10-11T15:35:54Z"><w:r><w:rPr><w:sz w:val="24"/><w:szCs w:val="24"/></w:rPr><w:delText xml:space="preserve"> </w:delText></w:r></w:del><w:del w:id="393" w:author="Ирина Александровна Соловьева" w:date="2022-10-11T15:35:54Z"><w:r><w:rPr><w:sz w:val="24"/><w:szCs w:val="24"/><w:u w:val="single"/></w:rPr><w:delText>КУЛЬТУРЫ &quot;АГЕНТСТВО ПО</w:delText></w:r></w:del><w:del w:id="394" w:author="Ирина Александровна Соловьева" w:date="2022-10-11T15:35:54Z"><w:r><w:rPr><w:spacing w:val="40"/><w:sz w:val="24"/><w:szCs w:val="24"/><w:u w:val="single"/></w:rPr><w:delText xml:space="preserve"> </w:delText></w:r></w:del><w:del w:id="395" w:author="Ирина Александровна Соловьева" w:date="2022-10-11T15:35:54Z"><w:r><w:rPr><w:sz w:val="24"/><w:szCs w:val="24"/><w:u w:val="single"/></w:rPr><w:delText>УПРАВЛЕНИЮ И ИСПОЛЬЗОВАНИЮ</w:delText></w:r></w:del><w:del w:id="396" w:author="Ирина Александровна Соловьева" w:date="2022-10-11T15:35:54Z"><w:r><w:rPr><w:spacing w:val="40"/><w:sz w:val="24"/><w:szCs w:val="24"/><w:u w:val="single"/></w:rPr><w:delText xml:space="preserve"> </w:delText></w:r></w:del><w:del w:id="397" w:author="Ирина Александровна Соловьева" w:date="2022-10-11T15:35:54Z"><w:r><w:rPr><w:sz w:val="24"/><w:szCs w:val="24"/><w:u w:val="single"/></w:rPr><w:delText>ПАМЯТНИКОВ ИСТОРИИ И</w:delText></w:r></w:del><w:del w:id="398" w:author="Ирина Александровна Соловьева" w:date="2022-10-11T15:35:54Z"><w:r><w:rPr><w:sz w:val="24"/><w:szCs w:val="24"/></w:rPr><w:delText xml:space="preserve"> </w:delText></w:r></w:del><w:hyperlink r:id="rId2"><w:del w:id="399" w:author="Ирина Александровна Соловьева" w:date="2022-10-11T15:35:54Z"><w:r><w:rPr><w:spacing w:val="-2"/><w:sz w:val="24"/><w:szCs w:val="24"/><w:u w:val="single"/></w:rPr><w:delText>КУЛЬТУРЫ&quot;</w:delText></w:r></w:del></w:hyperlink></w:p><w:p><w:pPr><w:pStyle w:val="Normal"/><w:widowControl w:val="false"/><w:spacing w:before="1" w:after="0"/><w:ind w:right="57" w:hanging="0"/><w:jc w:val="both"/><w:rPr><w:szCs w:val="24"/><w:del w:id="424" w:author="Ирина Александровна Соловьева" w:date="2022-10-11T15:35:54Z"></w:del></w:rPr></w:pPr><w:del w:id="401" w:author="Ирина Александровна Соловьева" w:date="2022-10-11T15:35:54Z"><w:r><w:rPr><w:szCs w:val="24"/></w:rPr><w:delText>Место</w:delText></w:r></w:del><w:del w:id="402" w:author="Ирина Александровна Соловьева" w:date="2022-10-11T15:35:54Z"><w:r><w:rPr><w:spacing w:val="-2"/><w:szCs w:val="24"/></w:rPr><w:delText xml:space="preserve"> </w:delText></w:r></w:del><w:del w:id="403" w:author="Ирина Александровна Соловьева" w:date="2022-10-11T15:35:54Z"><w:r><w:rPr><w:szCs w:val="24"/></w:rPr><w:delText>нахождения:</w:delText></w:r></w:del><w:del w:id="404" w:author="Ирина Александровна Соловьева" w:date="2022-10-11T15:35:54Z"><w:r><w:rPr><w:spacing w:val="-3"/><w:szCs w:val="24"/></w:rPr><w:delText xml:space="preserve"> </w:delText></w:r></w:del><w:del w:id="405" w:author="Ирина Александровна Соловьева" w:date="2022-10-11T15:35:54Z"><w:r><w:rPr><w:szCs w:val="24"/><w:u w:val="single"/></w:rPr><w:delText>125375</w:delText></w:r></w:del><w:del w:id="406" w:author="Ирина Александровна Соловьева" w:date="2022-10-11T15:35:54Z"><w:r><w:rPr><w:spacing w:val="-5"/><w:szCs w:val="24"/><w:u w:val="single"/></w:rPr><w:delText xml:space="preserve"> </w:delText></w:r></w:del><w:del w:id="407" w:author="Ирина Александровна Соловьева" w:date="2022-10-11T15:35:54Z"><w:r><w:rPr><w:szCs w:val="24"/><w:u w:val="single"/></w:rPr><w:delText>г.</w:delText></w:r></w:del><w:del w:id="408" w:author="Ирина Александровна Соловьева" w:date="2022-10-11T15:35:54Z"><w:r><w:rPr><w:spacing w:val="-2"/><w:szCs w:val="24"/><w:u w:val="single"/></w:rPr><w:delText xml:space="preserve"> </w:delText></w:r></w:del><w:del w:id="409" w:author="Ирина Александровна Соловьева" w:date="2022-10-11T15:35:54Z"><w:r><w:rPr><w:szCs w:val="24"/><w:u w:val="single"/></w:rPr><w:delText>Москва,</w:delText></w:r></w:del><w:del w:id="410" w:author="Ирина Александровна Соловьева" w:date="2022-10-11T15:35:54Z"><w:r><w:rPr><w:spacing w:val="-2"/><w:szCs w:val="24"/><w:u w:val="single"/></w:rPr><w:delText xml:space="preserve"> </w:delText></w:r></w:del><w:del w:id="411" w:author="Ирина Александровна Соловьева" w:date="2022-10-11T15:35:54Z"><w:r><w:rPr><w:szCs w:val="24"/><w:u w:val="single"/></w:rPr><w:delText>пер</w:delText></w:r></w:del><w:del w:id="412" w:author="Ирина Александровна Соловьева" w:date="2022-10-11T15:35:54Z"><w:r><w:rPr><w:spacing w:val="-5"/><w:szCs w:val="24"/><w:u w:val="single"/></w:rPr><w:delText xml:space="preserve"> </w:delText></w:r></w:del><w:del w:id="413" w:author="Ирина Александровна Соловьева" w:date="2022-10-11T15:35:54Z"><w:r><w:rPr><w:szCs w:val="24"/><w:u w:val="single"/></w:rPr><w:delText>Дегтярный,</w:delText></w:r></w:del><w:del w:id="414" w:author="Ирина Александровна Соловьева" w:date="2022-10-11T15:35:54Z"><w:r><w:rPr><w:spacing w:val="-5"/><w:szCs w:val="24"/><w:u w:val="single"/></w:rPr><w:delText xml:space="preserve"> </w:delText></w:r></w:del><w:del w:id="415" w:author="Ирина Александровна Соловьева" w:date="2022-10-11T15:35:54Z"><w:r><w:rPr><w:szCs w:val="24"/><w:u w:val="single"/></w:rPr><w:delText>д.</w:delText></w:r></w:del><w:del w:id="416" w:author="Ирина Александровна Соловьева" w:date="2022-10-11T15:35:54Z"><w:r><w:rPr><w:spacing w:val="-2"/><w:szCs w:val="24"/><w:u w:val="single"/></w:rPr><w:delText xml:space="preserve"> </w:delText></w:r></w:del><w:del w:id="417" w:author="Ирина Александровна Соловьева" w:date="2022-10-11T15:35:54Z"><w:r><w:rPr><w:szCs w:val="24"/><w:u w:val="single"/></w:rPr><w:delText>8,</w:delText></w:r></w:del><w:del w:id="418" w:author="Ирина Александровна Соловьева" w:date="2022-10-11T15:35:54Z"><w:r><w:rPr><w:spacing w:val="-4"/><w:szCs w:val="24"/><w:u w:val="single"/></w:rPr><w:delText xml:space="preserve"> </w:delText></w:r></w:del><w:del w:id="419" w:author="Ирина Александровна Соловьева" w:date="2022-10-11T15:35:54Z"><w:r><w:rPr><w:szCs w:val="24"/><w:u w:val="single"/></w:rPr><w:delText>стр.</w:delText></w:r></w:del><w:del w:id="420" w:author="Ирина Александровна Соловьева" w:date="2022-10-11T15:35:54Z"><w:r><w:rPr><w:spacing w:val="-2"/><w:szCs w:val="24"/><w:u w:val="single"/></w:rPr><w:delText xml:space="preserve"> </w:delText></w:r></w:del><w:del w:id="421" w:author="Ирина Александровна Соловьева" w:date="2022-10-11T15:35:54Z"><w:r><w:rPr><w:szCs w:val="24"/><w:u w:val="single"/></w:rPr><w:delText>3</w:delText></w:r></w:del><w:del w:id="422" w:author="Ирина Александровна Соловьева" w:date="2022-10-11T15:35:54Z"><w:r><w:rPr><w:szCs w:val="24"/></w:rPr><w:delText xml:space="preserve"> Почтовый адрес: </w:delText></w:r></w:del><w:del w:id="423" w:author="Ирина Александровна Соловьева" w:date="2022-10-11T15:35:54Z"><w:r><w:rPr><w:szCs w:val="24"/><w:u w:val="single"/></w:rPr><w:delText>125375 г. Москва, пер Дегтярный, д. 8, стр. 3</w:delText></w:r></w:del></w:p><w:p><w:pPr><w:pStyle w:val="Normal"/><w:widowControl w:val="false"/><w:ind w:right="113" w:hanging="0"/><w:jc w:val="both"/><w:rPr><w:szCs w:val="24"/><w:del w:id="446" w:author="Ирина Александровна Соловьева" w:date="2022-10-11T15:35:54Z"></w:del></w:rPr></w:pPr><w:del w:id="425" w:author="Ирина Александровна Соловьева" w:date="2022-10-11T15:35:54Z"><w:r><w:rPr><w:szCs w:val="24"/></w:rPr><w:delText>Банковские</w:delText></w:r></w:del><w:del w:id="426" w:author="Ирина Александровна Соловьева" w:date="2022-10-11T15:35:54Z"><w:r><w:rPr><w:spacing w:val="-5"/><w:szCs w:val="24"/></w:rPr><w:delText xml:space="preserve"> </w:delText></w:r></w:del><w:del w:id="427" w:author="Ирина Александровна Соловьева" w:date="2022-10-11T15:35:54Z"><w:r><w:rPr><w:szCs w:val="24"/></w:rPr><w:delText>реквизиты:</w:delText></w:r></w:del><w:del w:id="428" w:author="Ирина Александровна Соловьева" w:date="2022-10-11T15:35:54Z"><w:r><w:rPr><w:spacing w:val="-7"/><w:szCs w:val="24"/></w:rPr><w:delText xml:space="preserve"> </w:delText></w:r></w:del><w:del w:id="429" w:author="Ирина Александровна Соловьева" w:date="2022-10-11T15:35:54Z"><w:r><w:rPr><w:szCs w:val="24"/></w:rPr><w:delText>Расчетный</w:delText></w:r></w:del><w:del w:id="430" w:author="Ирина Александровна Соловьева" w:date="2022-10-11T15:35:54Z"><w:r><w:rPr><w:spacing w:val="-4"/><w:szCs w:val="24"/></w:rPr><w:delText xml:space="preserve"> </w:delText></w:r></w:del><w:del w:id="431" w:author="Ирина Александровна Соловьева" w:date="2022-10-11T15:35:54Z"><w:r><w:rPr><w:szCs w:val="24"/></w:rPr><w:delText>счет</w:delText></w:r></w:del><w:del w:id="432" w:author="Ирина Александровна Соловьева" w:date="2022-10-11T15:35:54Z"><w:r><w:rPr><w:spacing w:val="-4"/><w:szCs w:val="24"/></w:rPr><w:delText xml:space="preserve"> </w:delText></w:r></w:del><w:del w:id="433" w:author="Ирина Александровна Соловьева" w:date="2022-10-11T15:35:54Z"><w:r><w:rPr><w:szCs w:val="24"/><w:u w:val="single"/></w:rPr><w:delText>40102810545370000003</w:delText></w:r></w:del><w:del w:id="434" w:author="Ирина Александровна Соловьева" w:date="2022-10-11T15:35:54Z"><w:r><w:rPr><w:spacing w:val="-6"/><w:szCs w:val="24"/></w:rPr><w:delText xml:space="preserve"> </w:delText></w:r></w:del><w:del w:id="435" w:author="Ирина Александровна Соловьева" w:date="2022-10-11T15:35:54Z"><w:r><w:rPr><w:szCs w:val="24"/></w:rPr><w:delText>БИК</w:delText></w:r></w:del><w:del w:id="436" w:author="Ирина Александровна Соловьева" w:date="2022-10-11T15:35:54Z"><w:r><w:rPr><w:spacing w:val="-5"/><w:szCs w:val="24"/></w:rPr><w:delText xml:space="preserve"> </w:delText></w:r></w:del><w:del w:id="437" w:author="Ирина Александровна Соловьева" w:date="2022-10-11T15:35:54Z"><w:r><w:rPr><w:szCs w:val="24"/><w:u w:val="single"/></w:rPr><w:delText>004525988</w:delText></w:r></w:del><w:del w:id="438" w:author="Ирина Александровна Соловьева" w:date="2022-10-11T15:35:54Z"><w:r><w:rPr><w:szCs w:val="24"/></w:rPr><w:delText xml:space="preserve"> в </w:delText></w:r></w:del><w:del w:id="439" w:author="Ирина Александровна Соловьева" w:date="2022-10-11T15:35:54Z"><w:r><w:rPr><w:szCs w:val="24"/><w:u w:val="single"/></w:rPr><w:delText>ГУ БАНКА</w:delText></w:r></w:del><w:del w:id="440" w:author="Ирина Александровна Соловьева" w:date="2022-10-11T15:35:54Z"><w:r><w:rPr><w:spacing w:val="80"/><w:szCs w:val="24"/><w:u w:val="single"/></w:rPr><w:delText xml:space="preserve"> </w:delText></w:r></w:del><w:del w:id="441" w:author="Ирина Александровна Соловьева" w:date="2022-10-11T15:35:54Z"><w:r><w:rPr><w:szCs w:val="24"/><w:u w:val="single"/></w:rPr><w:delText>РОССИИ ПО ЦФО/УФК</w:delText></w:r></w:del><w:del w:id="442" w:author="Ирина Александровна Соловьева" w:date="2022-10-11T15:35:54Z"><w:r><w:rPr><w:spacing w:val="40"/><w:szCs w:val="24"/><w:u w:val="single"/></w:rPr><w:delText xml:space="preserve"> </w:delText></w:r></w:del><w:del w:id="443" w:author="Ирина Александровна Соловьева" w:date="2022-10-11T15:35:54Z"><w:r><w:rPr><w:szCs w:val="24"/><w:u w:val="single"/></w:rPr><w:delText>ПО Г.МОСКВЕ</w:delText></w:r></w:del><w:del w:id="444" w:author="Ирина Александровна Соловьева" w:date="2022-10-11T15:35:54Z"><w:r><w:rPr><w:spacing w:val="40"/><w:szCs w:val="24"/><w:u w:val="single"/></w:rPr><w:delText xml:space="preserve"> </w:delText></w:r></w:del><w:del w:id="445" w:author="Ирина Александровна Соловьева" w:date="2022-10-11T15:35:54Z"><w:r><w:rPr><w:szCs w:val="24"/><w:u w:val="single"/></w:rPr><w:delText>г.Москва</w:delText></w:r></w:del></w:p><w:p><w:pPr><w:pStyle w:val="Normal"/><w:widowControl w:val="false"/><w:spacing w:lineRule="exact" w:line="241"/><w:jc w:val="both"/><w:rPr><w:szCs w:val="24"/><w:del w:id="450" w:author="Ирина Александровна Соловьева" w:date="2022-10-11T15:35:54Z"></w:del></w:rPr></w:pPr><w:del w:id="447" w:author="Ирина Александровна Соловьева" w:date="2022-10-11T15:35:54Z"><w:r><w:rPr><w:szCs w:val="24"/></w:rPr><w:delText>Кор./счет</w:delText></w:r></w:del><w:del w:id="448" w:author="Ирина Александровна Соловьева" w:date="2022-10-11T15:35:54Z"><w:r><w:rPr><w:spacing w:val="-4"/><w:szCs w:val="24"/></w:rPr><w:delText xml:space="preserve"> </w:delText></w:r></w:del><w:del w:id="449" w:author="Ирина Александровна Соловьева" w:date="2022-10-11T15:35:54Z"><w:r><w:rPr><w:spacing w:val="-2"/><w:szCs w:val="24"/><w:u w:val="single"/></w:rPr><w:delText>03214643000000017300</w:delText></w:r></w:del></w:p><w:p><w:pPr><w:pStyle w:val="Normal"/><w:widowControl w:val="false"/><w:tabs><w:tab w:val="clear" w:pos="708"/><w:tab w:val="left" w:pos="2010" w:leader="none"/><w:tab w:val="left" w:pos="3662" w:leader="none"/></w:tabs><w:jc w:val="both"/><w:rPr><w:szCs w:val="24"/><w:del w:id="462" w:author="Ирина Александровна Соловьева" w:date="2022-10-11T15:35:54Z"></w:del></w:rPr></w:pPr><w:del w:id="451" w:author="Ирина Александровна Соловьева" w:date="2022-10-11T15:35:54Z"><w:r><w:rPr><w:szCs w:val="24"/></w:rPr><w:delText>ИНН</w:delText></w:r></w:del><w:del w:id="452" w:author="Ирина Александровна Соловьева" w:date="2022-10-11T15:35:54Z"><w:r><w:rPr><w:spacing w:val="-5"/><w:szCs w:val="24"/></w:rPr><w:delText xml:space="preserve"> </w:delText></w:r></w:del><w:del w:id="453" w:author="Ирина Александровна Соловьева" w:date="2022-10-11T15:35:54Z"><w:r><w:rPr><w:spacing w:val="-2"/><w:szCs w:val="24"/><w:u w:val="single"/></w:rPr><w:delText>7705395248</w:delText></w:r></w:del><w:del w:id="454" w:author="Ирина Александровна Соловьева" w:date="2022-10-11T15:35:54Z"><w:r><w:rPr><w:szCs w:val="24"/></w:rPr><w:tab/><w:delText>КПП</w:delText></w:r></w:del><w:del w:id="455" w:author="Ирина Александровна Соловьева" w:date="2022-10-11T15:35:54Z"><w:r><w:rPr><w:spacing w:val="-3"/><w:szCs w:val="24"/></w:rPr><w:delText xml:space="preserve"> </w:delText></w:r></w:del><w:del w:id="456" w:author="Ирина Александровна Соловьева" w:date="2022-10-11T15:35:54Z"><w:r><w:rPr><w:spacing w:val="-2"/><w:szCs w:val="24"/><w:u w:val="single"/></w:rPr><w:delText>771001001</w:delText></w:r></w:del><w:del w:id="457" w:author="Ирина Александровна Соловьева" w:date="2022-10-11T15:35:54Z"><w:r><w:rPr><w:szCs w:val="24"/></w:rPr><w:tab/><w:delText>Код</w:delText></w:r></w:del><w:del w:id="458" w:author="Ирина Александровна Соловьева" w:date="2022-10-11T15:35:54Z"><w:r><w:rPr><w:spacing w:val="-6"/><w:szCs w:val="24"/></w:rPr><w:delText xml:space="preserve"> </w:delText></w:r></w:del><w:del w:id="459" w:author="Ирина Александровна Соловьева" w:date="2022-10-11T15:35:54Z"><w:r><w:rPr><w:szCs w:val="24"/></w:rPr><w:delText>ОКВЭД</w:delText></w:r></w:del><w:del w:id="460" w:author="Ирина Александровна Соловьева" w:date="2022-10-11T15:35:54Z"><w:r><w:rPr><w:spacing w:val="-4"/><w:szCs w:val="24"/></w:rPr><w:delText xml:space="preserve"> </w:delText></w:r></w:del><w:del w:id="461" w:author="Ирина Александровна Соловьева" w:date="2022-10-11T15:35:54Z"><w:r><w:rPr><w:spacing w:val="-2"/><w:szCs w:val="24"/><w:u w:val="single"/></w:rPr><w:delText>91.03</w:delText></w:r></w:del></w:p><w:p><w:pPr><w:pStyle w:val="Normal"/><w:widowControl w:val="false"/><w:spacing w:before="1" w:after="0"/><w:jc w:val="both"/><w:rPr><w:szCs w:val="24"/><w:del w:id="466" w:author="Ирина Александровна Соловьева" w:date="2022-10-11T15:35:54Z"></w:del></w:rPr></w:pPr><w:del w:id="463" w:author="Ирина Александровна Соловьева" w:date="2022-10-11T15:35:54Z"><w:r><w:rPr><w:szCs w:val="24"/></w:rPr><w:delText>Телефон:</w:delText></w:r></w:del><w:del w:id="464" w:author="Ирина Александровна Соловьева" w:date="2022-10-11T15:35:54Z"><w:r><w:rPr><w:spacing w:val="-4"/><w:szCs w:val="24"/></w:rPr><w:delText xml:space="preserve"> </w:delText></w:r></w:del><w:del w:id="465" w:author="Ирина Александровна Соловьева" w:date="2022-10-11T15:35:54Z"><w:r><w:rPr><w:spacing w:val="-2"/><w:szCs w:val="24"/></w:rPr><w:delText>4997052000</w:delText></w:r></w:del></w:p><w:p><w:pPr><w:pStyle w:val="Normal"/><w:widowControl w:val="false"/><w:spacing w:before="93" w:after="0"/><w:ind w:right="469" w:hanging="0"/><w:jc w:val="both"/><w:rPr><w:szCs w:val="24"/><w:del w:id="486" w:author="Ирина Александровна Соловьева" w:date="2022-10-11T15:35:54Z"></w:del></w:rPr></w:pPr><w:del w:id="467" w:author="Ирина Александровна Соловьева" w:date="2022-10-11T15:35:54Z"><w:r><w:rPr><w:szCs w:val="24"/></w:rPr><w:delText>Для</w:delText></w:r></w:del><w:del w:id="468" w:author="Ирина Александровна Соловьева" w:date="2022-10-11T15:35:54Z"><w:r><w:rPr><w:spacing w:val="-4"/><w:szCs w:val="24"/></w:rPr><w:delText xml:space="preserve"> </w:delText></w:r></w:del><w:del w:id="469" w:author="Ирина Александровна Соловьева" w:date="2022-10-11T15:35:54Z"><w:r><w:rPr><w:szCs w:val="24"/></w:rPr><w:delText>направления</w:delText></w:r></w:del><w:del w:id="470" w:author="Ирина Александровна Соловьева" w:date="2022-10-11T15:35:54Z"><w:r><w:rPr><w:spacing w:val="-5"/><w:szCs w:val="24"/></w:rPr><w:delText xml:space="preserve"> </w:delText></w:r></w:del><w:del w:id="471" w:author="Ирина Александровна Соловьева" w:date="2022-10-11T15:35:54Z"><w:r><w:rPr><w:szCs w:val="24"/></w:rPr><w:delText>уведомления</w:delText></w:r></w:del><w:del w:id="472" w:author="Ирина Александровна Соловьева" w:date="2022-10-11T15:35:54Z"><w:r><w:rPr><w:spacing w:val="-5"/><w:szCs w:val="24"/></w:rPr><w:delText xml:space="preserve"> </w:delText></w:r></w:del><w:del w:id="473" w:author="Ирина Александровна Соловьева" w:date="2022-10-11T15:35:54Z"><w:r><w:rPr><w:szCs w:val="24"/></w:rPr><w:delText>о</w:delText></w:r></w:del><w:del w:id="474" w:author="Ирина Александровна Соловьева" w:date="2022-10-11T15:35:54Z"><w:r><w:rPr><w:spacing w:val="-3"/><w:szCs w:val="24"/></w:rPr><w:delText xml:space="preserve"> </w:delText></w:r></w:del><w:del w:id="475" w:author="Ирина Александровна Соловьева" w:date="2022-10-11T15:35:54Z"><w:r><w:rPr><w:szCs w:val="24"/></w:rPr><w:delText>введении</w:delText></w:r></w:del><w:del w:id="476" w:author="Ирина Александровна Соловьева" w:date="2022-10-11T15:35:54Z"><w:r><w:rPr><w:spacing w:val="-6"/><w:szCs w:val="24"/></w:rPr><w:delText xml:space="preserve"> </w:delText></w:r></w:del><w:del w:id="477" w:author="Ирина Александровна Соловьева" w:date="2022-10-11T15:35:54Z"><w:r><w:rPr><w:szCs w:val="24"/></w:rPr><w:delText>ограничения</w:delText></w:r></w:del><w:del w:id="478" w:author="Ирина Александровна Соловьева" w:date="2022-10-11T15:35:54Z"><w:r><w:rPr><w:spacing w:val="-4"/><w:szCs w:val="24"/></w:rPr><w:delText xml:space="preserve"> </w:delText></w:r></w:del><w:del w:id="479" w:author="Ирина Александровна Соловьева" w:date="2022-10-11T15:35:54Z"><w:r><w:rPr><w:szCs w:val="24"/></w:rPr><w:delText>режима</w:delText></w:r></w:del><w:del w:id="480" w:author="Ирина Александровна Соловьева" w:date="2022-10-11T15:35:54Z"><w:r><w:rPr><w:spacing w:val="-3"/><w:szCs w:val="24"/></w:rPr><w:delText xml:space="preserve"> </w:delText></w:r></w:del><w:del w:id="481" w:author="Ирина Александровна Соловьева" w:date="2022-10-11T15:35:54Z"><w:r><w:rPr><w:szCs w:val="24"/></w:rPr><w:delText>потребления</w:delText></w:r></w:del><w:del w:id="482" w:author="Ирина Александровна Соловьева" w:date="2022-10-11T15:35:54Z"><w:r><w:rPr><w:spacing w:val="-5"/><w:szCs w:val="24"/></w:rPr><w:delText xml:space="preserve"> </w:delText></w:r></w:del><w:del w:id="483" w:author="Ирина Александровна Соловьева" w:date="2022-10-11T15:35:54Z"><w:r><w:rPr><w:szCs w:val="24"/></w:rPr><w:delText>электрической</w:delText></w:r></w:del><w:del w:id="484" w:author="Ирина Александровна Соловьева" w:date="2022-10-11T15:35:54Z"><w:r><w:rPr><w:spacing w:val="-3"/><w:szCs w:val="24"/></w:rPr><w:delText xml:space="preserve"> </w:delText></w:r></w:del><w:del w:id="485" w:author="Ирина Александровна Соловьева" w:date="2022-10-11T15:35:54Z"><w:r><w:rPr><w:szCs w:val="24"/></w:rPr><w:delText>энергии: мобильный телефон: +79265241244;</w:delText></w:r></w:del></w:p><w:p><w:pPr><w:pStyle w:val="124"/><w:widowControl w:val="false"/><w:ind w:hanging="0"/><w:rPr><w:spacing w:val="-2"/></w:rPr></w:pPr><w:del w:id="487" w:author="Ирина Александровна Соловьева" w:date="2022-10-11T15:35:54Z"><w:r><w:rPr><w:sz w:val="24"/><w:szCs w:val="24"/></w:rPr><w:delText>адрес</w:delText></w:r></w:del><w:del w:id="488" w:author="Ирина Александровна Соловьева" w:date="2022-10-11T15:35:54Z"><w:r><w:rPr><w:spacing w:val="-7"/><w:sz w:val="24"/><w:szCs w:val="24"/></w:rPr><w:delText xml:space="preserve"> </w:delText></w:r></w:del><w:del w:id="489" w:author="Ирина Александровна Соловьева" w:date="2022-10-11T15:35:54Z"><w:r><w:rPr><w:sz w:val="24"/><w:szCs w:val="24"/></w:rPr><w:delText>электронной</w:delText></w:r></w:del><w:del w:id="490" w:author="Ирина Александровна Соловьева" w:date="2022-10-11T15:35:54Z"><w:r><w:rPr><w:spacing w:val="-5"/><w:sz w:val="24"/><w:szCs w:val="24"/></w:rPr><w:delText xml:space="preserve"> </w:delText></w:r></w:del><w:del w:id="491" w:author="Ирина Александровна Соловьева" w:date="2022-10-11T15:35:54Z"><w:r><w:rPr><w:sz w:val="24"/><w:szCs w:val="24"/></w:rPr><w:delText>почты:</w:delText></w:r></w:del><w:del w:id="492" w:author="Ирина Александровна Соловьева" w:date="2022-10-11T15:35:54Z"><w:r><w:rPr><w:spacing w:val="-6"/><w:sz w:val="24"/><w:szCs w:val="24"/></w:rPr><w:delText xml:space="preserve"> </w:delText></w:r></w:del><w:hyperlink r:id="rId3"><w:del w:id="493" w:author="Ирина Александровна Соловьева" w:date="2022-10-11T15:35:54Z"><w:r><w:rPr><w:spacing w:val="-2"/><w:sz w:val="24"/><w:szCs w:val="24"/><w:u w:val="single"/></w:rPr><w:delText>info@auipik.ru</w:delText></w:r></w:del></w:hyperlink><w:hyperlink r:id="rId4"><w:del w:id="494" w:author="Ирина Александровна Соловьева" w:date="2022-10-11T15:35:54Z"><w:r><w:rPr><w:spacing w:val="-2"/><w:sz w:val="24"/><w:szCs w:val="24"/></w:rPr><w:delText>.</w:delText></w:r></w:del></w:hyperlink></w:p></w:tc><w:tc><w:tcPr><w:tcW w:w="6519" w:type="dxa"/><w:tcBorders><w:top w:val="single" w:sz="4" w:space="0" w:color="000000"/><w:left w:val="single" w:sz="4" w:space="0" w:color="000000"/><w:bottom w:val="single" w:sz="4" w:space="0" w:color="000000"/><w:right w:val="single" w:sz="4" w:space="0" w:color="000000"/></w:tcBorders></w:tcPr><w:p><w:pPr><w:pStyle w:val="Normal"/><w:widowControl w:val="false"/><w:jc w:val="both"/><w:rPr><w:b/><w:b/><w:szCs w:val="24"/><w:del w:id="496" w:author="Ирина Александровна Соловьева" w:date="2022-10-11T15:35:54Z"></w:del></w:rPr></w:pPr><w:del w:id="495" w:author="Ирина Александровна Соловьева" w:date="2022-10-11T15:35:54Z"><w:r><w:rPr><w:b/></w:rPr><w:delText>ПОТРЕБИТЕЛЬ:</w:delText></w:r></w:del></w:p><w:p><w:pPr><w:pStyle w:val="Normal"/><w:widowControl w:val="false"/><w:jc w:val="both"/><w:rPr><w:szCs w:val="24"/><w:del w:id="498" w:author="Ирина Александровна Соловьева" w:date="2022-10-11T15:35:54Z"></w:del></w:rPr></w:pPr><w:del w:id="497" w:author="Ирина Александровна Соловьева" w:date="2022-10-11T15:35:54Z"><w:r><w:rPr><w:szCs w:val="24"/></w:rPr><w:delText>Федеральное государственное бюджетное учреждение культуры «Агентство по управлению и использованию памятников истории и культуры»</w:delText></w:r></w:del></w:p><w:p><w:pPr><w:pStyle w:val="Normal"/><w:widowControl w:val="false"/><w:jc w:val="both"/><w:rPr><w:szCs w:val="24"/><w:del w:id="500" w:author="Ирина Александровна Соловьева" w:date="2022-10-11T15:35:54Z"></w:del></w:rPr></w:pPr><w:del w:id="499" w:author="Ирина Александровна Соловьева" w:date="2022-10-11T15:35:54Z"><w:r><w:rPr><w:szCs w:val="24"/></w:rPr><w:delText>Юридический адрес: 125375, г. Москва, Дегтярный переулок, д. 8, стр. 3</w:delText></w:r></w:del></w:p><w:p><w:pPr><w:pStyle w:val="Normal"/><w:widowControl w:val="false"/><w:jc w:val="both"/><w:rPr><w:szCs w:val="24"/><w:del w:id="502" w:author="Ирина Александровна Соловьева" w:date="2022-10-11T15:35:54Z"></w:del></w:rPr></w:pPr><w:del w:id="501" w:author="Ирина Александровна Соловьева" w:date="2022-10-11T15:35:54Z"><w:r><w:rPr><w:szCs w:val="24"/></w:rPr><w:delText>ИНН/КПП 7705395248/771001001</w:delText></w:r></w:del></w:p><w:p><w:pPr><w:pStyle w:val="Normal"/><w:widowControl w:val="false"/><w:jc w:val="both"/><w:rPr><w:szCs w:val="24"/><w:del w:id="504" w:author="Ирина Александровна Соловьева" w:date="2022-10-11T15:35:54Z"></w:del></w:rPr></w:pPr><w:del w:id="503" w:author="Ирина Александровна Соловьева" w:date="2022-10-11T15:35:54Z"><w:r><w:rPr><w:szCs w:val="24"/></w:rPr><w:delText>УФК по г. Москве (ФГБУК АУИПИК, л/сч 20736Х72700)</w:delText></w:r></w:del></w:p><w:p><w:pPr><w:pStyle w:val="Normal"/><w:widowControl w:val="false"/><w:jc w:val="both"/><w:rPr><w:szCs w:val="24"/><w:del w:id="506" w:author="Ирина Александровна Соловьева" w:date="2022-10-11T15:35:54Z"></w:del></w:rPr></w:pPr><w:del w:id="505" w:author="Ирина Александровна Соловьева" w:date="2022-10-11T15:35:54Z"><w:r><w:rPr><w:szCs w:val="24"/></w:rPr><w:delText>БИК 004525988;</w:delText></w:r></w:del></w:p><w:p><w:pPr><w:pStyle w:val="Normal"/><w:widowControl w:val="false"/><w:jc w:val="both"/><w:rPr><w:szCs w:val="24"/><w:del w:id="508" w:author="Ирина Александровна Соловьева" w:date="2022-10-11T15:35:54Z"></w:del></w:rPr></w:pPr><w:del w:id="507" w:author="Ирина Александровна Соловьева" w:date="2022-10-11T15:35:54Z"><w:r><w:rPr><w:szCs w:val="24"/></w:rPr><w:delText>Наименование банка - УФК по г. Москве, г. Москва</w:delText></w:r></w:del></w:p><w:p><w:pPr><w:pStyle w:val="Normal"/><w:widowControl w:val="false"/><w:jc w:val="both"/><w:rPr><w:szCs w:val="24"/><w:del w:id="510" w:author="Ирина Александровна Соловьева" w:date="2022-10-11T15:35:54Z"></w:del></w:rPr></w:pPr><w:del w:id="509" w:author="Ирина Александровна Соловьева" w:date="2022-10-11T15:35:54Z"><w:r><w:rPr><w:szCs w:val="24"/></w:rPr><w:delText>Единый казначейский счет (кор.сч.)  40102810545370000003</w:delText></w:r></w:del></w:p><w:p><w:pPr><w:pStyle w:val="Normal"/><w:widowControl w:val="false"/><w:jc w:val="both"/><w:rPr><w:szCs w:val="24"/><w:del w:id="512" w:author="Ирина Александровна Соловьева" w:date="2022-10-11T15:35:54Z"></w:del></w:rPr></w:pPr><w:del w:id="511" w:author="Ирина Александровна Соловьева" w:date="2022-10-11T15:35:54Z"><w:r><w:rPr><w:szCs w:val="24"/></w:rPr><w:delText>Казначейский счет  03214643000000017300</w:delText></w:r></w:del></w:p><w:p><w:pPr><w:pStyle w:val="Normal"/><w:widowControl w:val="false"/><w:jc w:val="both"/><w:rPr><w:szCs w:val="24"/><w:del w:id="514" w:author="Ирина Александровна Соловьева" w:date="2022-10-11T15:35:54Z"></w:del></w:rPr></w:pPr><w:del w:id="513" w:author="Ирина Александровна Соловьева" w:date="2022-10-11T15:35:54Z"><w:r><w:rPr><w:szCs w:val="24"/></w:rPr><w:delText>ОКВЭД – 91.03</w:delText></w:r></w:del></w:p><w:p><w:pPr><w:pStyle w:val="Normal"/><w:widowControl w:val="false"/><w:jc w:val="both"/><w:rPr><w:szCs w:val="24"/><w:del w:id="516" w:author="Ирина Александровна Соловьева" w:date="2022-10-11T15:35:54Z"></w:del></w:rPr></w:pPr><w:del w:id="515" w:author="Ирина Александровна Соловьева" w:date="2022-10-11T15:35:54Z"><w:r><w:rPr><w:szCs w:val="24"/></w:rPr><w:delText>ОКПО – 54991174</w:delText></w:r></w:del></w:p><w:p><w:pPr><w:pStyle w:val="Normal"/><w:widowControl w:val="false"/><w:jc w:val="both"/><w:rPr><w:szCs w:val="24"/><w:del w:id="518" w:author="Ирина Александровна Соловьева" w:date="2022-10-11T15:35:54Z"></w:del></w:rPr></w:pPr><w:del w:id="517" w:author="Ирина Александровна Соловьева" w:date="2022-10-11T15:35:54Z"><w:r><w:rPr><w:szCs w:val="24"/></w:rPr><w:delText>ОГРН – 1027739550156</w:delText></w:r></w:del></w:p><w:p><w:pPr><w:pStyle w:val="Normal"/><w:widowControl w:val="false"/><w:jc w:val="both"/><w:rPr><w:szCs w:val="24"/><w:del w:id="520" w:author="Ирина Александровна Соловьева" w:date="2022-10-11T15:35:54Z"></w:del></w:rPr></w:pPr><w:del w:id="519" w:author="Ирина Александровна Соловьева" w:date="2022-10-11T15:35:54Z"><w:r><w:rPr><w:szCs w:val="24"/></w:rPr><w:delText>КОФК – 7309</w:delText></w:r></w:del></w:p><w:p><w:pPr><w:pStyle w:val="Normal"/><w:widowControl w:val="false"/><w:jc w:val="both"/><w:rPr><w:szCs w:val="24"/><w:del w:id="522" w:author="Ирина Александровна Соловьева" w:date="2022-10-11T15:35:54Z"></w:del></w:rPr></w:pPr><w:del w:id="521" w:author="Ирина Александровна Соловьева" w:date="2022-10-11T15:35:54Z"><w:r><w:rPr><w:szCs w:val="24"/></w:rPr><w:delText>ОКОПФ – 75103</w:delText></w:r></w:del></w:p><w:p><w:pPr><w:pStyle w:val="Normal"/><w:widowControl w:val="false"/><w:jc w:val="both"/><w:rPr><w:szCs w:val="24"/><w:del w:id="524" w:author="Ирина Александровна Соловьева" w:date="2022-10-11T15:35:54Z"></w:del></w:rPr></w:pPr><w:del w:id="523" w:author="Ирина Александровна Соловьева" w:date="2022-10-11T15:35:54Z"><w:r><w:rPr><w:szCs w:val="24"/></w:rPr><w:delText>ОКТМО – 45382000</w:delText></w:r></w:del></w:p><w:p><w:pPr><w:pStyle w:val="Normal"/><w:widowControl w:val="false"/><w:jc w:val="both"/><w:rPr><w:szCs w:val="24"/><w:del w:id="526" w:author="Ирина Александровна Соловьева" w:date="2022-10-11T15:35:54Z"></w:del></w:rPr></w:pPr><w:del w:id="525" w:author="Ирина Александровна Соловьева" w:date="2022-10-11T15:35:54Z"><w:r><w:rPr><w:szCs w:val="24"/></w:rPr><w:delText>ОКАТО – 45286585000</w:delText></w:r></w:del></w:p><w:p><w:pPr><w:pStyle w:val="Normal"/><w:widowControl w:val="false"/><w:jc w:val="both"/><w:rPr><w:szCs w:val="24"/><w:del w:id="528" w:author="Ирина Александровна Соловьева" w:date="2022-10-11T15:35:54Z"></w:del></w:rPr></w:pPr><w:del w:id="527" w:author="Ирина Александровна Соловьева" w:date="2022-10-11T15:35:54Z"><w:r><w:rPr><w:szCs w:val="24"/></w:rPr><w:delText>ОКФС – 12</w:delText></w:r></w:del></w:p><w:p><w:pPr><w:pStyle w:val="Normal"/><w:widowControl w:val="false"/><w:jc w:val="both"/><w:rPr><w:szCs w:val="24"/><w:lang w:val="en-US"/><w:del w:id="546" w:author="Ирина Александровна Соловьева" w:date="2022-10-11T15:35:54Z"></w:del></w:rPr></w:pPr><w:ins w:id="529" w:author="Руслан Романович Евсюков" w:date="2022-07-28T14:13:22Z"><w:del w:id="530" w:author="Ирина Александровна Соловьева" w:date="2022-10-11T15:35:54Z"><w:r><w:rPr><w:szCs w:val="24"/></w:rPr><w:delText>Т</w:delText></w:r></w:del></w:ins><w:del w:id="531" w:author="Руслан Романович Евсюков" w:date="2022-07-28T14:13:21Z"><w:r><w:rPr><w:szCs w:val="24"/></w:rPr><w:delText>т</w:delText></w:r></w:del><w:del w:id="532" w:author="Ирина Александровна Соловьева" w:date="2022-10-11T15:35:54Z"><w:r><w:rPr><w:szCs w:val="24"/></w:rPr><w:delText>ел</w:delText></w:r></w:del><w:del w:id="533" w:author="Ирина Александровна Соловьева" w:date="2022-10-11T15:35:54Z"><w:r><w:rPr><w:szCs w:val="24"/><w:lang w:val="en-US"/></w:rPr><w:delText>.</w:delText></w:r></w:del><w:ins w:id="534" w:author="Руслан Романович Евсюков" w:date="2022-07-28T14:13:26Z"><w:del w:id="535" w:author="Ирина Александровна Соловьева" w:date="2022-10-11T15:35:54Z"><w:r><w:rPr><w:szCs w:val="24"/><w:lang w:val="en-US"/></w:rPr><w:delText>:</w:delText></w:r></w:del></w:ins><w:del w:id="536" w:author="Ирина Александровна Соловьева" w:date="2022-10-11T15:35:54Z"><w:r><w:rPr><w:szCs w:val="24"/><w:lang w:val="en-US"/></w:rPr><w:delText xml:space="preserve"> </w:delText></w:r></w:del><w:ins w:id="537" w:author="Руслан Романович Евсюков" w:date="2022-07-28T14:15:55Z"><w:del w:id="538" w:author="Ирина Александровна Соловьева" w:date="2022-10-11T15:35:54Z"><w:r><w:rPr><w:szCs w:val="24"/><w:lang w:val="en-US"/></w:rPr><w:delText>8 (</w:delText></w:r></w:del></w:ins><w:del w:id="539" w:author="Ирина Александровна Соловьева" w:date="2022-10-11T15:35:54Z"><w:r><w:rPr><w:szCs w:val="24"/><w:lang w:val="en-US"/></w:rPr><w:delText>499</w:delText></w:r></w:del><w:ins w:id="540" w:author="Руслан Романович Евсюков" w:date="2022-07-28T14:16:01Z"><w:del w:id="541" w:author="Ирина Александровна Соловьева" w:date="2022-10-11T15:35:54Z"><w:r><w:rPr><w:szCs w:val="24"/><w:lang w:val="en-US"/></w:rPr><w:delText>)</w:delText></w:r></w:del></w:ins><w:del w:id="542" w:author="Руслан Романович Евсюков" w:date="2022-07-28T14:16:02Z"><w:r><w:rPr><w:szCs w:val="24"/><w:lang w:val="en-US"/></w:rPr><w:delText>-</w:delText></w:r></w:del><w:ins w:id="543" w:author="Руслан Романович Евсюков" w:date="2022-07-28T14:16:02Z"><w:del w:id="544" w:author="Ирина Александровна Соловьева" w:date="2022-10-11T15:35:54Z"><w:r><w:rPr><w:szCs w:val="24"/><w:lang w:val="en-US"/></w:rPr><w:delText xml:space="preserve"> </w:delText></w:r></w:del></w:ins><w:del w:id="545" w:author="Ирина Александровна Соловьева" w:date="2022-10-11T15:35:54Z"><w:r><w:rPr><w:szCs w:val="24"/><w:lang w:val="en-US"/></w:rPr><w:delText>705-20-00</w:delText></w:r></w:del></w:p><w:p><w:pPr><w:pStyle w:val="Normal"/><w:widowControl w:val="false"/><w:suppressAutoHyphens w:val="true"/><w:bidi w:val="0"/><w:spacing w:before="0" w:after="0"/><w:jc w:val="both"/><w:rPr><w:szCs w:val="24"/><w:lang w:val="en-US"/><w:del w:id="549" w:author="Ирина Александровна Соловьева" w:date="2022-10-11T15:35:54Z"></w:del></w:rPr></w:pPr><w:del w:id="547" w:author="Ирина Александровна Соловьева" w:date="2022-10-11T15:35:54Z"><w:r><w:rPr><w:szCs w:val="24"/><w:lang w:val="en-US"/></w:rPr><w:delText xml:space="preserve">e-mail: </w:delText></w:r></w:del><w:hyperlink r:id="rId5"><w:del w:id="548" w:author="Ирина Александровна Соловьева" w:date="2022-10-11T15:35:54Z"><w:r><w:rPr><w:szCs w:val="24"/><w:lang w:val="en-US"/></w:rPr><w:delText>info@auipik.ru</w:delText></w:r></w:del></w:hyperlink></w:p><w:p><w:pPr><w:pStyle w:val="Normal"/><w:widowControl w:val="false"/><w:suppressAutoHyphens w:val="true"/><w:bidi w:val="0"/><w:spacing w:before="0" w:after="0"/><w:jc w:val="both"/><w:rPr><w:szCs w:val="24"/><w:lang w:val="en-US"/><w:del w:id="551" w:author="Ирина Александровна Соловьева" w:date="2022-10-11T15:35:54Z"></w:del></w:rPr></w:pPr><w:del w:id="550" w:author="Ирина Александровна Соловьева" w:date="2022-10-11T15:35:54Z"><w:r><w:rPr><w:szCs w:val="24"/></w:rPr><w:delText>Для направления уведомления о введении ограничения режима потребления электрической энергии:</w:delText></w:r></w:del></w:p><w:p><w:pPr><w:pStyle w:val="Normal"/><w:widowControl w:val="false"/><w:suppressAutoHyphens w:val="true"/><w:bidi w:val="0"/><w:spacing w:before="0" w:after="0"/><w:jc w:val="both"/><w:rPr><w:szCs w:val="24"/><w:lang w:val="en-US"/><w:del w:id="553" w:author="Ирина Александровна Соловьева" w:date="2022-10-11T15:35:54Z"></w:del></w:rPr></w:pPr><w:del w:id="552" w:author="Ирина Александровна Соловьева" w:date="2022-10-11T15:35:54Z"><w:r><w:rPr><w:szCs w:val="24"/></w:rPr><w:delText>мобильный телефон: +7 926 524 12 44;</w:delText></w:r></w:del></w:p><w:p><w:pPr><w:pStyle w:val="Normal"/><w:widowControl w:val="false"/><w:suppressAutoHyphens w:val="true"/><w:bidi w:val="0"/><w:spacing w:before="0" w:after="0"/><w:jc w:val="both"/><w:rPr><w:szCs w:val="24"/><w:lang w:val="en-US"/><w:ins w:id="564" w:author="Руслан Романович Евсюков" w:date="2022-07-28T14:26:02Z"></w:ins></w:rPr></w:pPr><w:del w:id="554" w:author="Ирина Александровна Соловьева" w:date="2022-10-11T15:35:54Z"><w:r><w:rPr><w:szCs w:val="24"/></w:rPr><w:delText>адрес</w:delText></w:r></w:del><w:del w:id="555" w:author="Ирина Александровна Соловьева" w:date="2022-10-11T15:35:54Z"><w:r><w:rPr><w:spacing w:val="-7"/><w:szCs w:val="24"/></w:rPr><w:delText xml:space="preserve"> </w:delText></w:r></w:del><w:del w:id="556" w:author="Ирина Александровна Соловьева" w:date="2022-10-11T15:35:54Z"><w:r><w:rPr><w:szCs w:val="24"/></w:rPr><w:delText>электронной</w:delText></w:r></w:del><w:del w:id="557" w:author="Ирина Александровна Соловьева" w:date="2022-10-11T15:35:54Z"><w:r><w:rPr><w:spacing w:val="-5"/><w:szCs w:val="24"/></w:rPr><w:delText xml:space="preserve"> </w:delText></w:r></w:del><w:del w:id="558" w:author="Ирина Александровна Соловьева" w:date="2022-10-11T15:35:54Z"><w:r><w:rPr><w:szCs w:val="24"/></w:rPr><w:delText>почты: e</w:delText></w:r></w:del><w:del w:id="559" w:author="Ирина Александровна Соловьева" w:date="2022-10-11T15:35:54Z"><w:r><w:rPr><w:szCs w:val="24"/><w:lang w:val="en-US"/></w:rPr><w:delText>ksp</w:delText></w:r></w:del><w:del w:id="560" w:author="Ирина Александровна Соловьева" w:date="2022-10-11T15:35:54Z"><w:r><w:rPr><w:szCs w:val="24"/></w:rPr><w:delText>luatat</w:delText></w:r></w:del><w:del w:id="561" w:author="Ирина Александровна Соловьева" w:date="2022-10-11T15:35:54Z"><w:r><w:rPr><w:szCs w:val="24"/><w:lang w:val="en-US"/></w:rPr><w:delText>s</w:delText></w:r></w:del><w:del w:id="562" w:author="Ирина Александровна Соловьева" w:date="2022-10-11T15:35:54Z"><w:r><w:rPr><w:szCs w:val="24"/></w:rPr><w:delText xml:space="preserve">iya@auipik.ru; </w:delText></w:r></w:del><w:hyperlink r:id="rId6"><w:del w:id="563" w:author="Ирина Александровна Соловьева" w:date="2022-10-11T15:35:54Z"><w:r><w:rPr><w:color w:val="000000"/><w:szCs w:val="24"/></w:rPr><w:delText>info@auipik.ru</w:delText></w:r></w:del></w:hyperlink></w:p><w:p><w:pPr><w:pStyle w:val="Normal"/><w:widowControl w:val="false"/><w:tabs><w:tab w:val="clear" w:pos="708"/><w:tab w:val="left" w:pos="709" w:leader="none"/><w:tab w:val="left" w:pos="1418" w:leader="none"/></w:tabs><w:jc w:val="both"/><w:rPr><w:szCs w:val="24"/></w:rPr></w:pPr><w:r><w:rPr><w:szCs w:val="24"/></w:rPr></w:r></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566" w:author="Ирина Александровна Соловьева" w:date="2022-10-11T15:35:54Z"></w:del></w:rPr></w:pPr><w:del w:id="565" w:author="Ирина Александровна Соловьева" w:date="2022-10-11T15:35:54Z"><w:r><w:rPr></w:rPr><w:delText>В редакции</w:delText></w:r></w:del></w:p><w:p><w:pPr><w:pStyle w:val="TextBodyIndent1"/><w:widowControl w:val="false"/><w:tabs><w:tab w:val="clear" w:pos="708"/><w:tab w:val="left" w:pos="0" w:leader="none"/><w:tab w:val="left" w:pos="175" w:leader="none"/></w:tabs><w:spacing w:before="0" w:after="0"/><w:ind w:left="0" w:hanging="0"/><w:jc w:val="both"/><w:rPr><w:del w:id="568" w:author="Ирина Александровна Соловьева" w:date="2022-10-11T15:35:54Z"></w:del></w:rPr></w:pPr><w:del w:id="567" w:author="Ирина Александровна Соловьева" w:date="2022-10-11T15:35:54Z"><w:r><w:rPr></w:rPr><w:delText>Потребителя</w:delText></w:r></w:del></w:p><w:p><w:pPr><w:pStyle w:val="TextBodyIndent1"/><w:widowControl w:val="false"/><w:tabs><w:tab w:val="clear" w:pos="708"/><w:tab w:val="left" w:pos="0" w:leader="none"/><w:tab w:val="left" w:pos="175" w:leader="none"/></w:tabs><w:spacing w:before="0" w:after="0"/><w:ind w:left="0" w:hanging="0"/><w:jc w:val="both"/><w:rPr></w:rPr></w:pPr><w:r><w:rPr></w:rPr></w:r></w:p></w:tc></w:tr><w:tr><w:trPr><w:trHeight w:val="2247" w:hRule="atLeast"/></w:trPr><w:tc><w:tcPr><w:tcW w:w="2100" w:type="dxa"/><w:tcBorders><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del w:id="571" w:author="Ирина Александровна Соловьева" w:date="2022-10-11T15:43:51Z"></w:del></w:rPr></w:pPr><w:moveTo w:id="569" w:author="Руслан Романович Евсюков" w:date="2022-07-27T14:00:00Z"><w:del w:id="570" w:author="Ирина Александровна Соловьева" w:date="2022-10-11T15:43:51Z"><w:r><w:rPr></w:rPr><w:delText>Раздел 11</w:delText></w:r></w:del></w:moveTo></w:p><w:p><w:pPr><w:pStyle w:val="29"/><w:widowControl w:val="false"/><w:spacing w:lineRule="exact" w:line="240" w:before="0" w:after="0"/><w:ind w:hanging="0"/><w:jc w:val="center"/><w:rPr></w:rPr></w:pPr><w:ins w:id="572" w:author="Руслан Романович Евсюков" w:date="2022-07-27T14:08:00Z"><w:del w:id="573" w:author="Ирина Александровна Соловьева" w:date="2022-10-11T15:43:51Z"><w:r><w:rPr></w:rPr><w:delText>Подписи сторон</w:delText></w:r></w:del></w:ins></w:p></w:tc><w:tc><w:tcPr><w:tcW w:w="4671" w:type="dxa"/><w:tcBorders><w:left w:val="single" w:sz="4" w:space="0" w:color="000000"/><w:bottom w:val="single" w:sz="4" w:space="0" w:color="000000"/><w:right w:val="single" w:sz="4" w:space="0" w:color="000000"/></w:tcBorders></w:tcPr><w:p><w:pPr><w:pStyle w:val="Normal"/><w:widowControl w:val="false"/><w:jc w:val="center"/><w:rPr><w:b/><w:b/><w:del w:id="575" w:author="Ирина Александровна Соловьева" w:date="2022-10-11T15:43:51Z"></w:del></w:rPr></w:pPr><w:del w:id="574" w:author="Ирина Александровна Соловьева" w:date="2022-10-11T15:43:51Z"><w:r><w:rPr><w:b/></w:rPr><w:delText>Подписи сторон:</w:delText></w:r></w:del></w:p><w:p><w:pPr><w:pStyle w:val="Normal"/><w:widowControl w:val="false"/><w:rPr><w:del w:id="577" w:author="Ирина Александровна Соловьева" w:date="2022-10-11T15:43:51Z"></w:del></w:rPr></w:pPr><w:del w:id="576" w:author="Ирина Александровна Соловьева" w:date="2022-10-11T15:43:51Z"><w:r><w:rPr></w:rPr></w:r></w:del></w:p><w:p><w:pPr><w:pStyle w:val="Normal"/><w:widowControl w:val="false"/><w:rPr><w:b/><w:b/><w:bCs/><w:spacing w:val="-4"/><w:del w:id="581" w:author="Ирина Александровна Соловьева" w:date="2022-10-11T15:43:51Z"></w:del></w:rPr></w:pPr><w:del w:id="578" w:author="Ирина Александровна Соловьева" w:date="2022-10-11T15:43:51Z"><w:r><w:rPr><w:b/><w:bCs/><w:spacing w:val="-4"/></w:rPr><w:delText xml:space="preserve">ГАРАНТИРУЮЩИЙ    </w:delText></w:r></w:del><w:del w:id="579" w:author="Ирина Александровна Соловьева" w:date="2022-10-11T15:43:51Z"><w:r><w:rPr><w:b/><w:bCs/><w:spacing w:val="-4"/><w:szCs w:val="24"/></w:rPr><w:delText>П</w:delText></w:r></w:del><w:del w:id="580" w:author="Ирина Александровна Соловьева" w:date="2022-10-11T15:43:51Z"><w:r><w:rPr><w:b/><w:szCs w:val="24"/></w:rPr><w:delText>ОТРЕБИТЕЛЬ</w:delText></w:r></w:del></w:p><w:p><w:pPr><w:pStyle w:val="Normal"/><w:widowControl w:val="false"/><w:rPr><w:b/><w:b/><w:bCs/><w:spacing w:val="-4"/><w:del w:id="583" w:author="Ирина Александровна Соловьева" w:date="2022-10-11T15:43:51Z"></w:del></w:rPr></w:pPr><w:del w:id="582" w:author="Ирина Александровна Соловьева" w:date="2022-10-11T15:43:51Z"><w:r><w:rPr><w:b/><w:bCs/><w:spacing w:val="-4"/></w:rPr><w:delText>ПОСТАВЩИК</w:delText></w:r></w:del></w:p><w:p><w:pPr><w:pStyle w:val="Normal"/><w:widowControl w:val="false"/><w:rPr><w:b/><w:b/><w:sz w:val="23"/><w:szCs w:val="23"/><w:del w:id="585" w:author="Ирина Александровна Соловьева" w:date="2022-10-11T15:43:51Z"></w:del></w:rPr></w:pPr><w:del w:id="584" w:author="Ирина Александровна Соловьева" w:date="2022-10-11T15:43:51Z"><w:r><w:rPr><w:b/><w:sz w:val="23"/><w:szCs w:val="23"/></w:rPr></w:r></w:del></w:p><w:p><w:pPr><w:pStyle w:val="Normal"/><w:widowControl w:val="false"/><w:rPr><w:bCs/><w:del w:id="587" w:author="Ирина Александровна Соловьева" w:date="2022-10-11T15:43:51Z"></w:del></w:rPr></w:pPr><w:del w:id="586" w:author="Ирина Александровна Соловьева" w:date="2022-10-11T15:43:51Z"><w:r><w:rPr><w:bCs/></w:rPr><w:delText>___/Е.А. Почелинцева/  ___/А.В. Меньшов/</w:delText></w:r></w:del></w:p><w:p><w:pPr><w:pStyle w:val="Normal"/><w:widowControl w:val="false"/><w:rPr><w:bCs/><w:del w:id="589" w:author="Ирина Александровна Соловьева" w:date="2022-10-11T15:43:51Z"></w:del></w:rPr></w:pPr><w:del w:id="588" w:author="Ирина Александровна Соловьева" w:date="2022-10-11T15:43:51Z"><w:r><w:rPr></w:rPr><w:delText>м.п.                                       м.п.</w:delText></w:r></w:del></w:p><w:p><w:pPr><w:pStyle w:val="Normal"/><w:widowControl w:val="false"/><w:rPr><w:bCs/></w:rPr></w:pPr><w:r><w:rPr><w:bCs/></w:rPr></w:r></w:p></w:tc><w:tc><w:tcPr><w:tcW w:w="6519" w:type="dxa"/><w:tcBorders><w:left w:val="single" w:sz="4" w:space="0" w:color="000000"/><w:bottom w:val="single" w:sz="4" w:space="0" w:color="000000"/><w:right w:val="single" w:sz="4" w:space="0" w:color="000000"/></w:tcBorders></w:tcPr><w:p><w:pPr><w:pStyle w:val="129"/><w:widowControl w:val="false"/><w:tabs><w:tab w:val="clear" w:pos="708"/><w:tab w:val="left" w:pos="34" w:leader="none"/></w:tabs><w:spacing w:lineRule="auto" w:line="276"/><w:jc w:val="center"/><w:rPr><w:rFonts w:ascii="Times New Roman" w:hAnsi="Times New Roman" w:cs="Times New Roman"/><w:sz w:val="24"/><w:szCs w:val="24"/><w:lang w:eastAsia="ru-RU"/><w:del w:id="595" w:author="Ирина Александровна Соловьева" w:date="2022-10-11T15:43:51Z"></w:del></w:rPr></w:pPr><w:del w:id="590" w:author="Ирина Александровна Соловьева" w:date="2022-10-11T15:43:51Z"><w:r><w:rPr><w:rFonts w:cs="Times New Roman" w:ascii="Times New Roman" w:hAnsi="Times New Roman"/><w:b/><w:sz w:val="24"/><w:szCs w:val="24"/></w:rPr><w:delText xml:space="preserve">Подписи </w:delText></w:r></w:del><w:del w:id="591" w:author="Руслан Романович Евсюков" w:date="2022-07-27T14:02:00Z"><w:r><w:rPr><w:rFonts w:cs="Times New Roman" w:ascii="Times New Roman" w:hAnsi="Times New Roman"/><w:b/><w:sz w:val="24"/><w:szCs w:val="24"/></w:rPr><w:delText>с</w:delText></w:r></w:del><w:ins w:id="592" w:author="Руслан Романович Евсюков" w:date="2022-07-27T14:02:00Z"><w:del w:id="593" w:author="Ирина Александровна Соловьева" w:date="2022-10-11T15:43:51Z"><w:r><w:rPr><w:rFonts w:cs="Times New Roman" w:ascii="Times New Roman" w:hAnsi="Times New Roman"/><w:b/><w:sz w:val="24"/><w:szCs w:val="24"/></w:rPr><w:delText>С</w:delText></w:r></w:del></w:ins><w:del w:id="594" w:author="Ирина Александровна Соловьева" w:date="2022-10-11T15:43:51Z"><w:r><w:rPr><w:rFonts w:cs="Times New Roman" w:ascii="Times New Roman" w:hAnsi="Times New Roman"/><w:b/><w:sz w:val="24"/><w:szCs w:val="24"/></w:rPr><w:delText>торон:</w:delText></w:r></w:del></w:p><w:p><w:pPr><w:pStyle w:val="129"/><w:widowControl w:val="false"/><w:tabs><w:tab w:val="clear" w:pos="708"/><w:tab w:val="left" w:pos="34" w:leader="none"/></w:tabs><w:suppressAutoHyphens w:val="true"/><w:bidi w:val="0"/><w:spacing w:lineRule="auto" w:line="276" w:before="0" w:after="0"/><w:ind w:hanging="0"/><w:jc w:val="center"/><w:rPr><w:rFonts w:ascii="Times New Roman" w:hAnsi="Times New Roman" w:cs="Times New Roman"/><w:sz w:val="24"/><w:szCs w:val="24"/><w:lang w:eastAsia="ru-RU"/><w:del w:id="597" w:author="Ирина Александровна Соловьева" w:date="2022-10-11T15:43:51Z"></w:del></w:rPr></w:pPr><w:del w:id="596" w:author="Ирина Александровна Соловьева" w:date="2022-10-11T15:43:51Z"><w:r><w:rPr><w:rFonts w:cs="Times New Roman" w:ascii="Times New Roman" w:hAnsi="Times New Roman"/><w:sz w:val="24"/><w:szCs w:val="24"/><w:lang w:eastAsia="ru-RU"/></w:rPr></w:r></w:del></w:p><w:p><w:pPr><w:pStyle w:val="129"/><w:widowControl w:val="false"/><w:tabs><w:tab w:val="clear" w:pos="708"/><w:tab w:val="left" w:pos="34" w:leader="none"/></w:tabs><w:suppressAutoHyphens w:val="true"/><w:bidi w:val="0"/><w:spacing w:lineRule="auto" w:line="276" w:before="0" w:after="0"/><w:jc w:val="center"/><w:rPr><w:rFonts w:ascii="Times New Roman" w:hAnsi="Times New Roman" w:cs="Times New Roman"/><w:sz w:val="24"/><w:szCs w:val="24"/><w:lang w:eastAsia="ru-RU"/><w:del w:id="602" w:author="Ирина Александровна Соловьева" w:date="2022-10-11T15:43:51Z"></w:del></w:rPr></w:pPr><w:del w:id="598" w:author="Ирина Александровна Соловьева" w:date="2022-10-11T15:43:51Z"><w:r><w:rPr><w:b/><w:bCs/><w:spacing w:val="-4"/></w:rPr><w:delText xml:space="preserve">Гарантирующий                                        </w:delText></w:r></w:del><w:moveFrom w:id="599" w:author="Руслан Романович Евсюков" w:date="2022-07-28T13:57:53Z"><w:r><w:rPr><w:b/><w:bCs/><w:spacing w:val="-4"/><w:szCs w:val="24"/></w:rPr><w:t>ПОТРЕБИТЕЛЬ</w:t></w:r></w:moveFrom><w:ins w:id="600" w:author="Руслан Романович Евсюков" w:date="2022-07-28T13:57:53Z"><w:del w:id="601" w:author="Ирина Александровна Соловьева" w:date="2022-10-11T15:43:51Z"><w:r><w:rPr><w:b/><w:bCs/><w:spacing w:val="-4"/><w:szCs w:val="24"/></w:rPr><w:delText>Потребитель</w:delText></w:r></w:del></w:ins></w:p><w:p><w:pPr><w:pStyle w:val="129"/><w:widowControl w:val="false"/><w:suppressAutoHyphens w:val="true"/><w:bidi w:val="0"/><w:spacing w:before="0" w:after="0"/><w:jc w:val="left"/><w:rPr><w:b/><w:b/><w:bCs/><w:spacing w:val="-4"/><w:del w:id="604" w:author="Ирина Александровна Соловьева" w:date="2022-10-11T15:43:51Z"></w:del></w:rPr></w:pPr><w:del w:id="603" w:author="Ирина Александровна Соловьева" w:date="2022-10-11T15:43:51Z"><w:r><w:rPr><w:b/><w:bCs/><w:spacing w:val="-4"/></w:rPr><w:delText>Поставщик                                       Заместитель Руководителя</w:delText></w:r></w:del></w:p><w:p><w:pPr><w:pStyle w:val="129"/><w:widowControl w:val="false"/><w:suppressAutoHyphens w:val="true"/><w:bidi w:val="0"/><w:spacing w:before="0" w:after="0"/><w:jc w:val="left"/><w:rPr><w:b/><w:b/><w:bCs/><w:spacing w:val="-4"/><w:del w:id="606" w:author="Ирина Александровна Соловьева" w:date="2022-10-11T15:43:51Z"></w:del></w:rPr></w:pPr><w:del w:id="605" w:author="Ирина Александровна Соловьева" w:date="2022-10-11T15:43:51Z"><w:r><w:rPr><w:b/><w:sz w:val="24"/></w:rPr><w:delText>Начальник Хабаровского                  ФГБУК  АУИПИК</w:delText></w:r></w:del></w:p><w:p><w:pPr><w:pStyle w:val="129"/><w:widowControl w:val="false"/><w:suppressAutoHyphens w:val="true"/><w:bidi w:val="0"/><w:spacing w:before="0" w:after="0"/><w:jc w:val="left"/><w:rPr><w:b/><w:b/><w:bCs/><w:spacing w:val="-4"/><w:del w:id="608" w:author="Ирина Александровна Соловьева" w:date="2022-10-11T15:43:51Z"></w:del></w:rPr></w:pPr><w:del w:id="607" w:author="Ирина Александровна Соловьева" w:date="2022-10-11T15:43:51Z"><w:r><w:rPr><w:b/><w:sz w:val="24"/></w:rPr><w:delText>отделения  филиала ПАО</w:delText></w:r></w:del></w:p><w:p><w:pPr><w:pStyle w:val="129"/><w:widowControl w:val="false"/><w:suppressAutoHyphens w:val="true"/><w:bidi w:val="0"/><w:spacing w:before="0" w:after="0"/><w:jc w:val="left"/><w:rPr><w:b/><w:b/><w:bCs/><w:spacing w:val="-4"/><w:del w:id="610" w:author="Ирина Александровна Соловьева" w:date="2022-10-11T15:43:51Z"></w:del></w:rPr></w:pPr><w:del w:id="609" w:author="Ирина Александровна Соловьева" w:date="2022-10-11T15:43:51Z"><w:r><w:rPr><w:b/><w:sz w:val="24"/></w:rPr><w:delText>«ДЭК» - «Хабаровскэнергосбыт»</w:delText></w:r></w:del></w:p><w:p><w:pPr><w:pStyle w:val="129"/><w:widowControl w:val="false"/><w:suppressAutoHyphens w:val="true"/><w:bidi w:val="0"/><w:spacing w:before="0" w:after="0"/><w:jc w:val="left"/><w:rPr><w:b/><w:b/><w:bCs/><w:spacing w:val="-4"/><w:del w:id="612" w:author="Ирина Александровна Соловьева" w:date="2022-10-11T15:43:51Z"></w:del></w:rPr></w:pPr><w:del w:id="611" w:author="Ирина Александровна Соловьева" w:date="2022-10-11T15:43:51Z"><w:r><w:rPr><w:b/><w:bCs/><w:spacing w:val="-4"/></w:rPr></w:r></w:del></w:p><w:p><w:pPr><w:pStyle w:val="129"/><w:widowControl w:val="false"/><w:suppressAutoHyphens w:val="true"/><w:bidi w:val="0"/><w:spacing w:before="0" w:after="0"/><w:jc w:val="left"/><w:rPr><w:b/><w:b/><w:bCs/><w:spacing w:val="-4"/><w:del w:id="614" w:author="Ирина Александровна Соловьева" w:date="2022-10-11T15:43:51Z"></w:del></w:rPr></w:pPr><w:del w:id="613" w:author="Ирина Александровна Соловьева" w:date="2022-10-11T15:43:51Z"><w:r><w:rPr><w:b/><w:bCs/><w:spacing w:val="-4"/></w:rPr></w:r></w:del></w:p><w:p><w:pPr><w:pStyle w:val="129"/><w:widowControl w:val="false"/><w:suppressAutoHyphens w:val="true"/><w:bidi w:val="0"/><w:spacing w:before="0" w:after="0"/><w:jc w:val="left"/><w:rPr><w:b/><w:b/><w:bCs/><w:spacing w:val="-4"/><w:del w:id="616" w:author="Ирина Александровна Соловьева" w:date="2022-10-11T15:43:51Z"></w:del></w:rPr></w:pPr><w:del w:id="615" w:author="Ирина Александровна Соловьева" w:date="2022-10-11T15:43:51Z"><w:r><w:rPr><w:bCs/></w:rPr><w:delText>______/Е.А. Почелинцева/                _______/А.А. Гиговский/</w:delText></w:r></w:del></w:p><w:p><w:pPr><w:pStyle w:val="129"/><w:widowControl w:val="false"/><w:suppressAutoHyphens w:val="true"/><w:bidi w:val="0"/><w:spacing w:before="0" w:after="0"/><w:jc w:val="left"/><w:rPr><w:b/><w:b/><w:bCs/><w:spacing w:val="-4"/><w:del w:id="618" w:author="Ирина Александровна Соловьева" w:date="2022-10-11T15:43:51Z"></w:del></w:rPr></w:pPr><w:del w:id="617" w:author="Ирина Александровна Соловьева" w:date="2022-10-11T15:43:51Z"><w:r><w:rPr></w:rPr><w:delText>м.п.                                                           м.п.</w:delText></w:r></w:del></w:p><w:p><w:pPr><w:pStyle w:val="129"/><w:widowControl w:val="false"/><w:suppressAutoHyphens w:val="true"/><w:bidi w:val="0"/><w:spacing w:before="0" w:after="0"/><w:jc w:val="left"/><w:rPr><w:b/><w:b/><w:bCs/><w:spacing w:val="-4"/></w:rPr></w:pPr><w:r><w:rPr><w:b/><w:bCs/><w:spacing w:val="-4"/></w:rPr></w:r></w:p></w:tc><w:tc><w:tcPr><w:tcW w:w="1542" w:type="dxa"/><w:tcBorders><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ins w:id="621" w:author="Руслан Романович Евсюков" w:date="2022-07-27T14:08:00Z"></w:ins></w:rPr></w:pPr><w:ins w:id="619" w:author="Руслан Романович Евсюков" w:date="2022-07-27T14:08:00Z"><w:del w:id="620" w:author="Ирина Александровна Соловьева" w:date="2022-10-11T15:43:51Z"><w:r><w:rPr></w:rPr><w:delText>В редакции</w:delText></w:r></w:del></w:ins></w:p><w:p><w:pPr><w:pStyle w:val="TextBodyIndent1"/><w:widowControl w:val="false"/><w:tabs><w:tab w:val="clear" w:pos="708"/><w:tab w:val="left" w:pos="0" w:leader="none"/><w:tab w:val="left" w:pos="175" w:leader="none"/></w:tabs><w:spacing w:before="0" w:after="0"/><w:ind w:left="0" w:hanging="0"/><w:jc w:val="both"/><w:rPr></w:rPr></w:pPr><w:ins w:id="622" w:author="Руслан Романович Евсюков" w:date="2022-07-27T14:08:00Z"><w:del w:id="623" w:author="Ирина Александровна Соловьева" w:date="2022-10-11T15:43:51Z"><w:r><w:rPr></w:rPr><w:delText>Потребителя</w:delText></w:r></w:del></w:ins></w:p></w:tc></w:tr><w:tr><w:trPr><w:trHeight w:val="1478" w:hRule="atLeast"/></w:trPr><w:tc><w:tcPr><w:tcW w:w="2100" w:type="dxa"/><w:tcBorders><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rPr></w:pPr><w:del w:id="624" w:author="Ирина Александровна Соловьева" w:date="2022-10-11T15:35:40Z"><w:r><w:rPr></w:rPr><w:delText>Дополнительное соглашение</w:delText></w:r></w:del><w:ins w:id="625" w:author="Руслан Романович Евсюков" w:date="2022-07-28T13:46:34Z"><w:del w:id="626" w:author="Ирина Александровна Соловьева" w:date="2022-10-11T15:35:40Z"><w:r><w:rPr><w:rStyle w:val="FootnoteAnchor"/><w:sz w:val="22"/></w:rPr><w:footnoteReference w:id="2"/></w:r></w:del></w:ins><w:del w:id="627" w:author="Ирина Александровна Соловьева" w:date="2022-10-11T15:35:40Z"><w:r><w:rPr><w:sz w:val="22"/></w:rPr><w:delText xml:space="preserve"> к Государственному контракту</w:delText></w:r></w:del></w:p><w:p><w:pPr><w:pStyle w:val="29"/><w:widowControl w:val="false"/><w:suppressAutoHyphens w:val="true"/><w:bidi w:val="0"/><w:spacing w:lineRule="exact" w:line="240" w:before="0" w:after="0"/><w:ind w:hanging="0"/><w:jc w:val="center"/><w:rPr><w:sz w:val="22"/><w:del w:id="634" w:author="Ирина Александровна Соловьева" w:date="2022-10-11T15:35:40Z"></w:del></w:rPr></w:pPr><w:del w:id="628" w:author="Руслан Романович Евсюков" w:date="2022-07-27T14:21:00Z"><w:r><w:rPr><w:sz w:val="22"/></w:rPr><w:delText>на</w:delText></w:r></w:del><w:del w:id="629" w:author="Руслан Романович Евсюков" w:date="2022-07-28T13:54:26Z"><w:r><w:rPr><w:sz w:val="22"/></w:rPr><w:delText xml:space="preserve"> </w:delText></w:r></w:del><w:del w:id="630" w:author="Руслан Романович Евсюков" w:date="2022-07-27T14:21:00Z"><w:r><w:rPr><w:sz w:val="22"/></w:rPr><w:delText xml:space="preserve"> </w:delText></w:r></w:del><w:del w:id="631" w:author="Руслан Романович Евсюков" w:date="2022-07-28T13:54:24Z"><w:r><w:rPr><w:sz w:val="22"/></w:rPr><w:delText>использовани</w:delText></w:r></w:del><w:del w:id="632" w:author="Руслан Романович Евсюков" w:date="2022-07-27T14:21:00Z"><w:r><w:rPr><w:sz w:val="22"/></w:rPr><w:delText>е</w:delText></w:r></w:del><w:del w:id="633" w:author="Руслан Романович Евсюков" w:date="2022-07-28T13:54:23Z"><w:r><w:rPr><w:sz w:val="22"/></w:rPr><w:delText xml:space="preserve"> электронного документооборота</w:delText></w:r></w:del></w:p><w:p><w:pPr><w:pStyle w:val="29"/><w:widowControl w:val="false"/><w:suppressAutoHyphens w:val="true"/><w:bidi w:val="0"/><w:spacing w:lineRule="exact" w:line="240" w:before="0" w:after="0"/><w:ind w:hanging="0"/><w:jc w:val="center"/><w:rPr><w:sz w:val="22"/><w:del w:id="636" w:author="Ирина Александровна Соловьева" w:date="2022-10-11T15:35:40Z"></w:del></w:rPr></w:pPr><w:del w:id="635" w:author="Ирина Александровна Соловьева" w:date="2022-10-11T15:35:40Z"><w:r><w:rPr><w:sz w:val="22"/></w:rPr></w:r></w:del></w:p><w:p><w:pPr><w:pStyle w:val="29"/><w:widowControl w:val="false"/><w:suppressAutoHyphens w:val="true"/><w:bidi w:val="0"/><w:spacing w:lineRule="exact" w:line="240" w:before="0" w:after="0"/><w:ind w:hanging="0"/><w:jc w:val="center"/><w:rPr><w:sz w:val="22"/><w:del w:id="638" w:author="Ирина Александровна Соловьева" w:date="2022-10-11T15:35:40Z"></w:del></w:rPr></w:pPr><w:del w:id="637" w:author="Ирина Александровна Соловьева" w:date="2022-10-11T15:35:40Z"><w:r><w:rPr><w:sz w:val="22"/></w:rPr><w:delText>Наименование Дополнительного соглашения</w:delText></w:r></w:del></w:p><w:p><w:pPr><w:pStyle w:val="29"/><w:widowControl w:val="false"/><w:suppressAutoHyphens w:val="true"/><w:bidi w:val="0"/><w:spacing w:lineRule="exact" w:line="240" w:before="0" w:after="0"/><w:ind w:hanging="0"/><w:jc w:val="center"/><w:rPr><w:sz w:val="22"/></w:rPr></w:pPr><w:r><w:rPr><w:sz w:val="22"/></w:rPr></w:r></w:p></w:tc><w:tc><w:tcPr><w:tcW w:w="4671" w:type="dxa"/><w:tcBorders><w:left w:val="single" w:sz="4" w:space="0" w:color="000000"/><w:bottom w:val="single" w:sz="4" w:space="0" w:color="000000"/><w:right w:val="single" w:sz="4" w:space="0" w:color="000000"/></w:tcBorders></w:tcPr><w:p><w:pPr><w:pStyle w:val="124"/><w:widowControl w:val="false"/><w:ind w:hanging="0"/><w:jc w:val="left"/><w:rPr><w:sz w:val="24"/><w:szCs w:val="24"/><w:del w:id="640" w:author="Ирина Александровна Соловьева" w:date="2022-10-11T15:35:40Z"></w:del></w:rPr></w:pPr><w:del w:id="639" w:author="Ирина Александровна Соловьева" w:date="2022-10-11T15:35:40Z"><w:r><w:rPr><w:szCs w:val="24"/></w:rPr><w:delText>Дополнительное соглашение №_______</w:delText></w:r></w:del></w:p><w:p><w:pPr><w:pStyle w:val="124"/><w:widowControl w:val="false"/><w:ind w:hanging="0"/><w:jc w:val="left"/><w:rPr><w:sz w:val="24"/><w:szCs w:val="24"/><w:del w:id="642" w:author="Ирина Александровна Соловьева" w:date="2022-10-11T15:35:40Z"></w:del></w:rPr></w:pPr><w:del w:id="641" w:author="Ирина Александровна Соловьева" w:date="2022-10-11T15:35:40Z"><w:r><w:rPr><w:sz w:val="24"/><w:szCs w:val="24"/></w:rPr><w:delText>к государственному контракту № 10036  от _______ г.</w:delText></w:r></w:del></w:p><w:p><w:pPr><w:pStyle w:val="124"/><w:widowControl w:val="false"/><w:ind w:hanging="0"/><w:jc w:val="left"/><w:rPr><w:sz w:val="24"/><w:del w:id="644" w:author="Ирина Александровна Соловьева" w:date="2022-10-11T15:35:40Z"></w:del></w:rPr></w:pPr><w:del w:id="643" w:author="Ирина Александровна Соловьева" w:date="2022-10-11T15:35:40Z"><w:r><w:rPr><w:sz w:val="24"/></w:rPr></w:r></w:del></w:p><w:p><w:pPr><w:pStyle w:val="124"/><w:widowControl w:val="false"/><w:ind w:hanging="0"/><w:jc w:val="left"/><w:rPr><w:sz w:val="24"/></w:rPr></w:pPr><w:r><w:rPr><w:sz w:val="24"/></w:rPr></w:r></w:p></w:tc><w:tc><w:tcPr><w:tcW w:w="6519" w:type="dxa"/><w:tcBorders><w:left w:val="single" w:sz="4" w:space="0" w:color="000000"/><w:bottom w:val="single" w:sz="4" w:space="0" w:color="000000"/><w:right w:val="single" w:sz="4" w:space="0" w:color="000000"/></w:tcBorders></w:tcPr><w:p><w:pPr><w:pStyle w:val="124"/><w:widowControl w:val="false"/><w:ind w:hanging="0"/><w:jc w:val="left"/><w:rPr><w:sz w:val="24"/><w:szCs w:val="24"/><w:del w:id="649" w:author="Ирина Александровна Соловьева" w:date="2022-10-11T15:35:40Z"></w:del></w:rPr></w:pPr><w:del w:id="645" w:author="Ирина Александровна Соловьева" w:date="2022-10-11T15:35:40Z"><w:r><w:rPr><w:sz w:val="24"/><w:szCs w:val="24"/></w:rPr><w:delText>Дополнительное соглашение №</w:delText></w:r></w:del><w:ins w:id="646" w:author="Руслан Романович Евсюков" w:date="2022-07-27T14:25:00Z"><w:del w:id="647" w:author="Ирина Александровна Соловьева" w:date="2022-10-11T15:35:40Z"><w:r><w:rPr><w:sz w:val="24"/><w:szCs w:val="24"/></w:rPr><w:delText> </w:delText></w:r></w:del></w:ins><w:del w:id="648" w:author="Ирина Александровна Соловьева" w:date="2022-10-11T15:35:40Z"><w:r><w:rPr><w:sz w:val="24"/><w:szCs w:val="24"/></w:rPr><w:delText>1  к Договору</w:delText></w:r></w:del></w:p><w:p><w:pPr><w:pStyle w:val="124"/><w:widowControl w:val="false"/><w:suppressAutoHyphens w:val="true"/><w:bidi w:val="0"/><w:spacing w:before="0" w:after="0"/><w:ind w:hanging="0"/><w:jc w:val="left"/><w:rPr><w:sz w:val="24"/><w:szCs w:val="24"/></w:rPr></w:pPr><w:del w:id="650" w:author="Руслан Романович Евсюков" w:date="2022-07-28T14:26:56Z"><w:r><w:rPr><w:sz w:val="24"/><w:szCs w:val="24"/></w:rPr><w:delText xml:space="preserve"> </w:delText></w:r></w:del><w:del w:id="651" w:author="Ирина Александровна Соловьева" w:date="2022-10-11T15:35:40Z"><w:r><w:rPr><w:sz w:val="24"/><w:szCs w:val="24"/></w:rPr><w:delText>от «     » ____________ 20__ г.  № 10036</w:delText></w:r></w:del></w:p></w:tc><w:tc><w:tcPr><w:tcW w:w="1542" w:type="dxa"/><w:tcBorders><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653" w:author="Ирина Александровна Соловьева" w:date="2022-10-11T15:35:40Z"></w:del></w:rPr></w:pPr><w:del w:id="652" w:author="Ирина Александровна Соловьева" w:date="2022-10-11T15:35:40Z"><w:r><w:rPr></w:rPr><w:delText>В редакции</w:delText></w:r></w:del></w:p><w:p><w:pPr><w:pStyle w:val="TextBodyIndent1"/><w:widowControl w:val="false"/><w:tabs><w:tab w:val="clear" w:pos="708"/><w:tab w:val="left" w:pos="0" w:leader="none"/><w:tab w:val="left" w:pos="175" w:leader="none"/></w:tabs><w:spacing w:before="0" w:after="0"/><w:ind w:left="0" w:hanging="0"/><w:jc w:val="both"/><w:rPr></w:rPr></w:pPr><w:del w:id="654" w:author="Ирина Александровна Соловьева" w:date="2022-10-11T15:35:40Z"><w:r><w:rPr></w:rPr><w:delText>Потребителя</w:delText></w:r></w:del></w:p></w:tc></w:tr><w:tr><w:trPr><w:del w:id="655" w:author="Ирина Александровна Соловьева" w:date="2022-10-11T15:35:40Z"/><w:trHeight w:val="410" w:hRule="atLeast"/></w:trPr><w:tc><w:tcPr><w:tcW w:w="2100" w:type="dxa"/><w:tcBorders><w:left w:val="single" w:sz="4" w:space="0" w:color="000000"/><w:right w:val="single" w:sz="4" w:space="0" w:color="000000"/></w:tcBorders><w:vAlign w:val="center"/></w:tcPr><w:p><w:pPr><w:pStyle w:val="29"/><w:widowControl w:val="false"/><w:spacing w:lineRule="exact" w:line="240" w:before="0" w:after="0"/><w:ind w:hanging="0"/><w:jc w:val="center"/><w:rPr><w:b/><w:b/><w:sz w:val="22"/></w:rPr></w:pPr><w:del w:id="656" w:author="Ирина Александровна Соловьева" w:date="2022-10-11T15:35:40Z"><w:r><w:rPr><w:sz w:val="22"/></w:rPr><w:delText xml:space="preserve">По всему тексту Дополнительного соглашения </w:delText></w:r></w:del><w:ins w:id="657" w:author="Руслан Романович Евсюков" w:date="2022-07-28T14:05:12Z"><w:del w:id="658" w:author="Ирина Александровна Соловьева" w:date="2022-10-11T15:35:40Z"><w:r><w:rPr><w:sz w:val="22"/></w:rPr><w:delText xml:space="preserve">№ 1 к Договору от </w:delText></w:r></w:del></w:ins><w:ins w:id="659" w:author="Руслан Романович Евсюков" w:date="2022-07-28T14:05:12Z"><w:del w:id="660" w:author="Ирина Александровна Соловьева" w:date="2022-10-11T15:35:40Z"><w:r><w:rPr><w:b/><w:sz w:val="22"/></w:rPr><w:delText xml:space="preserve">«__» _________ 20__ г. № 10036 </w:delText></w:r></w:del></w:ins><w:del w:id="661" w:author="Ирина Александровна Соловьева" w:date="2022-10-11T15:35:40Z"><w:r><w:rPr><w:b/><w:sz w:val="22"/></w:rPr><w:delText>(в соответствующих падежах)</w:delText></w:r></w:del></w:p></w:tc><w:tc><w:tcPr><w:tcW w:w="4671" w:type="dxa"/><w:tcBorders><w:left w:val="single" w:sz="4" w:space="0" w:color="000000"/><w:right w:val="single" w:sz="4" w:space="0" w:color="000000"/></w:tcBorders></w:tcPr><w:p><w:pPr><w:pStyle w:val="Normal"/><w:widowControl w:val="false"/><w:tabs><w:tab w:val="clear" w:pos="708"/><w:tab w:val="left" w:pos="966" w:leader="none"/></w:tabs><w:jc w:val="both"/><w:rPr><w:szCs w:val="24"/></w:rPr></w:pPr><w:del w:id="662" w:author="Ирина Александровна Соловьева" w:date="2022-10-11T15:35:40Z"><w:r><w:rPr><w:szCs w:val="24"/></w:rPr><w:delText>Контракт, государственный контракт</w:delText></w:r></w:del></w:p></w:tc><w:tc><w:tcPr><w:tcW w:w="6519" w:type="dxa"/><w:tcBorders><w:left w:val="single" w:sz="4" w:space="0" w:color="000000"/><w:right w:val="single" w:sz="4" w:space="0" w:color="000000"/></w:tcBorders></w:tcPr><w:p><w:pPr><w:pStyle w:val="124"/><w:widowControl w:val="false"/><w:ind w:hanging="0"/><w:jc w:val="left"/><w:rPr><w:sz w:val="24"/></w:rPr></w:pPr><w:del w:id="663" w:author="Ирина Александровна Соловьева" w:date="2022-10-11T15:35:40Z"><w:r><w:rPr><w:sz w:val="24"/></w:rPr><w:delText>Договор</w:delText></w:r></w:del></w:p></w:tc><w:tc><w:tcPr><w:tcW w:w="1542" w:type="dxa"/><w:tcBorders><w:left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665" w:author="Ирина Александровна Соловьева" w:date="2022-10-11T15:35:40Z"></w:del></w:rPr></w:pPr><w:del w:id="664" w:author="Ирина Александровна Соловьева" w:date="2022-10-11T15:35:40Z"><w:r><w:rPr></w:rPr><w:delText>В редакции</w:delText></w:r></w:del></w:p><w:p><w:pPr><w:pStyle w:val="TextBodyIndent1"/><w:widowControl w:val="false"/><w:tabs><w:tab w:val="clear" w:pos="708"/><w:tab w:val="left" w:pos="0" w:leader="none"/><w:tab w:val="left" w:pos="175" w:leader="none"/></w:tabs><w:spacing w:before="0" w:after="0"/><w:ind w:left="0" w:hanging="0"/><w:jc w:val="both"/><w:rPr></w:rPr></w:pPr><w:del w:id="666" w:author="Ирина Александровна Соловьева" w:date="2022-10-11T15:35:40Z"><w:r><w:rPr></w:rPr><w:delText>Потребителя</w:delText></w:r></w:del></w:p></w:tc></w:tr><w:tr><w:trPr><w:del w:id="667" w:author="Ирина Александровна Соловьева" w:date="2022-10-11T16:59:12Z"/><w:trHeight w:val="164" w:hRule="atLeast"/></w:trPr><w:tc><w:tcPr><w:tcW w:w="2100" w:type="dxa"/><w:tcBorders><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rPr></w:pPr><w:del w:id="668" w:author="Ирина Александровна Соловьева" w:date="2022-10-11T16:59:12Z"><w:r><w:rPr></w:rPr><w:delText>‍</w:delText></w:r></w:del></w:p></w:tc><w:tc><w:tcPr><w:tcW w:w="4671" w:type="dxa"/><w:tcBorders><w:left w:val="single" w:sz="4" w:space="0" w:color="000000"/><w:bottom w:val="single" w:sz="4" w:space="0" w:color="000000"/><w:right w:val="single" w:sz="4" w:space="0" w:color="000000"/></w:tcBorders></w:tcPr><w:p><w:pPr><w:pStyle w:val="Normal"/><w:widowControl w:val="false"/><w:tabs><w:tab w:val="clear" w:pos="708"/><w:tab w:val="left" w:pos="966" w:leader="none"/></w:tabs><w:jc w:val="both"/><w:rPr><w:szCs w:val="24"/></w:rPr></w:pPr><w:r><w:rPr><w:szCs w:val="24"/></w:rPr></w:r></w:p></w:tc><w:tc><w:tcPr><w:tcW w:w="6519" w:type="dxa"/><w:tcBorders><w:left w:val="single" w:sz="4" w:space="0" w:color="000000"/><w:bottom w:val="single" w:sz="4" w:space="0" w:color="000000"/><w:right w:val="single" w:sz="4" w:space="0" w:color="000000"/></w:tcBorders></w:tcPr><w:p><w:pPr><w:pStyle w:val="124"/><w:widowControl w:val="false"/><w:ind w:hanging="0"/><w:jc w:val="left"/><w:rPr><w:sz w:val="24"/></w:rPr></w:pPr><w:r><w:rPr><w:sz w:val="24"/></w:rPr></w:r></w:p></w:tc><w:tc><w:tcPr><w:tcW w:w="1542" w:type="dxa"/><w:tcBorders><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rPr></w:pPr><w:r><w:rPr></w:rPr></w:r></w:p></w:tc></w:tr><w:tr><w:trPr><w:ins w:id="669" w:author="Руслан Романович Евсюков" w:date="2022-07-28T14:12:48Z"/><w:trHeight w:val="228" w:hRule="atLeast"/></w:trPr><w:tc><w:tcPr><w:tcW w:w="2100" w:type="dxa"/><w:tcBorders><w:top w:val="single" w:sz="4" w:space="0" w:color="000000"/><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b/><w:b/><w:sz w:val="22"/></w:rPr></w:pPr><w:ins w:id="670" w:author="Руслан Романович Евсюков" w:date="2022-07-28T14:06:37Z"><w:del w:id="671" w:author="Ирина Александровна Соловьева" w:date="2022-10-11T15:35:09Z"><w:r><w:rPr></w:rPr><w:delText xml:space="preserve"> </w:delText></w:r></w:del></w:ins><w:ins w:id="672" w:author="Руслан Романович Евсюков" w:date="2022-07-28T14:06:37Z"><w:del w:id="673" w:author="Ирина Александровна Соловьева" w:date="2022-10-11T15:35:09Z"><w:r><w:rPr><w:sz w:val="22"/></w:rPr><w:delText xml:space="preserve">Дополнительного соглашения № 1 к Договору от </w:delText></w:r></w:del></w:ins><w:ins w:id="674" w:author="Руслан Романович Евсюков" w:date="2022-07-28T14:06:37Z"><w:del w:id="675" w:author="Ирина Александровна Соловьева" w:date="2022-10-11T15:35:09Z"><w:r><w:rPr><w:b/><w:sz w:val="22"/></w:rPr><w:delText>«__» _________ 20__ г.</w:delText></w:r></w:del></w:ins></w:p></w:tc><w:tc><w:tcPr><w:tcW w:w="4671" w:type="dxa"/><w:tcBorders><w:top w:val="single" w:sz="4" w:space="0" w:color="000000"/><w:left w:val="single" w:sz="4" w:space="0" w:color="000000"/><w:bottom w:val="single" w:sz="4" w:space="0" w:color="000000"/><w:right w:val="single" w:sz="4" w:space="0" w:color="000000"/></w:tcBorders></w:tcPr><w:p><w:pPr><w:pStyle w:val="Normal"/><w:widowControl w:val="false"/><w:suppressAutoHyphens w:val="true"/><w:bidi w:val="0"/><w:ind w:left="0" w:right="0" w:hanging="0"/><w:jc w:val="both"/><w:rPr><w:sz w:val="24"/><w:szCs w:val="24"/><w:ins w:id="682" w:author="Руслан Романович Евсюков" w:date="2022-07-28T14:12:48Z"></w:ins></w:rPr></w:pPr><w:moveTo w:id="676" w:author="Руслан Романович Евсюков" w:date="2022-07-28T14:12:48Z"><w:del w:id="677" w:author="Ирина Александровна Соловьева" w:date="2022-10-11T15:35:09Z"><w:r><w:rPr><w:b/><w:bCs/><w:sz w:val="22"/><w:szCs w:val="22"/></w:rPr><w:delText>ПОТРЕБИТЕЛЬ</w:delText></w:r></w:del></w:moveTo><w:ins w:id="678" w:author="Руслан Романович Евсюков" w:date="2022-07-28T14:12:48Z"><w:del w:id="679" w:author="Ирина Александровна Соловьева" w:date="2022-10-11T15:35:09Z"><w:r><w:rPr><w:bCs/><w:sz w:val="22"/><w:szCs w:val="22"/></w:rPr><w:delText xml:space="preserve"> </w:delText></w:r></w:del></w:ins><w:ins w:id="680" w:author="Руслан Романович Евсюков" w:date="2022-07-28T14:12:48Z"><w:del w:id="681" w:author="Ирина Александровна Соловьева" w:date="2022-10-11T15:35:09Z"><w:r><w:rPr><w:bCs/><w:sz w:val="22"/><w:szCs w:val="22"/><w:u w:val="single"/></w:rPr><w:delText>Федеральное государственное бюджетное учреждение культуры &quot;Агентство по управлению и использованию памятников истории и культуры&quot;</w:delText></w:r></w:del></w:ins></w:p><w:p><w:pPr><w:pStyle w:val="Normal"/><w:widowControl w:val="false"/><w:suppressAutoHyphens w:val="true"/><w:bidi w:val="0"/><w:ind w:left="0" w:right="0" w:hanging="0"/><w:jc w:val="both"/><w:rPr><w:ins w:id="687" w:author="Руслан Романович Евсюков" w:date="2022-07-28T14:12:48Z"></w:ins></w:rPr></w:pPr><w:ins w:id="683" w:author="Руслан Романович Евсюков" w:date="2022-07-28T14:12:48Z"><w:del w:id="684" w:author="Ирина Александровна Соловьева" w:date="2022-10-11T15:35:09Z"><w:r><w:rPr><w:bCs/><w:sz w:val="22"/><w:szCs w:val="22"/></w:rPr><w:delText xml:space="preserve">Юридический адрес: </w:delText></w:r></w:del></w:ins><w:ins w:id="685" w:author="Руслан Романович Евсюков" w:date="2022-07-28T14:12:48Z"><w:del w:id="686" w:author="Ирина Александровна Соловьева" w:date="2022-10-11T15:35:09Z"><w:r><w:rPr><w:bCs/><w:sz w:val="22"/><w:szCs w:val="22"/><w:u w:val="single"/></w:rPr><w:delText xml:space="preserve"> г. Москва, пер Дегтярный, д. 8, стр. 3</w:delText></w:r></w:del></w:ins></w:p><w:p><w:pPr><w:pStyle w:val="Normal"/><w:widowControl w:val="false"/><w:suppressAutoHyphens w:val="true"/><w:bidi w:val="0"/><w:ind w:left="0" w:right="0" w:hanging="0"/><w:jc w:val="both"/><w:rPr><w:ins w:id="694" w:author="Руслан Романович Евсюков" w:date="2022-07-28T14:12:48Z"></w:ins></w:rPr></w:pPr><w:ins w:id="688" w:author="Руслан Романович Евсюков" w:date="2022-07-28T14:12:48Z"><w:del w:id="689" w:author="Ирина Александровна Соловьева" w:date="2022-10-11T15:35:09Z"><w:r><w:rPr><w:bCs/><w:sz w:val="22"/><w:szCs w:val="22"/></w:rPr><w:delText>Почтовый адрес</w:delText></w:r></w:del></w:ins><w:ins w:id="690" w:author="Руслан Романович Евсюков" w:date="2022-07-28T14:12:48Z"><w:del w:id="691" w:author="Ирина Александровна Соловьева" w:date="2022-10-11T15:35:09Z"><w:r><w:rPr><w:b/><w:bCs/><w:sz w:val="22"/><w:szCs w:val="22"/></w:rPr><w:delText xml:space="preserve">: </w:delText></w:r></w:del></w:ins><w:ins w:id="692" w:author="Руслан Романович Евсюков" w:date="2022-07-28T14:12:48Z"><w:del w:id="693" w:author="Ирина Александровна Соловьева" w:date="2022-10-11T15:35:09Z"><w:r><w:rPr><w:bCs/><w:sz w:val="22"/><w:szCs w:val="22"/><w:u w:val="single"/></w:rPr><w:delText xml:space="preserve"> г. Москва, пер Дегтярный, д. 8, стр. 3</w:delText></w:r></w:del></w:ins></w:p><w:p><w:pPr><w:pStyle w:val="Normal"/><w:widowControl w:val="false"/><w:suppressAutoHyphens w:val="true"/><w:bidi w:val="0"/><w:ind w:left="0" w:right="0" w:hanging="0"/><w:jc w:val="both"/><w:rPr><w:ins w:id="699" w:author="Руслан Романович Евсюков" w:date="2022-07-28T14:12:48Z"></w:ins></w:rPr></w:pPr><w:ins w:id="695" w:author="Руслан Романович Евсюков" w:date="2022-07-28T14:12:48Z"><w:del w:id="696" w:author="Ирина Александровна Соловьева" w:date="2022-10-11T15:35:09Z"><w:r><w:rPr><w:bCs/><w:sz w:val="22"/><w:szCs w:val="22"/></w:rPr><w:delText xml:space="preserve">ИНН / КПП </w:delText></w:r></w:del></w:ins><w:ins w:id="697" w:author="Руслан Романович Евсюков" w:date="2022-07-28T14:12:48Z"><w:del w:id="698" w:author="Ирина Александровна Соловьева" w:date="2022-10-11T15:35:09Z"><w:r><w:rPr><w:bCs/><w:sz w:val="22"/><w:szCs w:val="22"/><w:u w:val="single"/></w:rPr><w:delText>7705395248 / 771001001</w:delText></w:r></w:del></w:ins></w:p><w:p><w:pPr><w:pStyle w:val="Normal"/><w:widowControl w:val="false"/><w:suppressAutoHyphens w:val="true"/><w:bidi w:val="0"/><w:ind w:left="0" w:right="0" w:hanging="0"/><w:jc w:val="both"/><w:rPr><w:ins w:id="704" w:author="Руслан Романович Евсюков" w:date="2022-07-28T14:12:48Z"></w:ins></w:rPr></w:pPr><w:ins w:id="700" w:author="Руслан Романович Евсюков" w:date="2022-07-28T14:12:48Z"><w:del w:id="701" w:author="Ирина Александровна Соловьева" w:date="2022-10-11T15:35:09Z"><w:r><w:rPr><w:bCs/><w:sz w:val="22"/><w:szCs w:val="22"/></w:rPr><w:delText xml:space="preserve">р/с </w:delText></w:r></w:del></w:ins><w:ins w:id="702" w:author="Руслан Романович Евсюков" w:date="2022-07-28T14:12:48Z"><w:del w:id="703" w:author="Ирина Александровна Соловьева" w:date="2022-10-11T15:35:09Z"><w:r><w:rPr><w:bCs/><w:sz w:val="22"/><w:szCs w:val="22"/><w:u w:val="single"/></w:rPr><w:delText>03214643000000017300</w:delText></w:r></w:del></w:ins></w:p><w:p><w:pPr><w:pStyle w:val="Normal"/><w:widowControl w:val="false"/><w:suppressAutoHyphens w:val="true"/><w:bidi w:val="0"/><w:ind w:left="0" w:right="0" w:hanging="0"/><w:jc w:val="both"/><w:rPr><w:ins w:id="709" w:author="Руслан Романович Евсюков" w:date="2022-07-28T14:12:48Z"></w:ins></w:rPr></w:pPr><w:ins w:id="705" w:author="Руслан Романович Евсюков" w:date="2022-07-28T14:12:48Z"><w:del w:id="706" w:author="Ирина Александровна Соловьева" w:date="2022-10-11T15:35:09Z"><w:r><w:rPr><w:bCs/><w:sz w:val="22"/><w:szCs w:val="22"/></w:rPr><w:delText xml:space="preserve">Банк </w:delText></w:r></w:del></w:ins><w:ins w:id="707" w:author="Руслан Романович Евсюков" w:date="2022-07-28T14:12:48Z"><w:del w:id="708" w:author="Ирина Александровна Соловьева" w:date="2022-10-11T15:35:09Z"><w:r><w:rPr><w:bCs/><w:sz w:val="22"/><w:szCs w:val="22"/><w:u w:val="single"/></w:rPr><w:delText>ГУ Банка России по ЦФО//УФК по г. Москве г. Москва, г. Москва</w:delText></w:r></w:del></w:ins></w:p><w:p><w:pPr><w:pStyle w:val="Normal"/><w:widowControl w:val="false"/><w:suppressAutoHyphens w:val="true"/><w:bidi w:val="0"/><w:ind w:left="0" w:right="0" w:hanging="0"/><w:jc w:val="both"/><w:rPr><w:ins w:id="718" w:author="Руслан Романович Евсюков" w:date="2022-07-28T14:12:48Z"></w:ins></w:rPr></w:pPr><w:ins w:id="710" w:author="Руслан Романович Евсюков" w:date="2022-07-28T14:12:48Z"><w:del w:id="711" w:author="Ирина Александровна Соловьева" w:date="2022-10-11T15:35:09Z"><w:r><w:rPr><w:bCs/><w:sz w:val="22"/><w:szCs w:val="22"/></w:rPr><w:delText xml:space="preserve">к/с </w:delText></w:r></w:del></w:ins><w:ins w:id="712" w:author="Руслан Романович Евсюков" w:date="2022-07-28T14:12:48Z"><w:del w:id="713" w:author="Ирина Александровна Соловьева" w:date="2022-10-11T15:35:09Z"><w:r><w:rPr><w:bCs/><w:sz w:val="22"/><w:szCs w:val="22"/><w:u w:val="single"/></w:rPr><w:delText>40102810545370000003</w:delText></w:r></w:del></w:ins><w:ins w:id="714" w:author="Руслан Романович Евсюков" w:date="2022-07-28T14:12:48Z"><w:del w:id="715" w:author="Ирина Александровна Соловьева" w:date="2022-10-11T15:35:09Z"><w:r><w:rPr><w:bCs/><w:sz w:val="22"/><w:szCs w:val="22"/></w:rPr><w:delText xml:space="preserve">  БИК </w:delText></w:r></w:del></w:ins><w:ins w:id="716" w:author="Руслан Романович Евсюков" w:date="2022-07-28T14:12:48Z"><w:del w:id="717" w:author="Ирина Александровна Соловьева" w:date="2022-10-11T15:35:09Z"><w:r><w:rPr><w:bCs/><w:sz w:val="22"/><w:szCs w:val="22"/><w:u w:val="single"/></w:rPr><w:delText>004525988</w:delText></w:r></w:del></w:ins></w:p><w:p><w:pPr><w:pStyle w:val="Normal"/><w:widowControl w:val="false"/><w:ind w:hanging="0"/><w:jc w:val="left"/><w:rPr><w:sz w:val="24"/><w:szCs w:val="24"/></w:rPr></w:pPr><w:ins w:id="719" w:author="Руслан Романович Евсюков" w:date="2022-07-28T14:12:48Z"><w:del w:id="720" w:author="Ирина Александровна Соловьева" w:date="2022-10-11T15:35:09Z"><w:r><w:rPr><w:bCs/><w:sz w:val="22"/><w:szCs w:val="22"/></w:rPr><w:delText xml:space="preserve">Контактные телефоны </w:delText></w:r></w:del></w:ins><w:ins w:id="721" w:author="Руслан Романович Евсюков" w:date="2022-07-28T14:12:48Z"><w:del w:id="722" w:author="Ирина Александровна Соловьева" w:date="2022-10-11T15:35:09Z"><w:r><w:rPr><w:bCs/><w:sz w:val="20"/><w:szCs w:val="20"/><w:u w:val="single"/></w:rPr><w:delText>7(499)7052000</w:delText></w:r></w:del></w:ins><w:ins w:id="723" w:author="Руслан Романович Евсюков" w:date="2022-07-28T14:12:48Z"><w:del w:id="724" w:author="Ирина Александровна Соловьева" w:date="2022-10-11T15:35:09Z"><w:r><w:rPr><w:bCs/><w:sz w:val="20"/><w:szCs w:val="20"/></w:rPr><w:delText xml:space="preserve"> Факс </w:delText></w:r></w:del></w:ins><w:ins w:id="725" w:author="Руслан Романович Евсюков" w:date="2022-07-28T14:12:48Z"><w:del w:id="726" w:author="Ирина Александровна Соловьева" w:date="2022-10-11T15:35:09Z"><w:r><w:rPr><w:bCs/><w:sz w:val="20"/><w:szCs w:val="20"/><w:u w:val="single"/></w:rPr><w:delText>______________________________</w:delText></w:r></w:del></w:ins></w:p></w:tc><w:tc><w:tcPr><w:tcW w:w="6519" w:type="dxa"/><w:tcBorders><w:top w:val="single" w:sz="4" w:space="0" w:color="000000"/><w:left w:val="single" w:sz="4" w:space="0" w:color="000000"/><w:bottom w:val="single" w:sz="4" w:space="0" w:color="000000"/><w:right w:val="single" w:sz="4" w:space="0" w:color="000000"/></w:tcBorders></w:tcPr><w:p><w:pPr><w:pStyle w:val="Normal"/><w:widowControl w:val="false"/><w:suppressAutoHyphens w:val="true"/><w:bidi w:val="0"/><w:ind w:left="0" w:right="0" w:hanging="0"/><w:jc w:val="both"/><w:rPr><w:ins w:id="733" w:author="Руслан Романович Евсюков" w:date="2022-07-28T14:13:15Z"></w:ins></w:rPr></w:pPr><w:moveTo w:id="727" w:author="Руслан Романович Евсюков" w:date="2022-07-28T14:13:15Z"><w:del w:id="728" w:author="Ирина Александровна Соловьева" w:date="2022-10-11T15:35:09Z"><w:r><w:rPr><w:b/><w:bCs/><w:sz w:val="22"/><w:szCs w:val="22"/></w:rPr><w:delText>ПОТРЕБИТЕЛЬ</w:delText></w:r></w:del></w:moveTo><w:ins w:id="729" w:author="Руслан Романович Евсюков" w:date="2022-07-28T14:13:15Z"><w:del w:id="730" w:author="Ирина Александровна Соловьева" w:date="2022-10-11T15:35:09Z"><w:r><w:rPr><w:bCs/><w:sz w:val="22"/><w:szCs w:val="22"/></w:rPr><w:delText xml:space="preserve">  </w:delText></w:r></w:del></w:ins><w:ins w:id="731" w:author="Руслан Романович Евсюков" w:date="2022-07-28T14:13:15Z"><w:del w:id="732" w:author="Ирина Александровна Соловьева" w:date="2022-10-11T15:35:09Z"><w:r><w:rPr><w:bCs/><w:sz w:val="22"/><w:szCs w:val="22"/><w:u w:val="single"/></w:rPr><w:delText>Федеральное государственное бюджетное учреждение культуры &quot;Агентство по управлению и использованию памятников истории и культуры&quot;</w:delText></w:r></w:del></w:ins></w:p><w:p><w:pPr><w:pStyle w:val="Normal"/><w:widowControl w:val="false"/><w:suppressAutoHyphens w:val="true"/><w:bidi w:val="0"/><w:ind w:left="0" w:right="0" w:hanging="0"/><w:jc w:val="both"/><w:rPr><w:ins w:id="738" w:author="Руслан Романович Евсюков" w:date="2022-07-28T14:13:15Z"></w:ins></w:rPr></w:pPr><w:ins w:id="734" w:author="Руслан Романович Евсюков" w:date="2022-07-28T14:13:15Z"><w:del w:id="735" w:author="Ирина Александровна Соловьева" w:date="2022-10-11T15:35:09Z"><w:r><w:rPr><w:bCs/><w:sz w:val="22"/><w:szCs w:val="22"/></w:rPr><w:delText xml:space="preserve">Юридический адрес: </w:delText></w:r></w:del></w:ins><w:ins w:id="736" w:author="Руслан Романович Евсюков" w:date="2022-07-28T14:13:15Z"><w:del w:id="737" w:author="Ирина Александровна Соловьева" w:date="2022-10-11T15:35:09Z"><w:r><w:rPr><w:bCs/><w:sz w:val="22"/><w:szCs w:val="22"/><w:u w:val="single"/></w:rPr><w:delText xml:space="preserve"> г. Москва, пер Дегтярный, д. 8, стр. 3</w:delText></w:r></w:del></w:ins></w:p><w:p><w:pPr><w:pStyle w:val="Normal"/><w:widowControl w:val="false"/><w:suppressAutoHyphens w:val="true"/><w:bidi w:val="0"/><w:ind w:left="0" w:right="0" w:hanging="0"/><w:jc w:val="both"/><w:rPr><w:ins w:id="745" w:author="Руслан Романович Евсюков" w:date="2022-07-28T14:13:15Z"></w:ins></w:rPr></w:pPr><w:ins w:id="739" w:author="Руслан Романович Евсюков" w:date="2022-07-28T14:13:15Z"><w:del w:id="740" w:author="Ирина Александровна Соловьева" w:date="2022-10-11T15:35:09Z"><w:r><w:rPr><w:bCs/><w:sz w:val="22"/><w:szCs w:val="22"/></w:rPr><w:delText>Почтовый адрес</w:delText></w:r></w:del></w:ins><w:ins w:id="741" w:author="Руслан Романович Евсюков" w:date="2022-07-28T14:13:15Z"><w:del w:id="742" w:author="Ирина Александровна Соловьева" w:date="2022-10-11T15:35:09Z"><w:r><w:rPr><w:b/><w:bCs/><w:sz w:val="22"/><w:szCs w:val="22"/></w:rPr><w:delText xml:space="preserve">: </w:delText></w:r></w:del></w:ins><w:ins w:id="743" w:author="Руслан Романович Евсюков" w:date="2022-07-28T14:13:15Z"><w:del w:id="744" w:author="Ирина Александровна Соловьева" w:date="2022-10-11T15:35:09Z"><w:r><w:rPr><w:bCs/><w:sz w:val="22"/><w:szCs w:val="22"/><w:u w:val="single"/></w:rPr><w:delText xml:space="preserve"> г. Москва, пер Дегтярный, д. 8, стр. 3</w:delText></w:r></w:del></w:ins></w:p><w:p><w:pPr><w:pStyle w:val="Normal"/><w:widowControl w:val="false"/><w:suppressAutoHyphens w:val="true"/><w:bidi w:val="0"/><w:ind w:left="0" w:right="0" w:hanging="0"/><w:jc w:val="both"/><w:rPr><w:sz w:val="22"/><w:szCs w:val="22"/><w:ins w:id="750" w:author="Руслан Романович Евсюков" w:date="2022-07-28T14:13:15Z"></w:ins></w:rPr></w:pPr><w:ins w:id="746" w:author="Руслан Романович Евсюков" w:date="2022-07-28T14:13:15Z"><w:del w:id="747" w:author="Ирина Александровна Соловьева" w:date="2022-10-11T15:35:09Z"><w:r><w:rPr><w:bCs/><w:sz w:val="22"/><w:szCs w:val="22"/></w:rPr><w:delText xml:space="preserve">ИНН / КПП </w:delText></w:r></w:del></w:ins><w:ins w:id="748" w:author="Руслан Романович Евсюков" w:date="2022-07-28T14:13:15Z"><w:del w:id="749" w:author="Ирина Александровна Соловьева" w:date="2022-10-11T15:35:09Z"><w:r><w:rPr><w:bCs/><w:sz w:val="22"/><w:szCs w:val="22"/><w:u w:val="single"/></w:rPr><w:delText>7705395248 / 771001001</w:delText></w:r></w:del></w:ins></w:p><w:p><w:pPr><w:pStyle w:val="Normal"/><w:widowControl w:val="false"/><w:suppressAutoHyphens w:val="true"/><w:bidi w:val="0"/><w:ind w:left="0" w:right="0" w:hanging="0"/><w:jc w:val="both"/><w:rPr><w:sz w:val="22"/><w:szCs w:val="22"/><w:ins w:id="755" w:author="Руслан Романович Евсюков" w:date="2022-07-28T14:13:15Z"></w:ins></w:rPr></w:pPr><w:ins w:id="751" w:author="Руслан Романович Евсюков" w:date="2022-07-28T14:13:15Z"><w:del w:id="752" w:author="Ирина Александровна Соловьева" w:date="2022-10-11T15:35:09Z"><w:r><w:rPr><w:bCs/><w:sz w:val="22"/><w:szCs w:val="22"/></w:rPr><w:delText xml:space="preserve">р/с </w:delText></w:r></w:del></w:ins><w:ins w:id="753" w:author="Руслан Романович Евсюков" w:date="2022-07-28T14:13:15Z"><w:del w:id="754" w:author="Ирина Александровна Соловьева" w:date="2022-10-11T15:35:09Z"><w:r><w:rPr><w:bCs/><w:sz w:val="22"/><w:szCs w:val="22"/><w:u w:val="single"/></w:rPr><w:delText>03214643000000017300</w:delText></w:r></w:del></w:ins></w:p><w:p><w:pPr><w:pStyle w:val="Normal"/><w:widowControl w:val="false"/><w:suppressAutoHyphens w:val="true"/><w:bidi w:val="0"/><w:ind w:left="0" w:right="0" w:hanging="0"/><w:jc w:val="both"/><w:rPr><w:sz w:val="22"/><w:szCs w:val="22"/><w:del w:id="760" w:author="Ирина Александровна Соловьева" w:date="2022-10-11T15:35:09Z"></w:del></w:rPr></w:pPr><w:ins w:id="756" w:author="Руслан Романович Евсюков" w:date="2022-07-28T14:13:15Z"><w:del w:id="757" w:author="Ирина Александровна Соловьева" w:date="2022-10-11T15:35:09Z"><w:r><w:rPr><w:bCs/><w:sz w:val="22"/><w:szCs w:val="22"/></w:rPr><w:delText xml:space="preserve">Банк </w:delText></w:r></w:del></w:ins><w:ins w:id="758" w:author="Руслан Романович Евсюков" w:date="2022-07-28T14:13:15Z"><w:del w:id="759" w:author="Ирина Александровна Соловьева" w:date="2022-10-11T15:35:09Z"><w:r><w:rPr><w:bCs/><w:sz w:val="22"/><w:szCs w:val="22"/><w:u w:val="single"/></w:rPr><w:delText>ГУ Банка России по ЦФО//УФК по г. Москве г. Москва, г. Москва</w:delText></w:r></w:del></w:ins></w:p><w:p><w:pPr><w:pStyle w:val="Normal"/><w:widowControl w:val="false"/><w:suppressAutoHyphens w:val="true"/><w:bidi w:val="0"/><w:ind w:left="0" w:right="0" w:hanging="0"/><w:jc w:val="both"/><w:rPr><w:sz w:val="22"/><w:szCs w:val="22"/><w:ins w:id="769" w:author="Руслан Романович Евсюков" w:date="2022-07-28T14:13:15Z"></w:ins></w:rPr></w:pPr><w:ins w:id="761" w:author="Руслан Романович Евсюков" w:date="2022-07-28T14:13:15Z"><w:del w:id="762" w:author="Ирина Александровна Соловьева" w:date="2022-10-11T15:35:09Z"><w:r><w:rPr><w:bCs/><w:sz w:val="22"/><w:szCs w:val="22"/></w:rPr><w:delText xml:space="preserve">к/с </w:delText></w:r></w:del></w:ins><w:ins w:id="763" w:author="Руслан Романович Евсюков" w:date="2022-07-28T14:13:15Z"><w:del w:id="764" w:author="Ирина Александровна Соловьева" w:date="2022-10-11T15:35:09Z"><w:r><w:rPr><w:bCs/><w:sz w:val="22"/><w:szCs w:val="22"/><w:u w:val="single"/></w:rPr><w:delText>40102810545370000003</w:delText></w:r></w:del></w:ins><w:ins w:id="765" w:author="Руслан Романович Евсюков" w:date="2022-07-28T14:13:15Z"><w:del w:id="766" w:author="Ирина Александровна Соловьева" w:date="2022-10-11T15:35:09Z"><w:r><w:rPr><w:bCs/><w:sz w:val="22"/><w:szCs w:val="22"/></w:rPr><w:delText xml:space="preserve">  БИК </w:delText></w:r></w:del></w:ins><w:ins w:id="767" w:author="Руслан Романович Евсюков" w:date="2022-07-28T14:13:15Z"><w:del w:id="768" w:author="Ирина Александровна Соловьева" w:date="2022-10-11T15:35:09Z"><w:r><w:rPr><w:bCs/><w:sz w:val="22"/><w:szCs w:val="22"/><w:u w:val="single"/></w:rPr><w:delText>004525988</w:delText></w:r></w:del></w:ins></w:p><w:p><w:pPr><w:pStyle w:val="Normal"/><w:widowControl w:val="false"/><w:suppressAutoHyphens w:val="true"/><w:bidi w:val="0"/><w:ind w:left="0" w:right="0" w:hanging="0"/><w:jc w:val="both"/><w:rPr><w:sz w:val="22"/><w:szCs w:val="22"/><w:ins w:id="774" w:author="Руслан Романович Евсюков" w:date="2022-07-28T14:14:38Z"></w:ins></w:rPr></w:pPr><w:ins w:id="770" w:author="Руслан Романович Евсюков" w:date="2022-07-28T14:13:15Z"><w:del w:id="771" w:author="Ирина Александровна Соловьева" w:date="2022-10-11T15:35:09Z"><w:r><w:rPr><w:bCs/><w:sz w:val="22"/><w:szCs w:val="22"/></w:rPr><w:delText>Тел.: 8</w:delText></w:r></w:del></w:ins><w:ins w:id="772" w:author="Руслан Романович Евсюков" w:date="2022-07-28T14:13:15Z"><w:del w:id="773" w:author="Ирина Александровна Соловьева" w:date="2022-10-11T15:35:09Z"><w:r><w:rPr><w:bCs/><w:sz w:val="22"/><w:szCs w:val="22"/><w:u w:val="single"/></w:rPr><w:delText xml:space="preserve"> (499) 705-20-00</w:delText></w:r></w:del></w:ins></w:p><w:p><w:pPr><w:pStyle w:val="Normal"/><w:widowControl w:val="false"/><w:suppressAutoHyphens w:val="true"/><w:bidi w:val="0"/><w:ind w:left="0" w:right="0" w:hanging="0"/><w:jc w:val="both"/><w:rPr><w:sz w:val="22"/><w:szCs w:val="22"/></w:rPr></w:pPr><w:ins w:id="775" w:author="Руслан Романович Евсюков" w:date="2022-07-28T14:14:38Z"><w:del w:id="776" w:author="Ирина Александровна Соловьева" w:date="2022-10-11T15:35:09Z"><w:r><w:rPr><w:bCs/><w:sz w:val="22"/><w:szCs w:val="22"/><w:u w:val="single"/></w:rPr><w:delText>Адрес</w:delText></w:r></w:del></w:ins><w:ins w:id="777" w:author="Руслан Романович Евсюков" w:date="2022-07-28T14:14:38Z"><w:del w:id="778" w:author="Ирина Александровна Соловьева" w:date="2022-10-11T15:35:09Z"><w:r><w:rPr><w:bCs/><w:spacing w:val="-7"/><w:sz w:val="22"/><w:szCs w:val="22"/><w:u w:val="single"/></w:rPr><w:delText xml:space="preserve"> </w:delText></w:r></w:del></w:ins><w:ins w:id="779" w:author="Руслан Романович Евсюков" w:date="2022-07-28T14:14:38Z"><w:del w:id="780" w:author="Ирина Александровна Соловьева" w:date="2022-10-11T15:35:09Z"><w:r><w:rPr><w:bCs/><w:sz w:val="22"/><w:szCs w:val="22"/><w:u w:val="single"/></w:rPr><w:delText>электронной</w:delText></w:r></w:del></w:ins><w:ins w:id="781" w:author="Руслан Романович Евсюков" w:date="2022-07-28T14:14:38Z"><w:del w:id="782" w:author="Ирина Александровна Соловьева" w:date="2022-10-11T15:35:09Z"><w:r><w:rPr><w:bCs/><w:spacing w:val="-5"/><w:sz w:val="22"/><w:szCs w:val="22"/><w:u w:val="single"/></w:rPr><w:delText xml:space="preserve"> </w:delText></w:r></w:del></w:ins><w:ins w:id="783" w:author="Руслан Романович Евсюков" w:date="2022-07-28T14:14:38Z"><w:del w:id="784" w:author="Ирина Александровна Соловьева" w:date="2022-10-11T15:35:09Z"><w:r><w:rPr><w:bCs/><w:sz w:val="22"/><w:szCs w:val="22"/><w:u w:val="single"/></w:rPr><w:delText>почты: info@auipik.ru</w:delText></w:r></w:del></w:ins></w:p></w:tc><w:tc><w:tcPr><w:tcW w:w="1542" w:type="dxa"/><w:tcBorders><w:top w:val="single" w:sz="4" w:space="0" w:color="000000"/><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ins w:id="787" w:author="Руслан Романович Евсюков" w:date="2022-07-28T14:18:26Z"></w:ins></w:rPr></w:pPr><w:ins w:id="785" w:author="Руслан Романович Евсюков" w:date="2022-07-28T14:18:26Z"><w:del w:id="786" w:author="Ирина Александровна Соловьева" w:date="2022-10-11T15:35:09Z"><w:r><w:rPr></w:rPr><w:delText>В редакции</w:delText></w:r></w:del></w:ins></w:p><w:p><w:pPr><w:pStyle w:val="TextBodyIndent1"/><w:widowControl w:val="false"/><w:tabs><w:tab w:val="clear" w:pos="708"/><w:tab w:val="left" w:pos="0" w:leader="none"/><w:tab w:val="left" w:pos="175" w:leader="none"/></w:tabs><w:spacing w:before="0" w:after="0"/><w:ind w:left="0" w:hanging="0"/><w:jc w:val="both"/><w:rPr></w:rPr></w:pPr><w:ins w:id="788" w:author="Руслан Романович Евсюков" w:date="2022-07-28T14:18:26Z"><w:del w:id="789" w:author="Ирина Александровна Соловьева" w:date="2022-10-11T15:35:09Z"><w:r><w:rPr></w:rPr><w:delText>Потребителя</w:delText></w:r></w:del></w:ins></w:p></w:tc></w:tr><w:tr><w:trPr><w:del w:id="790" w:author="Ирина Александровна Соловьева" w:date="2022-10-11T15:35:09Z"/><w:trHeight w:val="228" w:hRule="atLeast"/></w:trPr><w:tc><w:tcPr><w:tcW w:w="2100" w:type="dxa"/><w:tcBorders><w:left w:val="single" w:sz="4" w:space="0" w:color="000000"/><w:bottom w:val="single" w:sz="4" w:space="0" w:color="000000"/><w:right w:val="single" w:sz="4" w:space="0" w:color="000000"/></w:tcBorders><w:vAlign w:val="center"/></w:tcPr><w:p><w:pPr><w:pStyle w:val="29"/><w:widowControl w:val="false"/><w:spacing w:lineRule="exact" w:line="240" w:before="0" w:after="0"/><w:ind w:hanging="0"/><w:jc w:val="center"/><w:rPr><w:del w:id="795" w:author="Ирина Александровна Соловьева" w:date="2022-10-11T15:35:09Z"></w:del></w:rPr></w:pPr><w:del w:id="791" w:author="Ирина Александровна Соловьева" w:date="2022-10-11T15:35:09Z"><w:r><w:rPr><w:sz w:val="22"/></w:rPr><w:delText>Дополнительное соглашение</w:delText></w:r></w:del><w:ins w:id="792" w:author="Руслан Романович Евсюков" w:date="2022-07-28T13:55:57Z"><w:del w:id="793" w:author="Ирина Александровна Соловьева" w:date="2022-10-11T15:35:09Z"><w:r><w:rPr><w:rStyle w:val="FootnoteAnchor"/><w:sz w:val="22"/></w:rPr><w:footnoteReference w:id="3"/></w:r></w:del></w:ins><w:del w:id="794" w:author="Ирина Александровна Соловьева" w:date="2022-10-11T15:35:09Z"><w:r><w:rPr><w:sz w:val="22"/></w:rPr><w:delText xml:space="preserve"> к Государственному контракту</w:delText></w:r></w:del></w:p><w:p><w:pPr><w:pStyle w:val="29"/><w:widowControl w:val="false"/><w:suppressAutoHyphens w:val="true"/><w:bidi w:val="0"/><w:spacing w:lineRule="exact" w:line="240" w:before="0" w:after="0"/><w:ind w:hanging="0"/><w:jc w:val="center"/><w:rPr><w:sz w:val="22"/><w:del w:id="801" w:author="Ирина Александровна Соловьева" w:date="2022-10-11T15:35:09Z"></w:del></w:rPr></w:pPr><w:del w:id="796" w:author="Руслан Романович Евсюков" w:date="2022-07-27T14:22:00Z"><w:r><w:rPr><w:sz w:val="22"/></w:rPr><w:delText>на</w:delText></w:r></w:del><w:del w:id="797" w:author="Руслан Романович Евсюков" w:date="2022-07-28T16:44:32Z"><w:r><w:rPr><w:sz w:val="22"/></w:rPr><w:delText xml:space="preserve"> </w:delText></w:r></w:del><w:del w:id="798" w:author="Руслан Романович Евсюков" w:date="2022-07-27T15:07:00Z"><w:r><w:rPr><w:sz w:val="22"/></w:rPr><w:delText>подключени</w:delText></w:r></w:del><w:del w:id="799" w:author="Руслан Романович Евсюков" w:date="2022-07-27T14:22:00Z"><w:r><w:rPr><w:sz w:val="22"/></w:rPr><w:delText>е</w:delText></w:r></w:del><w:del w:id="800" w:author="Руслан Романович Евсюков" w:date="2022-07-27T15:07:00Z"><w:r><w:rPr><w:sz w:val="22"/></w:rPr><w:delText xml:space="preserve"> личного кабинета</w:delText></w:r></w:del></w:p><w:p><w:pPr><w:pStyle w:val="29"/><w:widowControl w:val="false"/><w:suppressAutoHyphens w:val="true"/><w:bidi w:val="0"/><w:spacing w:lineRule="exact" w:line="240" w:before="0" w:after="0"/><w:ind w:hanging="0"/><w:jc w:val="center"/><w:rPr><w:sz w:val="22"/><w:del w:id="803" w:author="Ирина Александровна Соловьева" w:date="2022-10-11T15:35:09Z"></w:del></w:rPr></w:pPr><w:del w:id="802" w:author="Ирина Александровна Соловьева" w:date="2022-10-11T15:35:09Z"><w:r><w:rPr><w:sz w:val="22"/></w:rPr></w:r></w:del></w:p><w:p><w:pPr><w:pStyle w:val="29"/><w:widowControl w:val="false"/><w:suppressAutoHyphens w:val="true"/><w:bidi w:val="0"/><w:spacing w:lineRule="exact" w:line="240" w:before="0" w:after="0"/><w:ind w:hanging="0"/><w:jc w:val="center"/><w:rPr><w:sz w:val="22"/></w:rPr></w:pPr><w:del w:id="804" w:author="Ирина Александровна Соловьева" w:date="2022-10-11T15:35:09Z"><w:r><w:rPr><w:sz w:val="22"/></w:rPr><w:delText>Наименование Дополнительного соглашения</w:delText></w:r></w:del></w:p></w:tc><w:tc><w:tcPr><w:tcW w:w="4671" w:type="dxa"/><w:tcBorders><w:left w:val="single" w:sz="4" w:space="0" w:color="000000"/><w:bottom w:val="single" w:sz="4" w:space="0" w:color="000000"/><w:right w:val="single" w:sz="4" w:space="0" w:color="000000"/></w:tcBorders></w:tcPr><w:p><w:pPr><w:pStyle w:val="124"/><w:widowControl w:val="false"/><w:ind w:hanging="0"/><w:jc w:val="left"/><w:rPr><w:sz w:val="24"/><w:szCs w:val="24"/><w:del w:id="806" w:author="Ирина Александровна Соловьева" w:date="2022-10-11T15:35:09Z"></w:del></w:rPr></w:pPr><w:del w:id="805" w:author="Ирина Александровна Соловьева" w:date="2022-10-11T15:35:09Z"><w:r><w:rPr><w:szCs w:val="24"/></w:rPr><w:delText>Дополнительное соглашение №_______</w:delText></w:r></w:del></w:p><w:p><w:pPr><w:pStyle w:val="124"/><w:widowControl w:val="false"/><w:ind w:hanging="0"/><w:jc w:val="left"/><w:rPr><w:sz w:val="24"/><w:szCs w:val="24"/><w:del w:id="808" w:author="Ирина Александровна Соловьева" w:date="2022-10-11T15:35:09Z"></w:del></w:rPr></w:pPr><w:del w:id="807" w:author="Ирина Александровна Соловьева" w:date="2022-10-11T15:35:09Z"><w:r><w:rPr><w:sz w:val="24"/><w:szCs w:val="24"/></w:rPr><w:delText>к государственному контракту № 10036  от _______ г.</w:delText></w:r></w:del></w:p><w:p><w:pPr><w:pStyle w:val="124"/><w:widowControl w:val="false"/><w:ind w:hanging="0"/><w:jc w:val="left"/><w:rPr><w:sz w:val="24"/><w:del w:id="810" w:author="Ирина Александровна Соловьева" w:date="2022-10-11T15:35:09Z"></w:del></w:rPr></w:pPr><w:del w:id="809" w:author="Ирина Александровна Соловьева" w:date="2022-10-11T15:35:09Z"><w:r><w:rPr><w:sz w:val="24"/></w:rPr></w:r></w:del></w:p><w:p><w:pPr><w:pStyle w:val="124"/><w:widowControl w:val="false"/><w:ind w:hanging="0"/><w:jc w:val="left"/><w:rPr><w:sz w:val="24"/></w:rPr></w:pPr><w:r><w:rPr><w:sz w:val="24"/></w:rPr></w:r></w:p></w:tc><w:tc><w:tcPr><w:tcW w:w="6519" w:type="dxa"/><w:tcBorders><w:left w:val="single" w:sz="4" w:space="0" w:color="000000"/><w:bottom w:val="single" w:sz="4" w:space="0" w:color="000000"/><w:right w:val="single" w:sz="4" w:space="0" w:color="000000"/></w:tcBorders></w:tcPr><w:p><w:pPr><w:pStyle w:val="124"/><w:widowControl w:val="false"/><w:ind w:hanging="0"/><w:jc w:val="left"/><w:rPr><w:sz w:val="24"/><w:szCs w:val="24"/><w:del w:id="815" w:author="Ирина Александровна Соловьева" w:date="2022-10-11T15:35:09Z"></w:del></w:rPr></w:pPr><w:del w:id="811" w:author="Ирина Александровна Соловьева" w:date="2022-10-11T15:35:09Z"><w:r><w:rPr><w:sz w:val="24"/><w:szCs w:val="24"/></w:rPr><w:delText>Дополнительное соглашение №</w:delText></w:r></w:del><w:ins w:id="812" w:author="Руслан Романович Евсюков" w:date="2022-07-27T14:26:00Z"><w:del w:id="813" w:author="Ирина Александровна Соловьева" w:date="2022-10-11T15:35:09Z"><w:r><w:rPr><w:sz w:val="24"/><w:szCs w:val="24"/></w:rPr><w:delText> </w:delText></w:r></w:del></w:ins><w:del w:id="814" w:author="Ирина Александровна Соловьева" w:date="2022-10-11T15:35:09Z"><w:r><w:rPr><w:sz w:val="24"/><w:szCs w:val="24"/></w:rPr><w:delText>2  к Договору</w:delText></w:r></w:del></w:p><w:p><w:pPr><w:pStyle w:val="124"/><w:widowControl w:val="false"/><w:suppressAutoHyphens w:val="true"/><w:bidi w:val="0"/><w:spacing w:before="0" w:after="0"/><w:ind w:hanging="0"/><w:jc w:val="left"/><w:rPr><w:sz w:val="24"/><w:szCs w:val="24"/></w:rPr></w:pPr><w:del w:id="816" w:author="Руслан Романович Евсюков" w:date="2022-07-27T14:19:00Z"><w:r><w:rPr><w:sz w:val="24"/><w:szCs w:val="24"/></w:rPr><w:delText xml:space="preserve"> </w:delText></w:r></w:del><w:ins w:id="817" w:author="Руслан Романович Евсюков" w:date="2022-07-27T14:19:00Z"><w:del w:id="818" w:author="Ирина Александровна Соловьева" w:date="2022-10-11T15:35:09Z"><w:r><w:rPr><w:sz w:val="24"/><w:szCs w:val="24"/></w:rPr><w:delText xml:space="preserve"> </w:delText></w:r></w:del></w:ins><w:del w:id="819" w:author="Ирина Александровна Соловьева" w:date="2022-10-11T15:35:09Z"><w:r><w:rPr><w:sz w:val="24"/><w:szCs w:val="24"/></w:rPr><w:delText>от «     » ____________ 20__ г.  № 10036</w:delText></w:r></w:del></w:p></w:tc><w:tc><w:tcPr><w:tcW w:w="1542" w:type="dxa"/><w:tcBorders><w:left w:val="single" w:sz="4" w:space="0" w:color="000000"/><w:bottom w:val="single" w:sz="4" w:space="0" w:color="000000"/><w:right w:val="single" w:sz="4" w:space="0" w:color="000000"/></w:tcBorders></w:tcPr><w:p><w:pPr><w:pStyle w:val="TextBodyIndent1"/><w:widowControl w:val="false"/><w:tabs><w:tab w:val="clear" w:pos="708"/><w:tab w:val="left" w:pos="0" w:leader="none"/><w:tab w:val="left" w:pos="175" w:leader="none"/></w:tabs><w:spacing w:before="0" w:after="0"/><w:ind w:left="0" w:hanging="0"/><w:jc w:val="both"/><w:rPr><w:del w:id="821" w:author="Ирина Александровна Соловьева" w:date="2022-10-11T15:35:09Z"></w:del></w:rPr></w:pPr><w:del w:id="820" w:author="Ирина Александровна Соловьева" w:date="2022-10-11T15:35:09Z"><w:r><w:rPr></w:rPr><w:delText>В редакции</w:delText></w:r></w:del></w:p><w:p><w:pPr><w:pStyle w:val="TextBodyIndent1"/><w:widowControl w:val="false"/><w:tabs><w:tab w:val="clear" w:pos="708"/><w:tab w:val="left" w:pos="0" w:leader="none"/><w:tab w:val="left" w:pos="175" w:leader="none"/></w:tabs><w:spacing w:before="0" w:after="0"/><w:ind w:left="0" w:hanging="0"/><w:jc w:val="both"/><w:rPr></w:rPr></w:pPr><w:del w:id="822" w:author="Ирина Александровна Соловьева" w:date="2022-10-11T15:35:09Z"><w:r><w:rPr></w:rPr><w:delText>Потребителя</w:delText></w:r></w:del></w:p></w:tc></w:tr></w:tbl><w:p><w:pPr><w:pStyle w:val="Normal"/><w:spacing w:lineRule="auto" w:line="276"/><w:rPr></w:rPr></w:pPr><w:r><w:rPr></w:rPr></w:r></w:p><w:p><w:pPr><w:pStyle w:val="Normal"/><w:spacing w:lineRule="atLeast" w:line="238"/><w:ind w:firstLine="851"/><w:jc w:val="both"/><w:rPr><w:sz w:val="24"/><w:del w:id="824" w:author="Ирина Александровна Соловьева" w:date="2022-10-11T15:34:37Z"></w:del></w:rPr></w:pPr><w:del w:id="823" w:author="Ирина Александровна Соловьева" w:date="2022-10-11T15:34:37Z"><w:r><w:rPr></w:rPr><w:delText>2. Сторонами достигнуто соглашение об исключении из раздела 10 Договора следующих приложений:</w:delText></w:r></w:del></w:p><w:p><w:pPr><w:pStyle w:val="124"/><w:ind w:firstLine="850"/><w:rPr><w:sz w:val="24"/><w:del w:id="826" w:author="Ирина Александровна Соловьева" w:date="2022-10-11T15:34:37Z"></w:del></w:rPr></w:pPr><w:del w:id="825" w:author="Ирина Александровна Соловьева" w:date="2022-10-11T15:34:37Z"><w:r><w:rPr><w:sz w:val="24"/></w:rPr><w:delText>Приложение № 6 «Плановый почасовой объём потребления электрической энергии на сутки (форма)»;</w:delText></w:r></w:del></w:p><w:p><w:pPr><w:pStyle w:val="124"/><w:ind w:firstLine="850"/><w:rPr><w:sz w:val="24"/><w:del w:id="828" w:author="Ирина Александровна Соловьева" w:date="2022-10-11T15:34:37Z"></w:del></w:rPr></w:pPr><w:del w:id="827" w:author="Ирина Александровна Соловьева" w:date="2022-10-11T15:34:37Z"><w:r><w:rPr><w:sz w:val="24"/></w:rPr><w:delText>Приложение № 9.1 «Акт снятия почасовых показаний расчётного прибора учёта за каждые сутки расчётного периода (форма)»;</w:delText></w:r></w:del></w:p><w:p><w:pPr><w:pStyle w:val="124"/><w:ind w:firstLine="850"/><w:rPr><w:sz w:val="24"/><w:del w:id="830" w:author="Ирина Александровна Соловьева" w:date="2022-10-11T15:34:37Z"></w:del></w:rPr></w:pPr><w:del w:id="829" w:author="Ирина Александровна Соловьева" w:date="2022-10-11T15:34:37Z"><w:r><w:rPr><w:sz w:val="24"/></w:rPr><w:delText>Приложение №  9.2 «Описание и формат XML макета 80020 предоставления результатов измерений (форма)»;</w:delText></w:r></w:del></w:p><w:p><w:pPr><w:pStyle w:val="Normal"/><w:spacing w:lineRule="atLeast" w:line="238"/><w:ind w:firstLine="850"/><w:rPr><w:sz w:val="24"/><w:del w:id="832" w:author="Ирина Александровна Соловьева" w:date="2022-10-11T16:59:24Z"></w:del></w:rPr></w:pPr><w:del w:id="831" w:author="Ирина Александровна Соловьева" w:date="2022-10-11T15:34:37Z"><w:r><w:rPr><w:sz w:val="24"/></w:rPr><w:delText>Пункты Договора, в которых имеется ссылка на вышеуказанные приложения, не применяются к правоотношениям Сторон по Договору.</w:delText></w:r></w:del></w:p><w:p><w:pPr><w:pStyle w:val="Normal"/><w:widowControl w:val="false"/><w:suppressAutoHyphens w:val="true"/><w:bidi w:val="0"/><w:spacing w:lineRule="atLeast" w:line="238" w:before="0" w:after="0"/><w:ind w:firstLine="850"/><w:jc w:val="both"/><w:rPr><w:sz w:val="24"/></w:rPr></w:pPr><w:del w:id="833" w:author="Ирина Александровна Соловьева" w:date="2022-10-11T15:36:08Z"><w:r><w:rPr></w:rPr><w:delText>3</w:delText></w:r></w:del><w:ins w:id="834" w:author="Ирина Александровна Соловьева" w:date="2022-10-11T15:36:08Z"><w:r><w:rPr><w:sz w:val="24"/><w:szCs w:val="24"/></w:rPr><w:t>2</w:t></w:r></w:ins><w:r><w:rPr><w:rFonts w:eastAsia="Tahoma" w:cs="Droid Sans Devanagari"/><w:color w:val="000000"/><w:sz w:val="24"/><w:szCs w:val="24"/><w:lang w:val="ru-RU" w:eastAsia="zh-CN" w:bidi="hi-IN"/><w:rPrChange w:id="0" w:author="Ирина Александровна Соловьева" w:date="2022-10-11T17:16:36Z"><w:rPr><w:sz w:val="28"/><w:kern w:val="0"/><w:szCs w:val="20"/></w:rPr></w:rPrChange></w:rPr><w:t>. Условия, указанные в Протоколе, являются существенными и должны быть согласованы в обязательном порядке для его заключения.</w:t></w:r></w:p><w:p><w:pPr><w:pStyle w:val="Normal"/><w:spacing w:lineRule="atLeast" w:line="238"/><w:ind w:firstLine="851"/><w:jc w:val="both"/><w:rPr></w:rPr></w:pPr><w:del w:id="836" w:author="Ирина Александровна Соловьева" w:date="2022-10-11T15:36:14Z"><w:r><w:rPr></w:rPr><w:delText>4.</w:delText></w:r></w:del><w:ins w:id="837" w:author="Ирина Александровна Соловьева" w:date="2022-10-11T15:36:14Z"><w:r><w:rPr></w:rPr><w:t>3.</w:t></w:r></w:ins><w:r><w:rPr></w:rPr><w:t xml:space="preserve"> Стороны подтверждают, что спорные условия будут действовать в редакции Потребителя, изложенной в Протоколе. Условия, не указанные в Протоколе, действуют в редакции </w:t></w:r><w:del w:id="838" w:author="Ирина Александровна Соловьева" w:date="2022-10-11T15:37:05Z"><w:r><w:rPr></w:rPr><w:delText>Контракта</w:delText></w:r></w:del><w:ins w:id="839" w:author="Ирина Александровна Соловьева" w:date="2022-10-11T15:37:05Z"><w:r><w:rPr></w:rPr><w:t>Договора</w:t></w:r></w:ins><w:r><w:rPr></w:rPr><w:t>.</w:t></w:r></w:p><w:p><w:pPr><w:pStyle w:val="Normal"/><w:spacing w:lineRule="auto" w:line="276"/><w:ind w:firstLine="851"/><w:jc w:val="both"/><w:rPr></w:rPr></w:pPr><w:del w:id="840" w:author="Ирина Александровна Соловьева" w:date="2022-10-11T15:36:19Z"><w:r><w:rPr></w:rPr><w:delText>5</w:delText></w:r></w:del><w:ins w:id="841" w:author="Ирина Александровна Соловьева" w:date="2022-10-11T15:36:19Z"><w:r><w:rPr></w:rPr><w:t>4</w:t></w:r></w:ins><w:r><w:rPr></w:rPr><w:t xml:space="preserve">. Настоящий Протокол разногласий является неотъемлемой частью </w:t></w:r><w:del w:id="842" w:author="Ирина Александровна Соловьева" w:date="2022-10-11T15:37:13Z"><w:r><w:rPr></w:rPr><w:delText>Контракта</w:delText></w:r></w:del><w:ins w:id="843" w:author="Ирина Александровна Соловьева" w:date="2022-10-11T15:37:13Z"><w:r><w:rPr></w:rPr><w:t>Договора</w:t></w:r></w:ins><w:r><w:rPr></w:rPr><w:t xml:space="preserve">, составлен в двух экземплярах, имеющих равную юридическую силу, один экземпляр для </w:t></w:r><w:del w:id="844" w:author="Ирина Александровна Соловьева" w:date="2022-10-11T15:36:49Z"><w:r><w:rPr></w:rPr><w:delText>ПАО «ДЭК»</w:delText></w:r></w:del><w:ins w:id="845" w:author="Ирина Александровна Соловьева" w:date="2022-10-11T15:36:49Z"><w:r><w:rPr><w:b w:val="false"/><w:bCs w:val="false"/><w:sz w:val="22"/><w:szCs w:val="22"/></w:rPr><w:t>ГБУ «Гормост»</w:t></w:r></w:ins><w:r><w:rPr></w:rPr><w:t xml:space="preserve">, один – для </w:t></w:r><w:del w:id="846" w:author="Ирина Александровна Соловьева" w:date="2022-10-11T17:21:58Z"><w:r><w:rPr></w:rPr><w:delText>Потребителя</w:delText></w:r></w:del><w:ins w:id="847" w:author="Ирина Александровна Соловьева" w:date="2022-10-11T17:21:58Z"><w:r><w:rPr></w:rPr><w:t>Заказчика</w:t></w:r></w:ins><w:r><w:rPr></w:rPr><w:t>.</w:t></w:r></w:p><w:p><w:pPr><w:pStyle w:val="Normal"/><w:spacing w:lineRule="auto" w:line="276"/><w:ind w:firstLine="851"/><w:jc w:val="both"/><w:rPr></w:rPr></w:pPr><w:r><w:rPr></w:rPr></w:r></w:p><w:tbl><w:tblPr><w:tblW w:w="14508" w:type="dxa"/><w:jc w:val="left"/><w:tblInd w:w="142" w:type="dxa"/><w:tblLayout w:type="fixed"/><w:tblCellMar><w:top w:w="0" w:type="dxa"/><w:left w:w="10" w:type="dxa"/><w:bottom w:w="0" w:type="dxa"/><w:right w:w="10" w:type="dxa"/></w:tblCellMar><w:tblLook w:val="04a0" w:noHBand="0" w:noVBand="1" w:firstColumn="1" w:lastRow="0" w:lastColumn="0" w:firstRow="1"/></w:tblPr><w:tblGrid><w:gridCol w:w="7596"/><w:gridCol w:w="6911"/></w:tblGrid><w:tr><w:trPr><w:trHeight w:val="491" w:hRule="exact"/></w:trPr><w:tc><w:tcPr><w:tcW w:w="7596" w:type="dxa"/><w:tcBorders></w:tcBorders><w:shd w:color="auto" w:fill="FFFFFF" w:val="clear"/></w:tcPr><w:p><w:pPr><w:pStyle w:val="36"/><w:widowControl w:val="false"/><w:spacing w:lineRule="exact" w:line="230" w:before="0" w:after="0"/><w:ind w:left="120" w:hanging="0"/><w:jc w:val="left"/><w:rPr></w:rPr></w:pPr><w:del w:id="848" w:author="Ирина Александровна Соловьева" w:date="2022-10-11T15:39:06Z"><w:r><w:rPr></w:rPr><w:delText>Гарантирующий Поставщик</w:delText></w:r></w:del><w:ins w:id="849" w:author="Ирина Александровна Соловьева" w:date="2022-10-11T15:39:06Z"><w:r><w:rPr></w:rPr><w:t>Исполнитель</w:t></w:r></w:ins><w:r><w:rPr></w:rPr><w:t>:</w:t></w:r></w:p></w:tc><w:tc><w:tcPr><w:tcW w:w="6911" w:type="dxa"/><w:tcBorders></w:tcBorders><w:shd w:color="auto" w:fill="FFFFFF" w:val="clear"/></w:tcPr><w:p><w:pPr><w:pStyle w:val="36"/><w:widowControl w:val="false"/><w:spacing w:lineRule="exact" w:line="230" w:before="0" w:after="0"/><w:jc w:val="left"/><w:rPr></w:rPr></w:pPr><w:del w:id="850" w:author="Ирина Александровна Соловьева" w:date="2022-10-11T15:39:15Z"><w:r><w:rPr></w:rPr><w:delText>Потребитель</w:delText></w:r></w:del><w:ins w:id="851" w:author="Ирина Александровна Соловьева" w:date="2022-10-11T15:39:15Z"><w:r><w:rPr></w:rPr><w:t>Заказчик</w:t></w:r></w:ins><w:r><w:rPr></w:rPr><w:t>:</w:t></w:r></w:p></w:tc></w:tr><w:tr><w:trPr><w:trHeight w:val="542" w:hRule="exact"/></w:trPr><w:tc><w:tcPr><w:tcW w:w="7596" w:type="dxa"/><w:tcBorders></w:tcBorders><w:shd w:color="auto" w:fill="FFFFFF" w:val="clear"/></w:tcPr><w:p><w:pPr><w:pStyle w:val="36"/><w:widowControl w:val="false"/><w:spacing w:lineRule="exact" w:line="274" w:before="0" w:after="0"/><w:ind w:hanging="0"/><w:jc w:val="left"/><w:rPr><w:sz w:val="24"/><w:szCs w:val="24"/><w:del w:id="854" w:author="Ирина Александровна Соловьева" w:date="2022-10-11T15:37:38Z"></w:del></w:rPr></w:pPr><w:del w:id="852" w:author="Ирина Александровна Соловьева" w:date="2022-10-11T15:37:38Z"><w:r><w:rPr><w:b/><w:sz w:val="24"/><w:szCs w:val="24"/></w:rPr><w:delText>Начальник Хабаровского отделения</w:delText></w:r></w:del><w:del w:id="853" w:author="Ирина Александровна Соловьева" w:date="2022-10-11T15:37:38Z"><w:bookmarkStart w:id="1" w:name="_GoBack111111111"/><w:bookmarkEnd w:id="1"/><w:r><w:rPr><w:b/><w:sz w:val="24"/><w:szCs w:val="24"/></w:rPr><w:delText xml:space="preserve">  филиала ПАО</w:delText></w:r></w:del></w:p><w:p><w:pPr><w:pStyle w:val="36"/><w:widowControl w:val="false"/><w:spacing w:lineRule="exact" w:line="274" w:before="0" w:after="0"/><w:ind w:hanging="0"/><w:jc w:val="left"/><w:rPr><w:sz w:val="24"/><w:szCs w:val="24"/><w:ins w:id="858" w:author="Ирина Александровна Соловьева" w:date="2022-10-11T15:37:38Z"></w:ins></w:rPr></w:pPr><w:del w:id="855" w:author="Ирина Александровна Соловьева" w:date="2022-10-11T15:37:38Z"><w:r><w:rPr><w:b/><w:sz w:val="24"/><w:szCs w:val="24"/></w:rPr><w:delText xml:space="preserve"> </w:delText></w:r></w:del><w:del w:id="856" w:author="Ирина Александровна Соловьева" w:date="2022-10-11T15:37:38Z"><w:r><w:rPr><w:b/><w:sz w:val="24"/><w:szCs w:val="24"/></w:rPr><w:delText>«ДЭК» - «Хабаровскэнергосбыт»</w:delText></w:r></w:del><w:ins w:id="857" w:author="Ирина Александровна Соловьева" w:date="2022-10-11T15:37:38Z"><w:r><w:rPr><w:b/><w:bCs/><w:sz w:val="24"/><w:szCs w:val="24"/></w:rPr><w:t>Заместитель руководителя (по управлению автостоянками, причалами и кабельными коммуникациями)</w:t></w:r></w:ins></w:p><w:p><w:pPr><w:pStyle w:val="Normal"/><w:widowControl w:val="false"/><w:tabs><w:tab w:val="clear" w:pos="708"/></w:tabs><w:suppressAutoHyphens w:val="true"/><w:spacing w:lineRule="auto" w:line="192"/><w:jc w:val="center"/><w:rPr><w:sz w:val="24"/><w:szCs w:val="24"/><w:ins w:id="860" w:author="Ирина Александровна Соловьева" w:date="2022-10-11T15:37:38Z"></w:ins></w:rPr></w:pPr><w:ins w:id="859" w:author="Ирина Александровна Соловьева" w:date="2022-10-11T15:37:38Z"><w:r><w:rPr><w:b/><w:bCs/><w:sz w:val="24"/><w:szCs w:val="24"/></w:rPr><w:t>ГБУ «Гормост»</w:t></w:r></w:ins></w:p><w:p><w:pPr><w:pStyle w:val="36"/><w:widowControl w:val="false"/><w:spacing w:lineRule="exact" w:line="274" w:before="0" w:after="0"/><w:ind w:left="120" w:hanging="0"/><w:jc w:val="left"/><w:rPr><w:sz w:val="24"/><w:szCs w:val="24"/></w:rPr></w:pPr><w:r><w:rPr><w:sz w:val="24"/><w:szCs w:val="24"/></w:rPr></w:r></w:p><w:p><w:pPr><w:pStyle w:val="36"/><w:widowControl w:val="false"/><w:spacing w:lineRule="exact" w:line="274" w:before="0" w:after="0"/><w:ind w:left="120" w:hanging="0"/><w:jc w:val="left"/><w:rPr><w:sz w:val="24"/><w:szCs w:val="24"/></w:rPr></w:pPr><w:r><w:rPr><w:sz w:val="24"/><w:szCs w:val="24"/></w:rPr></w:r></w:p><w:p><w:pPr><w:pStyle w:val="36"/><w:widowControl w:val="false"/><w:spacing w:lineRule="exact" w:line="274" w:before="0" w:after="0"/><w:ind w:left="120" w:hanging="0"/><w:jc w:val="left"/><w:rPr><w:sz w:val="24"/><w:szCs w:val="24"/></w:rPr></w:pPr><w:r><w:rPr><w:sz w:val="24"/><w:szCs w:val="24"/></w:rPr></w:r></w:p><w:p><w:pPr><w:pStyle w:val="36"/><w:widowControl w:val="false"/><w:spacing w:lineRule="exact" w:line="274" w:before="0" w:after="0"/><w:ind w:left="120" w:hanging="0"/><w:jc w:val="left"/><w:rPr><w:b/><w:b/><w:sz w:val="24"/><w:szCs w:val="24"/></w:rPr></w:pPr><w:r><w:rPr><w:b/><w:sz w:val="24"/><w:szCs w:val="24"/></w:rPr></w:r></w:p></w:tc><w:tc><w:tcPr><w:tcW w:w="6911" w:type="dxa"/><w:tcBorders></w:tcBorders><w:shd w:color="auto" w:fill="FFFFFF" w:val="clear"/></w:tcPr><w:p><w:pPr><w:pStyle w:val="36"/><w:widowControl w:val="false"/><w:spacing w:lineRule="exact" w:line="230" w:before="0" w:after="0"/><w:ind w:right="180" w:hanging="0"/><w:jc w:val="left"/><w:rPr><w:b/><w:b/><w:bCs/><w:sz w:val="24"/></w:rPr></w:pPr><w:r><w:rPr><w:b/><w:bCs/><w:sz w:val="24"/></w:rPr><w:t>Заместитель руководителя</w:t></w:r></w:p><w:p><w:pPr><w:pStyle w:val="36"/><w:widowControl w:val="false"/><w:spacing w:lineRule="exact" w:line="230" w:before="0" w:after="0"/><w:ind w:right="180" w:hanging="0"/><w:jc w:val="left"/><w:rPr><w:b/><w:b/><w:bCs/><w:sz w:val="24"/></w:rPr></w:pPr><w:r><w:rPr><w:b/><w:bCs/><w:sz w:val="24"/></w:rPr><w:t>ФГБУК АУИПИК</w:t></w:r></w:p><w:p><w:pPr><w:pStyle w:val="36"/><w:widowControl w:val="false"/><w:spacing w:lineRule="exact" w:line="230" w:before="0" w:after="0"/><w:ind w:right="180" w:hanging="0"/><w:jc w:val="left"/><w:rPr><w:sz w:val="24"/></w:rPr></w:pPr><w:r><w:rPr><w:sz w:val="24"/></w:rPr></w:r></w:p><w:p><w:pPr><w:pStyle w:val="36"/><w:widowControl w:val="false"/><w:spacing w:lineRule="exact" w:line="230" w:before="0" w:after="0"/><w:ind w:right="180" w:hanging="0"/><w:jc w:val="left"/><w:rPr><w:sz w:val="24"/></w:rPr></w:pPr><w:r><w:rPr><w:sz w:val="24"/></w:rPr></w:r></w:p><w:p><w:pPr><w:pStyle w:val="36"/><w:widowControl w:val="false"/><w:spacing w:lineRule="exact" w:line="230" w:before="0" w:after="0"/><w:ind w:right="180" w:hanging="0"/><w:jc w:val="left"/><w:rPr><w:sz w:val="24"/></w:rPr></w:pPr><w:r><w:rPr><w:sz w:val="24"/></w:rPr></w:r></w:p><w:p><w:pPr><w:pStyle w:val="36"/><w:widowControl w:val="false"/><w:spacing w:lineRule="exact" w:line="230" w:before="0" w:after="0"/><w:ind w:right="180" w:hanging="0"/><w:jc w:val="left"/><w:rPr><w:sz w:val="24"/></w:rPr></w:pPr><w:r><w:rPr><w:sz w:val="24"/></w:rPr></w:r></w:p></w:tc></w:tr><w:tr><w:trPr><w:trHeight w:val="452" w:hRule="exact"/></w:trPr><w:tc><w:tcPr><w:tcW w:w="7596" w:type="dxa"/><w:tcBorders></w:tcBorders><w:shd w:color="auto" w:fill="FFFFFF" w:val="clear"/></w:tcPr><w:p><w:pPr><w:pStyle w:val="36"/><w:widowControl w:val="false"/><w:spacing w:lineRule="exact" w:line="230" w:before="0" w:after="0"/><w:jc w:val="left"/><w:rPr><w:sz w:val="24"/><w:szCs w:val="24"/><w:del w:id="862" w:author="Ирина Александровна Соловьева" w:date="2022-10-11T15:38:38Z"></w:del></w:rPr></w:pPr><w:del w:id="861" w:author="Ирина Александровна Соловьева" w:date="2022-10-11T15:38:38Z"><w:r><w:rPr><w:sz w:val="24"/><w:szCs w:val="24"/></w:rPr></w:r></w:del></w:p><w:p><w:pPr><w:pStyle w:val="36"/><w:widowControl w:val="false"/><w:spacing w:lineRule="exact" w:line="230" w:before="0" w:after="0"/><w:jc w:val="left"/><w:rPr><w:sz w:val="24"/><w:szCs w:val="24"/><w:ins w:id="871" w:author="Ирина Александровна Соловьева" w:date="2022-10-11T15:38:46Z"></w:ins></w:rPr></w:pPr><w:del w:id="863" w:author="Ирина Александровна Соловьева" w:date="2022-10-11T15:38:38Z"><w:r><w:rPr><w:sz w:val="24"/><w:szCs w:val="24"/></w:rPr><w:delText>___________</w:delText></w:r></w:del><w:del w:id="864" w:author="Руслан Романович Евсюков" w:date="2022-07-27T14:33:00Z"><w:r><w:rPr><w:sz w:val="24"/><w:szCs w:val="24"/></w:rPr><w:delText xml:space="preserve">                       </w:delText></w:r></w:del><w:moveFrom w:id="865" w:author="Ирина Александровна Соловьева" w:date="2022-10-11T15:38:38Z"><w:r><w:rPr><w:sz w:val="24"/><w:szCs w:val="24"/></w:rPr><w:t>____</w:t></w:r></w:moveFrom><w:ins w:id="866" w:author="Руслан Романович Евсюков" w:date="2022-07-27T14:33:00Z"><w:del w:id="867" w:author="Ирина Александровна Соловьева" w:date="2022-10-11T15:38:38Z"><w:r><w:rPr><w:sz w:val="24"/><w:szCs w:val="24"/></w:rPr><w:delText>_______</w:delText></w:r></w:del></w:ins><w:del w:id="868" w:author="Ирина Александровна Соловьева" w:date="2022-10-11T15:38:38Z"><w:r><w:rPr><w:sz w:val="24"/><w:szCs w:val="24"/></w:rPr><w:delText>/Е.А. Почелинцева/</w:delText></w:r></w:del><w:ins w:id="869" w:author="Ирина Александровна Соловьева" w:date="2022-10-11T15:38:46Z"><w:r><w:rPr><w:b/><w:bCs/><w:sz w:val="24"/><w:szCs w:val="24"/></w:rPr><w:t xml:space="preserve">ГБУ </w:t></w:r></w:ins><w:ins w:id="870" w:author="Ирина Александровна Соловьева" w:date="2022-10-11T15:38:46Z"><w:r><w:rPr><w:rFonts w:eastAsia="Tahoma" w:cs="Droid Sans Devanagari"/><w:b/><w:bCs/><w:color w:val="000000"/><w:kern w:val="0"/><w:sz w:val="24"/><w:szCs w:val="24"/><w:lang w:val="ru-RU" w:eastAsia="zh-CN" w:bidi="hi-IN"/></w:rPr><w:t>«Гормост»</w:t></w:r></w:ins></w:p><w:p><w:pPr><w:pStyle w:val="36"/><w:widowControl w:val="false"/><w:spacing w:lineRule="exact" w:line="230" w:before="0" w:after="0"/><w:jc w:val="left"/><w:rPr><w:rFonts w:ascii="Times New Roman" w:hAnsi="Times New Roman" w:eastAsia="Tahoma" w:cs="Droid Sans Devanagari"/><w:color w:val="000000"/><w:kern w:val="0"/><w:lang w:val="ru-RU" w:eastAsia="zh-CN" w:bidi="hi-IN"/><w:ins w:id="873" w:author="Ирина Александровна Соловьева" w:date="2022-10-11T15:38:46Z"></w:ins></w:rPr></w:pPr><w:ins w:id="872" w:author="Ирина Александровна Соловьева" w:date="2022-10-11T15:38:46Z"><w:r><w:rPr><w:rFonts w:eastAsia="Tahoma" w:cs="Droid Sans Devanagari"/><w:color w:val="000000"/><w:kern w:val="0"/><w:lang w:val="ru-RU" w:eastAsia="zh-CN" w:bidi="hi-IN"/></w:rPr></w:r></w:ins></w:p><w:p><w:pPr><w:pStyle w:val="36"/><w:widowControl w:val="false"/><w:spacing w:lineRule="exact" w:line="230" w:before="0" w:after="0"/><w:jc w:val="left"/><w:rPr><w:rFonts w:ascii="Times New Roman" w:hAnsi="Times New Roman" w:eastAsia="Tahoma" w:cs="Droid Sans Devanagari"/><w:color w:val="000000"/><w:kern w:val="0"/><w:lang w:val="ru-RU" w:eastAsia="zh-CN" w:bidi="hi-IN"/><w:ins w:id="875" w:author="Ирина Александровна Соловьева" w:date="2022-10-11T15:38:46Z"></w:ins></w:rPr></w:pPr><w:ins w:id="874" w:author="Ирина Александровна Соловьева" w:date="2022-10-11T15:38:46Z"><w:r><w:rPr><w:rFonts w:eastAsia="Tahoma" w:cs="Droid Sans Devanagari"/><w:color w:val="000000"/><w:kern w:val="0"/><w:lang w:val="ru-RU" w:eastAsia="zh-CN" w:bidi="hi-IN"/></w:rPr></w:r></w:ins></w:p><w:p><w:pPr><w:pStyle w:val="36"/><w:widowControl w:val="false"/><w:spacing w:lineRule="exact" w:line="230" w:before="0" w:after="0"/><w:jc w:val="left"/><w:rPr><w:rFonts w:ascii="Times New Roman" w:hAnsi="Times New Roman" w:eastAsia="Tahoma" w:cs="Droid Sans Devanagari"/><w:color w:val="000000"/><w:kern w:val="0"/><w:lang w:val="ru-RU" w:eastAsia="zh-CN" w:bidi="hi-IN"/></w:rPr></w:pPr><w:r><w:rPr><w:rFonts w:eastAsia="Tahoma" w:cs="Droid Sans Devanagari"/><w:color w:val="000000"/><w:kern w:val="0"/><w:lang w:val="ru-RU" w:eastAsia="zh-CN" w:bidi="hi-IN"/></w:rPr></w:r></w:p></w:tc><w:tc><w:tcPr><w:tcW w:w="6911" w:type="dxa"/><w:tcBorders></w:tcBorders><w:shd w:color="auto" w:fill="FFFFFF" w:val="clear"/></w:tcPr><w:p><w:pPr><w:pStyle w:val="36"/><w:widowControl w:val="false"/><w:spacing w:lineRule="exact" w:line="230" w:before="0" w:after="0"/><w:jc w:val="left"/><w:rPr></w:rPr></w:pPr><w:r><w:rPr></w:rPr></w:r></w:p><w:p><w:pPr><w:pStyle w:val="36"/><w:widowControl w:val="false"/><w:spacing w:lineRule="exact" w:line="230" w:before="0" w:after="0"/><w:jc w:val="left"/><w:rPr></w:rPr></w:pPr><w:del w:id="876" w:author="Руслан Романович Евсюков" w:date="2022-07-27T14:33:00Z"><w:r><w:rPr></w:rPr><w:delText xml:space="preserve">                                           </w:delText></w:r></w:del><w:ins w:id="877" w:author="Руслан Романович Евсюков" w:date="2022-07-27T14:33:00Z"><w:r><w:rPr></w:rPr><w:t>_________________</w:t></w:r></w:ins><w:del w:id="878" w:author="Руслан Романович Евсюков" w:date="2022-07-27T14:33:00Z"><w:r><w:rPr></w:rPr><w:delText xml:space="preserve"> </w:delText></w:r></w:del><w:ins w:id="879" w:author="Руслан Романович Евсюков" w:date="2022-07-27T14:34:00Z"><w:r><w:rPr></w:rPr><w:t>___</w:t></w:r></w:ins><w:r><w:rPr></w:rPr><w:t>/А.А. Гиговский/</w:t></w:r></w:p></w:tc></w:tr><w:tr><w:trPr><w:trHeight w:val="491" w:hRule="exact"/></w:trPr><w:tc><w:tcPr><w:tcW w:w="7596" w:type="dxa"/><w:tcBorders></w:tcBorders><w:shd w:color="auto" w:fill="FFFFFF" w:val="clear"/></w:tcPr><w:p><w:pPr><w:pStyle w:val="36"/><w:widowControl w:val="false"/><w:spacing w:lineRule="exact" w:line="230" w:before="0" w:after="0"/><w:ind w:left="120" w:hanging="0"/><w:jc w:val="left"/><w:rPr><w:sz w:val="24"/><w:del w:id="881" w:author="Ирина Александровна Соловьева" w:date="2022-10-11T15:38:38Z"></w:del></w:rPr></w:pPr><w:del w:id="880" w:author="Ирина Александровна Соловьева" w:date="2022-10-11T15:38:38Z"><w:r><w:rPr><w:sz w:val="24"/></w:rPr></w:r></w:del></w:p><w:p><w:pPr><w:pStyle w:val="36"/><w:widowControl w:val="false"/><w:spacing w:lineRule="exact" w:line="230" w:before="0" w:after="0"/><w:ind w:left="120" w:hanging="0"/><w:jc w:val="left"/><w:rPr><w:sz w:val="24"/><w:del w:id="883" w:author="Ирина Александровна Соловьева" w:date="2022-10-11T15:38:38Z"></w:del></w:rPr></w:pPr><w:del w:id="882" w:author="Ирина Александровна Соловьева" w:date="2022-10-11T15:38:38Z"><w:r><w:rPr><w:sz w:val="24"/></w:rPr></w:r></w:del></w:p><w:p><w:pPr><w:pStyle w:val="36"/><w:widowControl w:val="false"/><w:spacing w:lineRule="exact" w:line="230" w:before="0" w:after="0"/><w:ind w:left="120" w:hanging="0"/><w:jc w:val="left"/><w:rPr><w:sz w:val="24"/></w:rPr></w:pPr><w:moveTo w:id="884" w:author="Ирина Александровна Соловьева" w:date="2022-10-11T15:42:51Z"><w:r><w:rPr><w:sz w:val="24"/></w:rPr><w:t>________________________________</w:t></w:r></w:moveTo><w:ins w:id="885" w:author="Ирина Александровна Соловьева" w:date="2022-10-11T15:42:58Z"><w:r><w:rPr><w:sz w:val="24"/></w:rPr><w:t>/А.М. Ладзин/</w:t></w:r></w:ins></w:p></w:tc><w:tc><w:tcPr><w:tcW w:w="6911" w:type="dxa"/><w:tcBorders></w:tcBorders><w:shd w:color="auto" w:fill="FFFFFF" w:val="clear"/></w:tcPr><w:p><w:pPr><w:pStyle w:val="Normal"/><w:widowControl w:val="false"/><w:rPr></w:rPr></w:pPr><w:r><w:rPr></w:rPr></w:r></w:p></w:tc></w:tr></w:tbl><w:p><w:pPr><w:pStyle w:val="Normal"/><w:spacing w:lineRule="exact" w:line="300"/><w:jc w:val="both"/><w:rPr><w:del w:id="887" w:author="Ирина Александровна Соловьева" w:date="2022-10-11T16:59:27Z"></w:del></w:rPr></w:pPr><w:del w:id="886" w:author="Ирина Александровна Соловьева" w:date="2022-10-11T16:59:27Z"><w:r><w:rPr></w:rPr></w:r></w:del></w:p><w:p><w:pPr><w:pStyle w:val="Normal"/><w:spacing w:lineRule="exact" w:line="300"/><w:jc w:val="both"/><w:rPr><w:del w:id="889" w:author="Ирина Александровна Соловьева" w:date="2022-10-11T16:59:27Z"></w:del></w:rPr></w:pPr><w:del w:id="888" w:author="Ирина Александровна Соловьева" w:date="2022-10-11T16:59:27Z"><w:r><w:rPr></w:rPr></w:r></w:del></w:p><w:p><w:pPr><w:pStyle w:val="Normal"/><w:spacing w:lineRule="exact" w:line="300"/><w:jc w:val="both"/><w:rPr><w:del w:id="891" w:author="Ирина Александровна Соловьева" w:date="2022-10-11T16:59:27Z"></w:del></w:rPr></w:pPr><w:del w:id="890" w:author="Ирина Александровна Соловьева" w:date="2022-10-11T16:59:27Z"><w:r><w:rPr></w:rPr></w:r></w:del></w:p><w:p><w:pPr><w:pStyle w:val="Normal"/><w:jc w:val="center"/><w:rPr><w:b/><w:b/><w:sz w:val="23"/><w:del w:id="893" w:author="Ирина Александровна Соловьева" w:date="2022-07-29T09:26:51Z"></w:del></w:rPr></w:pPr><w:del w:id="892" w:author="Ирина Александровна Соловьева" w:date="2022-07-29T09:26:51Z"><w:r><w:rPr><w:b/><w:sz w:val="23"/></w:rPr></w:r></w:del></w:p><w:p><w:pPr><w:pStyle w:val="Normal"/><w:jc w:val="center"/><w:rPr><w:b/><w:b/><w:sz w:val="23"/><w:ins w:id="895" w:author="Руслан Романович Евсюков" w:date="2022-07-28T16:45:03Z"></w:ins></w:rPr></w:pPr><w:ins w:id="894" w:author="Руслан Романович Евсюков" w:date="2022-07-28T16:45:03Z"><w:r><w:rPr><w:b/><w:sz w:val="23"/></w:rPr></w:r></w:ins><w:r><w:br w:type="page"/></w:r></w:p><w:p><w:pPr><w:pStyle w:val="Normal"/><w:jc w:val="center"/><w:rPr><w:b/><w:b/><w:sz w:val="23"/></w:rPr></w:pPr><w:r><w:rPr><w:b/></w:rPr><w:t xml:space="preserve">Лист согласования к </w:t></w:r><w:r><w:rPr><w:b/><w:sz w:val="23"/></w:rPr><w:t>ПРОТОКОЛ</w:t></w:r><w:ins w:id="896" w:author="Казакова Юлия Сергеевна" w:date="2022-07-28T12:50:00Z"><w:r><w:rPr><w:b/><w:sz w:val="23"/></w:rPr><w:t>У</w:t></w:r></w:ins><w:r><w:rPr><w:b/><w:sz w:val="23"/></w:rPr><w:t xml:space="preserve"> РАЗНОГЛАСИЙ</w:t></w:r></w:p><w:p><w:pPr><w:pStyle w:val="Normal"/><w:jc w:val="center"/><w:rPr><w:b/><w:b/></w:rPr></w:pPr><w:del w:id="897" w:author="Ирина Александровна Соловьева" w:date="2022-10-11T16:59:51Z"><w:r><w:rPr><w:b/></w:rPr><w:delText xml:space="preserve">к Государственному </w:delText></w:r></w:del><w:del w:id="898" w:author="Руслан Романович Евсюков" w:date="2022-07-27T14:59:00Z"><w:r><w:rPr><w:b/></w:rPr><w:delText>К</w:delText></w:r></w:del><w:ins w:id="899" w:author="Руслан Романович Евсюков" w:date="2022-07-27T14:59:00Z"><w:del w:id="900" w:author="Ирина Александровна Соловьева" w:date="2022-10-11T16:59:51Z"><w:r><w:rPr><w:b/></w:rPr><w:delText>к</w:delText></w:r></w:del></w:ins><w:del w:id="901" w:author="Ирина Александровна Соловьева" w:date="2022-10-11T17:00:07Z"><w:r><w:rPr><w:b/></w:rPr><w:delText>онтракту от _______________ № 10036</w:delText></w:r></w:del><w:del w:id="902" w:author="Руслан Романович Евсюков" w:date="2022-07-27T14:42:00Z"><w:r><w:rPr><w:b/></w:rPr><w:delText xml:space="preserve"> </w:delText></w:r></w:del><w:ins w:id="903" w:author="Руслан Романович Евсюков" w:date="2022-07-27T14:42:00Z"><w:del w:id="904" w:author="Ирина Александровна Соловьева" w:date="2022-10-11T17:00:07Z"><w:r><w:rPr><w:b/></w:rPr><w:delText>,</w:delText></w:r></w:del></w:ins><w:ins w:id="905" w:author="Ирина Александровна Соловьева" w:date="2022-10-11T17:00:07Z"><w:r><w:rPr><w:b/></w:rPr><w:t>к Договору на о</w:t></w:r></w:ins><w:ins w:id="906" w:author="Ирина Александровна Соловьева" w:date="2022-10-11T17:00:07Z"><w:r><w:rPr><w:b/><w:bCs/></w:rPr><w:t>казание услуг</w:t></w:r></w:ins><w:ins w:id="907" w:author="Ирина Александровна Соловьева" w:date="2022-10-11T17:00:07Z"><w:r><w:rPr><w:b/><w:bCs/><w:i/></w:rPr><w:t xml:space="preserve"> </w:t></w:r></w:ins><w:ins w:id="908" w:author="Ирина Александровна Соловьева" w:date="2022-10-11T17:00:07Z"><w:r><w:rPr><w:b/><w:bCs/><w:i w:val="false"/></w:rPr><w:t>по размещению транспортных средств на парковке</w:t></w:r></w:ins><w:ins w:id="909" w:author="Ирина Александровна Соловьева" w:date="2022-10-11T17:00:07Z"><w:r><w:rPr><w:b/></w:rPr><w:t xml:space="preserve"> </w:t></w:r></w:ins></w:p><w:p><w:pPr><w:pStyle w:val="Normal"/><w:jc w:val="center"/><w:rPr><w:b/><w:b/><w:ins w:id="921" w:author="Руслан Романович Евсюков" w:date="2022-07-27T14:45:00Z"></w:ins></w:rPr></w:pPr><w:del w:id="910" w:author="Руслан Романович Евсюков" w:date="2022-07-27T14:42:00Z"><w:r><w:rPr><w:b/></w:rPr><w:delText xml:space="preserve">и </w:delText></w:r></w:del><w:del w:id="911" w:author="Ирина Александровна Соловьева" w:date="2022-10-11T16:59:42Z"><w:r><w:rPr><w:b/></w:rPr><w:delText xml:space="preserve">Дополнительному соглашению </w:delText></w:r></w:del><w:ins w:id="912" w:author="Руслан Романович Евсюков" w:date="2022-07-27T14:42:00Z"><w:del w:id="913" w:author="Ирина Александровна Соловьева" w:date="2022-10-11T16:59:42Z"><w:r><w:rPr><w:b/></w:rPr><w:delText xml:space="preserve">№ __ </w:delText></w:r></w:del></w:ins><w:del w:id="914" w:author="Ирина Александровна Соловьева" w:date="2022-10-11T16:59:42Z"><w:r><w:rPr><w:b/></w:rPr><w:delText xml:space="preserve">к </w:delText></w:r></w:del><w:ins w:id="915" w:author="Руслан Романович Евсюков" w:date="2022-07-27T14:59:00Z"><w:del w:id="916" w:author="Ирина Александровна Соловьева" w:date="2022-10-11T16:59:42Z"><w:r><w:rPr><w:b/></w:rPr><w:delText>Г</w:delText></w:r></w:del></w:ins><w:del w:id="917" w:author="Руслан Романович Евсюков" w:date="2022-07-27T14:59:00Z"><w:r><w:rPr><w:b/></w:rPr><w:delText>г</w:delText></w:r></w:del><w:del w:id="918" w:author="Ирина Александровна Соловьева" w:date="2022-10-11T16:59:42Z"><w:r><w:rPr><w:b/></w:rPr><w:delText>осударственному контракту от ________________ № 10036</w:delText></w:r></w:del><w:ins w:id="919" w:author="Руслан Романович Евсюков" w:date="2022-07-27T14:45:00Z"><w:del w:id="920" w:author="Ирина Александровна Соловьева" w:date="2022-10-11T16:59:42Z"><w:r><w:rPr><w:b/></w:rPr><w:delText>,</w:delText></w:r></w:del></w:ins></w:p><w:p><w:pPr><w:pStyle w:val="Normal"/><w:jc w:val="center"/><w:rPr><w:b/><w:b/><w:ins w:id="924" w:author="Руслан Романович Евсюков" w:date="2022-07-27T14:42:00Z"></w:ins></w:rPr></w:pPr><w:ins w:id="922" w:author="Руслан Романович Евсюков" w:date="2022-07-27T14:45:00Z"><w:del w:id="923" w:author="Ирина Александровна Соловьева" w:date="2022-10-11T16:59:42Z"><w:r><w:rPr><w:b/></w:rPr><w:delText>Дополнительному соглашению № __ к Государственному контракту от ________________ № 10036</w:delText></w:r></w:del></w:ins></w:p><w:p><w:pPr><w:pStyle w:val="Normal"/><w:jc w:val="center"/><w:rPr><w:b/><w:b/></w:rPr></w:pPr><w:r><w:rPr><w:b/></w:rPr></w:r></w:p><w:p><w:pPr><w:pStyle w:val="Normal"/><w:ind w:left="-567" w:hanging="0"/><w:jc w:val="center"/><w:rPr><w:b/><w:b/></w:rPr></w:pPr><w:r><w:rPr><w:b/></w:rPr></w:r></w:p><w:p><w:pPr><w:pStyle w:val="Normal"/><w:ind w:left="-142" w:hanging="0"/><w:jc w:val="both"/><w:rPr><w:b/><w:b/></w:rPr></w:pPr><w:del w:id="925" w:author="Ирина Александровна Соловьева" w:date="2022-10-11T16:59:45Z"><w:r><w:rPr><w:b/></w:rPr><w:delText>Адрес</w:delText></w:r></w:del><w:del w:id="926" w:author="Руслан Романович Евсюков" w:date="2022-07-27T14:54:00Z"><w:r><w:rPr><w:b/></w:rPr><w:delText>а</w:delText></w:r></w:del><w:del w:id="927" w:author="Ирина Александровна Соловьева" w:date="2022-10-11T16:59:45Z"><w:r><w:rPr><w:b/></w:rPr><w:delText>: г. Хабаровск, ул. Комсомольская, д. 72</w:delText></w:r></w:del></w:p><w:p><w:pPr><w:pStyle w:val="Normal"/><w:ind w:left="-142" w:hanging="0"/><w:jc w:val="both"/><w:rPr><w:b/><w:b/></w:rPr></w:pPr><w:r><w:rPr><w:b/></w:rPr></w:r></w:p><w:tbl><w:tblPr><w:tblStyle w:val="afff9"/><w:tblW w:w="14795" w:type="dxa"/><w:jc w:val="left"/><w:tblInd w:w="0" w:type="dxa"/><w:tblLayout w:type="fixed"/><w:tblCellMar><w:top w:w="0" w:type="dxa"/><w:left w:w="108" w:type="dxa"/><w:bottom w:w="0" w:type="dxa"/><w:right w:w="108" w:type="dxa"/></w:tblCellMar><w:tblLook w:val="04a0" w:noHBand="0" w:noVBand="1" w:firstColumn="1" w:lastRow="0" w:lastColumn="0" w:firstRow="1"/></w:tblPr><w:tblGrid><w:gridCol w:w="5672"/><w:gridCol w:w="2373"/><w:gridCol w:w="2959"/><w:gridCol w:w="2196"/><w:gridCol w:w="1595"/></w:tblGrid><w:tr><w:trPr><w:trHeight w:val="336" w:hRule="atLeast"/></w:trPr><w:tc><w:tcPr><w:tcW w:w="14795" w:type="dxa"/><w:gridSpan w:val="5"/><w:tcBorders></w:tcBorders></w:tcPr><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ФГБУК</w:t></w:r><w:ins w:id="929" w:author="Ирина Александровна Соловьева" w:date="2022-10-11T17:01:21Z"><w:r><w:rPr><w:rFonts w:eastAsia="" w:cs=""/><w:color w:val="auto"/><w:kern w:val="0"/><w:sz w:val="22"/><w:szCs w:val="24"/><w:lang w:val="ru-RU" w:eastAsia="en-US" w:bidi="ar-SA"/></w:rPr><w:t xml:space="preserve"> </w:t></w:r></w:ins><w:r><w:rPr><w:rFonts w:eastAsia="" w:cs=""/><w:color w:val="auto"/><w:kern w:val="0"/><w:sz w:val="22"/><w:szCs w:val="24"/><w:lang w:val="ru-RU" w:eastAsia="en-US" w:bidi="ar-SA"/><w:rPrChange w:id="0" w:author="Руслан Романович Евсюков" w:date="2022-07-27T14:52:00Z"></w:rPrChange></w:rPr><w:t xml:space="preserve"> АУИПИК</w:t></w:r></w:p></w:tc></w:tr><w:tr><w:trPr><w:trHeight w:val="412" w:hRule="atLeast"/></w:trPr><w:tc><w:tcPr><w:tcW w:w="14795" w:type="dxa"/><w:gridSpan w:val="5"/><w:tcBorders></w:tcBorders></w:tcPr><w:p><w:pPr><w:pStyle w:val="Normal"/><w:widowControl w:val="false"/><w:suppressAutoHyphens w:val="false"/><w:spacing w:before="0" w:after="0"/><w:jc w:val="center"/><w:rPr><w:b/><w:b/><w:color w:val="auto"/><w:sz w:val="24"/><w:szCs w:val="24"/><w:lang w:eastAsia="en-US" w:bidi="ar-SA"/></w:rPr></w:pPr><w:r><w:rPr><w:rFonts w:eastAsia="" w:cs=""/><w:b/><w:color w:val="auto"/><w:kern w:val="0"/><w:sz w:val="22"/><w:szCs w:val="24"/><w:lang w:val="ru-RU" w:eastAsia="en-US" w:bidi="ar-SA"/><w:rPrChange w:id="0" w:author="Руслан Романович Евсюков" w:date="2022-07-27T14:52:00Z"></w:rPrChange></w:rPr><w:t>СОГЛАСОВАНО</w:t></w:r></w:p></w:tc></w:tr><w:tr><w:trPr></w:trPr><w:tc><w:tcPr><w:tcW w:w="5672" w:type="dxa"/><w:tcBorders></w:tcBorders></w:tcPr><w:p><w:pPr><w:pStyle w:val="Normal"/><w:widowControl w:val="false"/><w:suppressAutoHyphens w:val="false"/><w:spacing w:before="0" w:after="0"/><w:jc w:val="center"/><w:rPr><w:color w:val="auto"/><w:sz w:val="24"/><w:szCs w:val="24"/><w:lang w:eastAsia="en-US" w:bidi="ar-SA"/><w:ins w:id="933" w:author="Руслан Романович Евсюков" w:date="2022-07-27T15:00:00Z"></w:ins></w:rPr></w:pPr><w:r><w:rPr><w:rFonts w:eastAsia="" w:cs=""/><w:color w:val="auto"/><w:kern w:val="0"/><w:sz w:val="22"/><w:szCs w:val="24"/><w:lang w:val="ru-RU" w:eastAsia="en-US" w:bidi="ar-SA"/><w:rPrChange w:id="0" w:author="Руслан Романович Евсюков" w:date="2022-07-27T14:52:00Z"></w:rPrChange></w:rPr><w:t>Визирующее структурное</w:t></w:r></w:p><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подразделение/должность</w:t></w:r></w:p></w:tc><w:tc><w:tcPr><w:tcW w:w="2373" w:type="dxa"/><w:tcBorders></w:tcBorders></w:tcPr><w:p><w:pPr><w:pStyle w:val="Normal"/><w:widowControl w:val="false"/><w:suppressAutoHyphens w:val="false"/><w:spacing w:before="0" w:after="0"/><w:jc w:val="center"/><w:rPr><w:color w:val="auto"/><w:sz w:val="24"/><w:szCs w:val="24"/><w:lang w:eastAsia="en-US" w:bidi="ar-SA"/><w:ins w:id="936" w:author="Руслан Романович Евсюков" w:date="2022-07-27T14:59:00Z"></w:ins></w:rPr></w:pPr><w:r><w:rPr><w:rFonts w:eastAsia="" w:cs=""/><w:color w:val="auto"/><w:kern w:val="0"/><w:sz w:val="22"/><w:szCs w:val="24"/><w:lang w:val="ru-RU" w:eastAsia="en-US" w:bidi="ar-SA"/><w:rPrChange w:id="0" w:author="Руслан Романович Евсюков" w:date="2022-07-27T14:52:00Z"></w:rPrChange></w:rPr><w:t>Подпись</w:t></w:r></w:p><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визирующего лица</w:t></w:r></w:p></w:tc><w:tc><w:tcPr><w:tcW w:w="2959" w:type="dxa"/><w:tcBorders></w:tcBorders></w:tcPr><w:p><w:pPr><w:pStyle w:val="Normal"/><w:widowControl w:val="false"/><w:suppressAutoHyphens w:val="false"/><w:spacing w:before="0" w:after="0"/><w:jc w:val="center"/><w:rPr><w:color w:val="auto"/><w:sz w:val="24"/><w:szCs w:val="24"/><w:lang w:eastAsia="en-US" w:bidi="ar-SA"/><w:ins w:id="939" w:author="Руслан Романович Евсюков" w:date="2022-07-27T14:59:00Z"></w:ins></w:rPr></w:pPr><w:r><w:rPr><w:rFonts w:eastAsia="" w:cs=""/><w:color w:val="auto"/><w:kern w:val="0"/><w:sz w:val="22"/><w:szCs w:val="24"/><w:lang w:val="ru-RU" w:eastAsia="en-US" w:bidi="ar-SA"/><w:rPrChange w:id="0" w:author="Руслан Романович Евсюков" w:date="2022-07-27T14:52:00Z"></w:rPrChange></w:rPr><w:t>Фамилия инициалы</w:t></w:r></w:p><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визирующего лица</w:t></w:r></w:p></w:tc><w:tc><w:tcPr><w:tcW w:w="2196" w:type="dxa"/><w:tcBorders></w:tcBorders></w:tcPr><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Дата визирования</w:t></w:r></w:p></w:tc><w:tc><w:tcPr><w:tcW w:w="1595" w:type="dxa"/><w:tcBorders></w:tcBorders></w:tcPr><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Примечание</w:t></w:r></w:p></w:tc></w:tr><w:tr><w:trPr><w:trHeight w:val="769" w:hRule="atLeast"/></w:trPr><w:tc><w:tcPr><w:tcW w:w="5672" w:type="dxa"/><w:tcBorders></w:tcBorders></w:tcPr><w:p><w:pPr><w:pStyle w:val="Normal"/><w:widowControl w:val="false"/><w:suppressAutoHyphens w:val="false"/><w:spacing w:before="0" w:after="0"/><w:jc w:val="left"/><w:rPr><w:color w:val="auto"/><w:sz w:val="24"/><w:szCs w:val="24"/><w:lang w:eastAsia="en-US" w:bidi="ar-SA"/><w:ins w:id="944" w:author="Руслан Романович Евсюков" w:date="2022-07-27T15:00:00Z"></w:ins></w:rPr></w:pPr><w:r><w:rPr><w:rFonts w:eastAsia="" w:cs=""/><w:color w:val="auto"/><w:kern w:val="0"/><w:sz w:val="22"/><w:szCs w:val="24"/><w:lang w:val="ru-RU" w:eastAsia="en-US" w:bidi="ar-SA"/><w:rPrChange w:id="0" w:author="Руслан Романович Евсюков" w:date="2022-07-27T14:52:00Z"></w:rPrChange></w:rPr><w:t>Отдел материально-технического обеспечения/</w:t></w:r></w:p><w:p><w:pPr><w:pStyle w:val="Normal"/><w:widowControl w:val="false"/><w:suppressAutoHyphens w:val="false"/><w:spacing w:before="0" w:after="0"/><w:jc w:val="left"/><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Ведущий специалист</w:t></w:r></w:p></w:tc><w:tc><w:tcPr><w:tcW w:w="2373"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2959" w:type="dxa"/><w:tcBorders></w:tcBorders></w:tcPr><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Соловьева И.А.</w:t></w:r></w:p></w:tc><w:tc><w:tcPr><w:tcW w:w="2196"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1595"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r><w:tr><w:trPr><w:trHeight w:val="784" w:hRule="atLeast"/></w:trPr><w:tc><w:tcPr><w:tcW w:w="5672" w:type="dxa"/><w:tcBorders></w:tcBorders></w:tcPr><w:p><w:pPr><w:pStyle w:val="Normal"/><w:widowControl w:val="false"/><w:suppressAutoHyphens w:val="false"/><w:spacing w:before="0" w:after="0"/><w:jc w:val="left"/><w:rPr><w:color w:val="auto"/><w:sz w:val="24"/><w:szCs w:val="24"/><w:lang w:eastAsia="en-US" w:bidi="ar-SA"/><w:ins w:id="948" w:author="Руслан Романович Евсюков" w:date="2022-07-27T15:00:00Z"></w:ins></w:rPr></w:pPr><w:r><w:rPr><w:rFonts w:eastAsia="" w:cs=""/><w:color w:val="auto"/><w:kern w:val="0"/><w:sz w:val="22"/><w:szCs w:val="24"/><w:lang w:val="ru-RU" w:eastAsia="en-US" w:bidi="ar-SA"/><w:rPrChange w:id="0" w:author="Руслан Романович Евсюков" w:date="2022-07-27T14:52:00Z"></w:rPrChange></w:rPr><w:t>Отдел материально-технического обеспечения /</w:t></w:r></w:p><w:p><w:pPr><w:pStyle w:val="Normal"/><w:widowControl w:val="false"/><w:suppressAutoHyphens w:val="false"/><w:spacing w:before="0" w:after="0"/><w:jc w:val="left"/><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Заместитель начальника отдела</w:t></w:r></w:p></w:tc><w:tc><w:tcPr><w:tcW w:w="2373"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2959" w:type="dxa"/><w:tcBorders></w:tcBorders></w:tcPr><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Инкина Е.А.</w:t></w:r></w:p></w:tc><w:tc><w:tcPr><w:tcW w:w="2196"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1595"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r><w:tr><w:trPr><w:trHeight w:val="916" w:hRule="atLeast"/></w:trPr><w:tc><w:tcPr><w:tcW w:w="5672" w:type="dxa"/><w:tcBorders></w:tcBorders></w:tcPr><w:p><w:pPr><w:pStyle w:val="Normal"/><w:widowControl w:val="false"/><w:suppressAutoHyphens w:val="false"/><w:spacing w:before="0" w:after="0"/><w:jc w:val="left"/><w:rPr><w:color w:val="auto"/><w:sz w:val="24"/><w:szCs w:val="24"/><w:lang w:eastAsia="en-US" w:bidi="ar-SA"/><w:ins w:id="952" w:author="Руслан Романович Евсюков" w:date="2022-07-27T15:00:00Z"></w:ins></w:rPr></w:pPr><w:r><w:rPr><w:rFonts w:eastAsia="" w:cs=""/><w:color w:val="auto"/><w:kern w:val="0"/><w:sz w:val="22"/><w:szCs w:val="24"/><w:lang w:val="ru-RU" w:eastAsia="en-US" w:bidi="ar-SA"/><w:rPrChange w:id="0" w:author="Руслан Романович Евсюков" w:date="2022-07-27T14:52:00Z"></w:rPrChange></w:rPr><w:t>Управления технической эксплуатации/</w:t></w:r></w:p><w:p><w:pPr><w:pStyle w:val="Normal"/><w:widowControl w:val="false"/><w:suppressAutoHyphens w:val="false"/><w:spacing w:before="0" w:after="0"/><w:jc w:val="left"/><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Начальник управления</w:t></w:r></w:p></w:tc><w:tc><w:tcPr><w:tcW w:w="2373"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2959" w:type="dxa"/><w:tcBorders></w:tcBorders></w:tcPr><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Клычников И.В.</w:t></w:r></w:p></w:tc><w:tc><w:tcPr><w:tcW w:w="2196"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1595"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r><w:tr><w:trPr><w:trHeight w:val="828" w:hRule="atLeast"/></w:trPr><w:tc><w:tcPr><w:tcW w:w="5672" w:type="dxa"/><w:tcBorders></w:tcBorders></w:tcPr><w:p><w:pPr><w:pStyle w:val="Normal"/><w:widowControl w:val="false"/><w:suppressAutoHyphens w:val="false"/><w:spacing w:before="0" w:after="0"/><w:jc w:val="left"/><w:rPr><w:color w:val="auto"/><w:sz w:val="24"/><w:szCs w:val="24"/><w:lang w:eastAsia="en-US" w:bidi="ar-SA"/><w:del w:id="956" w:author="Руслан Романович Евсюков" w:date="2022-07-27T15:00:00Z"></w:del></w:rPr></w:pPr><w:r><w:rPr><w:rFonts w:eastAsia="" w:cs=""/><w:color w:val="auto"/><w:kern w:val="0"/><w:sz w:val="22"/><w:szCs w:val="24"/><w:lang w:val="ru-RU" w:eastAsia="en-US" w:bidi="ar-SA"/><w:rPrChange w:id="0" w:author="Руслан Романович Евсюков" w:date="2022-07-27T14:52:00Z"></w:rPrChange></w:rPr><w:t>Бухгалтерия/ Главный</w:t></w:r></w:p><w:p><w:pPr><w:pStyle w:val="Normal"/><w:widowControl w:val="false"/><w:suppressAutoHyphens w:val="false"/><w:spacing w:before="0" w:after="0"/><w:jc w:val="left"/><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бухгалтер</w:t></w:r></w:p></w:tc><w:tc><w:tcPr><w:tcW w:w="2373"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2959" w:type="dxa"/><w:tcBorders></w:tcBorders></w:tcPr><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Мишаров А.А.</w:t></w:r></w:p></w:tc><w:tc><w:tcPr><w:tcW w:w="2196"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1595"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r><w:tr><w:trPr><w:trHeight w:val="828" w:hRule="atLeast"/></w:trPr><w:tc><w:tcPr><w:tcW w:w="5672" w:type="dxa"/><w:tcBorders></w:tcBorders></w:tcPr><w:p><w:pPr><w:pStyle w:val="Normal"/><w:widowControl w:val="false"/><w:suppressAutoHyphens w:val="false"/><w:spacing w:before="0" w:after="0"/><w:jc w:val="left"/><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Отдел закупок/ Начальник отдела</w:t></w:r></w:p></w:tc><w:tc><w:tcPr><w:tcW w:w="2373"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2959" w:type="dxa"/><w:tcBorders></w:tcBorders></w:tcPr><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Чибескова Ю.С.</w:t></w:r></w:p></w:tc><w:tc><w:tcPr><w:tcW w:w="2196"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1595"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r><w:tr><w:trPr><w:trHeight w:val="828" w:hRule="atLeast"/></w:trPr><w:tc><w:tcPr><w:tcW w:w="5672" w:type="dxa"/><w:tcBorders></w:tcBorders></w:tcPr><w:p><w:pPr><w:pStyle w:val="Normal"/><w:widowControl w:val="false"/><w:suppressAutoHyphens w:val="false"/><w:spacing w:before="0" w:after="0"/><w:jc w:val="left"/><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Юридическое управление/ Начальник Управления</w:t></w:r></w:p></w:tc><w:tc><w:tcPr><w:tcW w:w="2373"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2959" w:type="dxa"/><w:tcBorders></w:tcBorders></w:tcPr><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Федотова Л.В.</w:t></w:r></w:p><w:p><w:pPr><w:pStyle w:val="Normal"/><w:widowControl w:val="false"/><w:suppressAutoHyphens w:val="false"/><w:spacing w:before="0" w:after="0"/><w:jc w:val="center"/><w:rPr><w:color w:val="auto"/><w:sz w:val="24"/><w:szCs w:val="24"/><w:lang w:eastAsia="en-US" w:bidi="ar-SA"/></w:rPr></w:pPr><w:r><w:rPr><w:color w:val="auto"/><w:sz w:val="24"/><w:szCs w:val="24"/><w:lang w:eastAsia="en-US" w:bidi="ar-SA"/></w:rPr></w:r></w:p></w:tc><w:tc><w:tcPr><w:tcW w:w="2196"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1595"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r><w:tr><w:trPr><w:trHeight w:val="828" w:hRule="atLeast"/></w:trPr><w:tc><w:tcPr><w:tcW w:w="5672" w:type="dxa"/><w:tcBorders></w:tcBorders></w:tcPr><w:p><w:pPr><w:pStyle w:val="Normal"/><w:widowControl w:val="false"/><w:suppressAutoHyphens w:val="false"/><w:spacing w:before="0" w:after="0"/><w:jc w:val="left"/><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Заместитель Руководителя</w:t></w:r></w:p></w:tc><w:tc><w:tcPr><w:tcW w:w="2373"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2959" w:type="dxa"/><w:tcBorders></w:tcBorders></w:tcPr><w:p><w:pPr><w:pStyle w:val="Normal"/><w:widowControl w:val="false"/><w:suppressAutoHyphens w:val="false"/><w:spacing w:before="0" w:after="0"/><w:jc w:val="center"/><w:rPr><w:color w:val="auto"/><w:sz w:val="24"/><w:szCs w:val="24"/><w:lang w:eastAsia="en-US" w:bidi="ar-SA"/></w:rPr></w:pPr><w:r><w:rPr><w:rFonts w:eastAsia="" w:cs=""/><w:color w:val="auto"/><w:kern w:val="0"/><w:sz w:val="22"/><w:szCs w:val="24"/><w:lang w:val="ru-RU" w:eastAsia="en-US" w:bidi="ar-SA"/><w:rPrChange w:id="0" w:author="Руслан Романович Евсюков" w:date="2022-07-27T14:52:00Z"></w:rPrChange></w:rPr><w:t>Медведева Ю.С.</w:t></w:r></w:p></w:tc><w:tc><w:tcPr><w:tcW w:w="2196"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c><w:tcPr><w:tcW w:w="1595" w:type="dxa"/><w:tcBorders></w:tcBorders></w:tcPr><w:p><w:pPr><w:pStyle w:val="Normal"/><w:widowControl w:val="false"/><w:suppressAutoHyphens w:val="false"/><w:spacing w:before="0" w:after="0"/><w:jc w:val="left"/><w:rPr><w:color w:val="auto"/><w:sz w:val="24"/><w:szCs w:val="24"/><w:lang w:eastAsia="en-US" w:bidi="ar-SA"/></w:rPr></w:pPr><w:r><w:rPr><w:color w:val="auto"/><w:sz w:val="24"/><w:szCs w:val="24"/><w:lang w:eastAsia="en-US" w:bidi="ar-SA"/></w:rPr></w:r></w:p></w:tc></w:tr></w:tbl><w:p><w:pPr><w:pStyle w:val="Normal"/><w:spacing w:lineRule="exact" w:line="300"/><w:jc w:val="both"/><w:rPr></w:rPr></w:pPr><w:r><w:rPr></w:rPr></w:r></w:p><w:sectPr><w:footerReference w:type="default" r:id="rId7"/><w:footnotePr><w:numFmt w:val="decimal"/></w:footnotePr><w:type w:val="nextPage"/><w:pgSz w:orient="landscape" w:w="16838" w:h="11906"/><w:pgMar w:left="1134" w:right="1134" w:gutter="0" w:header="0" w:top="766" w:footer="709" w:bottom="766"/><w:pgNumType w:fmt="decimal"/><w:formProt w:val="false"/><w:textDirection w:val="lrTb"/><w:docGrid w:type="default" w:linePitch="100" w:charSpace="0"/></w:sectPr></w:body></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XO Thames">
    <w:charset w:val="01"/>
    <w:family w:val="roman"/>
    <w:pitch w:val="variable"/>
  </w:font>
  <w:font w:name="Cambria">
    <w:charset w:val="01"/>
    <w:family w:val="roman"/>
    <w:pitch w:val="variable"/>
  </w:font>
  <w:font w:name="Candara">
    <w:charset w:val="01"/>
    <w:family w:val="roman"/>
    <w:pitch w:val="variable"/>
  </w:font>
  <w:font w:name="Arial">
    <w:charset w:val="01"/>
    <w:family w:val="roman"/>
    <w:pitch w:val="variable"/>
  </w:font>
  <w:font w:name="Tahoma">
    <w:charset w:val="01"/>
    <w:family w:val="roman"/>
    <w:pitch w:val="variable"/>
  </w:font>
  <w:font w:name="FreeSans">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pict>
        <v:shape id="shape_0" coordsize="2,2" path="m1,1l0,1l0,0l1,0l1,1e" stroked="f" o:allowincell="f" style="position:absolute;margin-left:0.05pt;margin-top:0pt;width:0pt;height:0pt;mso-wrap-style:none;v-text-anchor:middle;mso-position-horizontal-relative:margin">
          <v:fill o:detectmouseclick="t" on="false"/>
          <v:stroke color="#3465a4" joinstyle="round" endcap="flat"/>
          <w10:wrap type="none"/>
        </v:shape>
      </w:pic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1"/>
        <w:widowControl w:val="false"/>
        <w:jc w:val="both"/>
        <w:rPr>
          <w:del w:id="965" w:author="Ирина Александровна Соловьева" w:date="2022-10-11T15:35:40Z"/>
        </w:rPr>
      </w:pPr>
      <w:r>
        <w:rPr>
          <w:rStyle w:val="FootnoteCharacters"/>
        </w:rPr>
        <w:footnoteRef/>
      </w:r>
      <w:r>
        <w:rPr/>
        <w:tab/>
        <w:t>Дополнительное соглашение, в соответствии с которым Гарантирующий поставщик и Потребитель допускают ис</w:t>
      </w:r>
      <w:r>
        <w:rPr>
          <w:sz w:val="20"/>
          <w:szCs w:val="20"/>
        </w:rPr>
        <w:t>пользование электронных подписей при исполнении Договора и совершении иных юридически значимых действий по Договору и признают электронные документы, подписанные электронной подписью установленного указанным Дополнительным соглашением вида, равнозначными документам на бумажном носителе, подписанным собственноручной подписью.</w:t>
      </w:r>
    </w:p>
    <w:p>
      <w:pPr>
        <w:pStyle w:val="Footnote1"/>
        <w:widowControl w:val="false"/>
        <w:ind w:left="340" w:hanging="0"/>
        <w:rPr/>
      </w:pPr>
      <w:r>
        <w:rPr/>
      </w:r>
    </w:p>
  </w:footnote>
  <w:footnote w:id="3">
    <w:p>
      <w:pPr>
        <w:pStyle w:val="Footnote1"/>
        <w:widowControl w:val="false"/>
        <w:jc w:val="both"/>
        <w:rPr/>
      </w:pPr>
      <w:r>
        <w:rPr>
          <w:rStyle w:val="FootnoteCharacters"/>
        </w:rPr>
        <w:footnoteRef/>
      </w:r>
      <w:r>
        <w:rPr/>
        <w:tab/>
        <w:t xml:space="preserve">Дополнительное соглашение, в соответствии с которым Гарантирующий поставщик предоставляет, а Потребитель использует услуги, предоставляемые через онлайн-сервис </w:t>
      </w:r>
      <w:r>
        <w:rPr>
          <w:sz w:val="20"/>
          <w:szCs w:val="20"/>
        </w:rPr>
        <w:t xml:space="preserve">«Личный кабинет клиента», размещенный на официальном сайте Гарантирующего поставщика по адресу: </w:t>
      </w:r>
      <w:hyperlink r:id="rId1" w:tgtFrame="https://issa.dvec.ru/">
        <w:r>
          <w:rPr>
            <w:b w:val="false"/>
            <w:bCs w:val="false"/>
            <w:color w:val="0000FF"/>
            <w:sz w:val="20"/>
            <w:szCs w:val="20"/>
            <w:u w:val="single"/>
          </w:rPr>
          <w:t>https://issa.dvec.ru</w:t>
        </w:r>
      </w:hyperlink>
      <w:r>
        <w:rPr>
          <w:b w:val="false"/>
          <w:bCs w:val="false"/>
          <w:color w:val="000000"/>
          <w:sz w:val="20"/>
          <w:szCs w:val="20"/>
        </w:rPr>
        <w:t>.</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1080"/>
        </w:tabs>
        <w:ind w:left="2160" w:hanging="360"/>
      </w:pPr>
      <w:rPr/>
    </w:lvl>
    <w:lvl w:ilvl="1">
      <w:start w:val="1"/>
      <w:numFmt w:val="lowerLetter"/>
      <w:lvlText w:val="%2."/>
      <w:lvlJc w:val="left"/>
      <w:pPr>
        <w:tabs>
          <w:tab w:val="num" w:pos="1080"/>
        </w:tabs>
        <w:ind w:left="2880" w:hanging="360"/>
      </w:pPr>
      <w:rPr/>
    </w:lvl>
    <w:lvl w:ilvl="2">
      <w:start w:val="1"/>
      <w:numFmt w:val="decimal"/>
      <w:lvlText w:val="%3."/>
      <w:lvlJc w:val="right"/>
      <w:pPr>
        <w:tabs>
          <w:tab w:val="num" w:pos="1080"/>
        </w:tabs>
        <w:ind w:left="3600" w:hanging="180"/>
      </w:pPr>
      <w:rPr>
        <w:sz w:val="24"/>
      </w:rPr>
    </w:lvl>
    <w:lvl w:ilvl="3">
      <w:start w:val="1"/>
      <w:numFmt w:val="decimal"/>
      <w:lvlText w:val="%4."/>
      <w:lvlJc w:val="left"/>
      <w:pPr>
        <w:tabs>
          <w:tab w:val="num" w:pos="1080"/>
        </w:tabs>
        <w:ind w:left="4320" w:hanging="360"/>
      </w:pPr>
      <w:rPr/>
    </w:lvl>
    <w:lvl w:ilvl="4">
      <w:start w:val="1"/>
      <w:numFmt w:val="lowerLetter"/>
      <w:lvlText w:val="%5."/>
      <w:lvlJc w:val="left"/>
      <w:pPr>
        <w:tabs>
          <w:tab w:val="num" w:pos="1080"/>
        </w:tabs>
        <w:ind w:left="5040" w:hanging="360"/>
      </w:pPr>
      <w:rPr/>
    </w:lvl>
    <w:lvl w:ilvl="5">
      <w:start w:val="1"/>
      <w:numFmt w:val="lowerRoman"/>
      <w:lvlText w:val="%6."/>
      <w:lvlJc w:val="right"/>
      <w:pPr>
        <w:tabs>
          <w:tab w:val="num" w:pos="1080"/>
        </w:tabs>
        <w:ind w:left="5760" w:hanging="180"/>
      </w:pPr>
      <w:rPr/>
    </w:lvl>
    <w:lvl w:ilvl="6">
      <w:start w:val="1"/>
      <w:numFmt w:val="decimal"/>
      <w:lvlText w:val="%7."/>
      <w:lvlJc w:val="left"/>
      <w:pPr>
        <w:tabs>
          <w:tab w:val="num" w:pos="1080"/>
        </w:tabs>
        <w:ind w:left="6480" w:hanging="360"/>
      </w:pPr>
      <w:rPr/>
    </w:lvl>
    <w:lvl w:ilvl="7">
      <w:start w:val="1"/>
      <w:numFmt w:val="lowerLetter"/>
      <w:lvlText w:val="%8."/>
      <w:lvlJc w:val="left"/>
      <w:pPr>
        <w:tabs>
          <w:tab w:val="num" w:pos="1080"/>
        </w:tabs>
        <w:ind w:left="7200" w:hanging="360"/>
      </w:pPr>
      <w:rPr/>
    </w:lvl>
    <w:lvl w:ilvl="8">
      <w:start w:val="1"/>
      <w:numFmt w:val="lowerRoman"/>
      <w:lvlText w:val="%9."/>
      <w:lvlJc w:val="right"/>
      <w:pPr>
        <w:tabs>
          <w:tab w:val="num" w:pos="1080"/>
        </w:tabs>
        <w:ind w:left="792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revisionView w:insDel="0" w:formatting="0"/>
  <w:trackRevisions/>
  <w:defaultTabStop w:val="708"/>
  <w:autoHyphenation w:val="true"/>
  <w:footnotePr>
    <w:numFmt w:val="decimal"/>
    <w:footnote w:id="0"/>
    <w:footnote w:id="1"/>
  </w:foot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ahoma" w:cs="Droid Sans Devanagari"/>
        <w:color w:val="000000"/>
        <w:sz w:val="22"/>
        <w:lang w:val="ru-RU"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b014e"/>
    <w:pPr>
      <w:widowControl/>
      <w:suppressAutoHyphens w:val="true"/>
      <w:bidi w:val="0"/>
      <w:spacing w:before="0" w:after="0"/>
      <w:jc w:val="left"/>
    </w:pPr>
    <w:rPr>
      <w:rFonts w:ascii="Times New Roman" w:hAnsi="Times New Roman" w:eastAsia="Tahoma" w:cs="Droid Sans Devanagari"/>
      <w:color w:val="000000"/>
      <w:kern w:val="0"/>
      <w:sz w:val="24"/>
      <w:szCs w:val="20"/>
      <w:lang w:val="ru-RU" w:eastAsia="zh-CN" w:bidi="hi-IN"/>
    </w:rPr>
  </w:style>
  <w:style w:type="character" w:styleId="DefaultParagraphFont" w:default="1">
    <w:name w:val="Default Paragraph Font"/>
    <w:uiPriority w:val="1"/>
    <w:unhideWhenUsed/>
    <w:qFormat/>
    <w:rPr/>
  </w:style>
  <w:style w:type="character" w:styleId="Annotationreference">
    <w:name w:val="annotation reference"/>
    <w:basedOn w:val="DefaultParagraphFont"/>
    <w:qFormat/>
    <w:rsid w:val="00db014e"/>
    <w:rPr>
      <w:sz w:val="16"/>
    </w:rPr>
  </w:style>
  <w:style w:type="character" w:styleId="InternetLink" w:customStyle="1">
    <w:name w:val="Hyperlink"/>
    <w:basedOn w:val="DefaultParagraphFont"/>
    <w:rsid w:val="00db014e"/>
    <w:rPr>
      <w:color w:val="0000FF"/>
      <w:u w:val="single"/>
    </w:rPr>
  </w:style>
  <w:style w:type="character" w:styleId="Style14" w:customStyle="1">
    <w:name w:val="Символ нумерации"/>
    <w:qFormat/>
    <w:rsid w:val="00db014e"/>
    <w:rPr>
      <w:sz w:val="24"/>
    </w:rPr>
  </w:style>
  <w:style w:type="character" w:styleId="Contents2" w:customStyle="1">
    <w:name w:val="Contents 2"/>
    <w:qFormat/>
    <w:rsid w:val="00db014e"/>
    <w:rPr>
      <w:rFonts w:ascii="XO Thames" w:hAnsi="XO Thames"/>
      <w:sz w:val="28"/>
    </w:rPr>
  </w:style>
  <w:style w:type="character" w:styleId="Contents4" w:customStyle="1">
    <w:name w:val="Contents 4"/>
    <w:qFormat/>
    <w:rsid w:val="00db014e"/>
    <w:rPr>
      <w:rFonts w:ascii="XO Thames" w:hAnsi="XO Thames"/>
      <w:sz w:val="28"/>
    </w:rPr>
  </w:style>
  <w:style w:type="character" w:styleId="31" w:customStyle="1">
    <w:name w:val="Основной текст 31"/>
    <w:qFormat/>
    <w:rsid w:val="00db014e"/>
    <w:rPr>
      <w:sz w:val="16"/>
    </w:rPr>
  </w:style>
  <w:style w:type="character" w:styleId="1" w:customStyle="1">
    <w:name w:val="Нижний колонтитул1"/>
    <w:qFormat/>
    <w:rsid w:val="00db014e"/>
    <w:rPr>
      <w:sz w:val="20"/>
    </w:rPr>
  </w:style>
  <w:style w:type="character" w:styleId="Contents6" w:customStyle="1">
    <w:name w:val="Contents 6"/>
    <w:qFormat/>
    <w:rsid w:val="00db014e"/>
    <w:rPr>
      <w:rFonts w:ascii="XO Thames" w:hAnsi="XO Thames"/>
      <w:sz w:val="28"/>
    </w:rPr>
  </w:style>
  <w:style w:type="character" w:styleId="Contents7" w:customStyle="1">
    <w:name w:val="Contents 7"/>
    <w:qFormat/>
    <w:rsid w:val="00db014e"/>
    <w:rPr>
      <w:rFonts w:ascii="XO Thames" w:hAnsi="XO Thames"/>
      <w:sz w:val="28"/>
    </w:rPr>
  </w:style>
  <w:style w:type="character" w:styleId="11" w:customStyle="1">
    <w:name w:val="Заголовок №1"/>
    <w:qFormat/>
    <w:rsid w:val="00db014e"/>
    <w:rPr>
      <w:rFonts w:ascii="Calibri" w:hAnsi="Calibri"/>
      <w:spacing w:val="-10"/>
      <w:sz w:val="27"/>
    </w:rPr>
  </w:style>
  <w:style w:type="character" w:styleId="311" w:customStyle="1">
    <w:name w:val="Заголовок 31"/>
    <w:qFormat/>
    <w:rsid w:val="00db014e"/>
    <w:rPr>
      <w:rFonts w:ascii="XO Thames" w:hAnsi="XO Thames"/>
      <w:b/>
      <w:sz w:val="26"/>
    </w:rPr>
  </w:style>
  <w:style w:type="character" w:styleId="Style15" w:customStyle="1">
    <w:name w:val="Основной текст Знак"/>
    <w:basedOn w:val="DefaultParagraphFont"/>
    <w:qFormat/>
    <w:rsid w:val="00db014e"/>
    <w:rPr>
      <w:rFonts w:ascii="Times New Roman" w:hAnsi="Times New Roman"/>
      <w:sz w:val="28"/>
    </w:rPr>
  </w:style>
  <w:style w:type="character" w:styleId="13pt" w:customStyle="1">
    <w:name w:val="Основной текст + 13 pt;Полужирный"/>
    <w:basedOn w:val="Style28"/>
    <w:qFormat/>
    <w:rsid w:val="00db014e"/>
    <w:rPr>
      <w:rFonts w:ascii="Times New Roman" w:hAnsi="Times New Roman"/>
      <w:b/>
      <w:i w:val="false"/>
      <w:caps w:val="false"/>
      <w:smallCaps w:val="false"/>
      <w:strike w:val="false"/>
      <w:dstrike w:val="false"/>
      <w:color w:val="000000"/>
      <w:spacing w:val="0"/>
      <w:sz w:val="26"/>
      <w:u w:val="none"/>
    </w:rPr>
  </w:style>
  <w:style w:type="character" w:styleId="Style16" w:customStyle="1">
    <w:name w:val="Подпись к таблице"/>
    <w:basedOn w:val="DefaultParagraphFont"/>
    <w:qFormat/>
    <w:rsid w:val="00db014e"/>
    <w:rPr>
      <w:rFonts w:ascii="Times New Roman" w:hAnsi="Times New Roman"/>
      <w:b w:val="false"/>
      <w:i w:val="false"/>
      <w:caps w:val="false"/>
      <w:smallCaps w:val="false"/>
      <w:strike w:val="false"/>
      <w:dstrike w:val="false"/>
      <w:color w:val="000000"/>
      <w:spacing w:val="0"/>
      <w:sz w:val="23"/>
      <w:u w:val="single"/>
    </w:rPr>
  </w:style>
  <w:style w:type="character" w:styleId="Style17" w:customStyle="1">
    <w:name w:val="Основной текст + Курсив"/>
    <w:basedOn w:val="Style28"/>
    <w:qFormat/>
    <w:rsid w:val="00db014e"/>
    <w:rPr>
      <w:rFonts w:ascii="Times New Roman" w:hAnsi="Times New Roman"/>
      <w:b/>
      <w:i/>
      <w:caps w:val="false"/>
      <w:smallCaps w:val="false"/>
      <w:strike w:val="false"/>
      <w:dstrike w:val="false"/>
      <w:color w:val="000000"/>
      <w:spacing w:val="0"/>
      <w:sz w:val="24"/>
      <w:u w:val="none"/>
    </w:rPr>
  </w:style>
  <w:style w:type="character" w:styleId="12" w:customStyle="1">
    <w:name w:val="Текст примечания1"/>
    <w:qFormat/>
    <w:rsid w:val="00db014e"/>
    <w:rPr>
      <w:sz w:val="20"/>
    </w:rPr>
  </w:style>
  <w:style w:type="character" w:styleId="Style18" w:customStyle="1">
    <w:name w:val="Колонтитул"/>
    <w:qFormat/>
    <w:rsid w:val="00db014e"/>
    <w:rPr/>
  </w:style>
  <w:style w:type="character" w:styleId="13" w:customStyle="1">
    <w:name w:val="Заголовок 1 Знак"/>
    <w:basedOn w:val="DefaultParagraphFont"/>
    <w:qFormat/>
    <w:rsid w:val="00db014e"/>
    <w:rPr>
      <w:rFonts w:ascii="Cambria" w:hAnsi="Cambria"/>
      <w:b/>
      <w:color w:val="365F91"/>
      <w:sz w:val="28"/>
    </w:rPr>
  </w:style>
  <w:style w:type="character" w:styleId="Style19" w:customStyle="1">
    <w:name w:val="Содержимое врезки"/>
    <w:qFormat/>
    <w:rsid w:val="00db014e"/>
    <w:rPr/>
  </w:style>
  <w:style w:type="character" w:styleId="2" w:customStyle="1">
    <w:name w:val="Основной текст (2)_"/>
    <w:basedOn w:val="DefaultParagraphFont"/>
    <w:qFormat/>
    <w:rsid w:val="00db014e"/>
    <w:rPr>
      <w:rFonts w:ascii="Times New Roman" w:hAnsi="Times New Roman"/>
      <w:b/>
      <w:sz w:val="23"/>
    </w:rPr>
  </w:style>
  <w:style w:type="character" w:styleId="Style20" w:customStyle="1">
    <w:name w:val="Основной текст + Полужирный"/>
    <w:basedOn w:val="Style28"/>
    <w:qFormat/>
    <w:rsid w:val="00db014e"/>
    <w:rPr>
      <w:rFonts w:ascii="Times New Roman" w:hAnsi="Times New Roman"/>
      <w:b/>
      <w:color w:val="000000"/>
      <w:spacing w:val="0"/>
      <w:sz w:val="24"/>
    </w:rPr>
  </w:style>
  <w:style w:type="character" w:styleId="Style21" w:customStyle="1">
    <w:name w:val="Верхний колонтитул Знак"/>
    <w:basedOn w:val="DefaultParagraphFont"/>
    <w:qFormat/>
    <w:rsid w:val="00db014e"/>
    <w:rPr>
      <w:rFonts w:ascii="Times New Roman" w:hAnsi="Times New Roman"/>
      <w:sz w:val="20"/>
    </w:rPr>
  </w:style>
  <w:style w:type="character" w:styleId="3" w:customStyle="1">
    <w:name w:val="Основной текст 3 Знак"/>
    <w:basedOn w:val="DefaultParagraphFont"/>
    <w:qFormat/>
    <w:rsid w:val="00db014e"/>
    <w:rPr>
      <w:rFonts w:ascii="Times New Roman" w:hAnsi="Times New Roman"/>
      <w:sz w:val="16"/>
    </w:rPr>
  </w:style>
  <w:style w:type="character" w:styleId="Contents3" w:customStyle="1">
    <w:name w:val="Contents 3"/>
    <w:qFormat/>
    <w:rsid w:val="00db014e"/>
    <w:rPr>
      <w:rFonts w:ascii="XO Thames" w:hAnsi="XO Thames"/>
      <w:sz w:val="28"/>
    </w:rPr>
  </w:style>
  <w:style w:type="character" w:styleId="14" w:customStyle="1">
    <w:name w:val="Стиль1"/>
    <w:qFormat/>
    <w:rsid w:val="00db014e"/>
    <w:rPr>
      <w:sz w:val="28"/>
    </w:rPr>
  </w:style>
  <w:style w:type="character" w:styleId="Candara9pt" w:customStyle="1">
    <w:name w:val="Основной текст + Candara;9 pt;Полужирный"/>
    <w:basedOn w:val="Style28"/>
    <w:qFormat/>
    <w:rsid w:val="00db014e"/>
    <w:rPr>
      <w:rFonts w:ascii="Candara" w:hAnsi="Candara"/>
      <w:b/>
      <w:i w:val="false"/>
      <w:caps w:val="false"/>
      <w:smallCaps w:val="false"/>
      <w:strike w:val="false"/>
      <w:dstrike w:val="false"/>
      <w:color w:val="000000"/>
      <w:spacing w:val="0"/>
      <w:sz w:val="18"/>
      <w:u w:val="none"/>
    </w:rPr>
  </w:style>
  <w:style w:type="character" w:styleId="15" w:customStyle="1">
    <w:name w:val="Список1"/>
    <w:basedOn w:val="Textbody"/>
    <w:qFormat/>
    <w:rsid w:val="00db014e"/>
    <w:rPr>
      <w:sz w:val="28"/>
    </w:rPr>
  </w:style>
  <w:style w:type="character" w:styleId="21" w:customStyle="1">
    <w:name w:val="Основной текст (2)"/>
    <w:qFormat/>
    <w:rsid w:val="00db014e"/>
    <w:rPr>
      <w:b/>
      <w:sz w:val="23"/>
    </w:rPr>
  </w:style>
  <w:style w:type="character" w:styleId="22" w:customStyle="1">
    <w:name w:val="Заголовок 2 Знак"/>
    <w:basedOn w:val="DefaultParagraphFont"/>
    <w:qFormat/>
    <w:rsid w:val="00db014e"/>
    <w:rPr>
      <w:rFonts w:ascii="Cambria" w:hAnsi="Cambria"/>
      <w:b/>
      <w:color w:val="4F81BD"/>
      <w:sz w:val="26"/>
    </w:rPr>
  </w:style>
  <w:style w:type="character" w:styleId="ConsPlusNormal" w:customStyle="1">
    <w:name w:val="ConsPlusNormal"/>
    <w:qFormat/>
    <w:rsid w:val="00db014e"/>
    <w:rPr>
      <w:rFonts w:ascii="Arial" w:hAnsi="Arial"/>
      <w:sz w:val="20"/>
    </w:rPr>
  </w:style>
  <w:style w:type="character" w:styleId="51" w:customStyle="1">
    <w:name w:val="Заголовок 51"/>
    <w:qFormat/>
    <w:rsid w:val="00db014e"/>
    <w:rPr>
      <w:rFonts w:ascii="XO Thames" w:hAnsi="XO Thames"/>
      <w:b/>
      <w:sz w:val="22"/>
    </w:rPr>
  </w:style>
  <w:style w:type="character" w:styleId="16" w:customStyle="1">
    <w:name w:val="Текст выноски1"/>
    <w:qFormat/>
    <w:rsid w:val="00db014e"/>
    <w:rPr>
      <w:rFonts w:ascii="Tahoma" w:hAnsi="Tahoma"/>
      <w:sz w:val="16"/>
    </w:rPr>
  </w:style>
  <w:style w:type="character" w:styleId="Style22" w:customStyle="1">
    <w:name w:val="Текст выноски Знак"/>
    <w:basedOn w:val="DefaultParagraphFont"/>
    <w:qFormat/>
    <w:rsid w:val="00db014e"/>
    <w:rPr>
      <w:rFonts w:ascii="Tahoma" w:hAnsi="Tahoma"/>
      <w:sz w:val="16"/>
    </w:rPr>
  </w:style>
  <w:style w:type="character" w:styleId="111" w:customStyle="1">
    <w:name w:val="Заголовок 11"/>
    <w:qFormat/>
    <w:rsid w:val="00db014e"/>
    <w:rPr>
      <w:rFonts w:ascii="Cambria" w:hAnsi="Cambria"/>
      <w:b/>
      <w:color w:val="365F91"/>
      <w:sz w:val="28"/>
    </w:rPr>
  </w:style>
  <w:style w:type="character" w:styleId="17" w:customStyle="1">
    <w:name w:val="Название объекта1"/>
    <w:qFormat/>
    <w:rsid w:val="00db014e"/>
    <w:rPr>
      <w:i/>
    </w:rPr>
  </w:style>
  <w:style w:type="character" w:styleId="Footnote" w:customStyle="1">
    <w:name w:val="Footnote"/>
    <w:qFormat/>
    <w:rsid w:val="00db014e"/>
    <w:rPr>
      <w:rFonts w:ascii="XO Thames" w:hAnsi="XO Thames"/>
      <w:sz w:val="22"/>
    </w:rPr>
  </w:style>
  <w:style w:type="character" w:styleId="Contents1" w:customStyle="1">
    <w:name w:val="Contents 1"/>
    <w:qFormat/>
    <w:rsid w:val="00db014e"/>
    <w:rPr>
      <w:rFonts w:ascii="XO Thames" w:hAnsi="XO Thames"/>
      <w:b/>
      <w:sz w:val="28"/>
    </w:rPr>
  </w:style>
  <w:style w:type="character" w:styleId="18" w:customStyle="1">
    <w:name w:val="Абзац списка1"/>
    <w:qFormat/>
    <w:rsid w:val="00db014e"/>
    <w:rPr>
      <w:sz w:val="28"/>
    </w:rPr>
  </w:style>
  <w:style w:type="character" w:styleId="19" w:customStyle="1">
    <w:name w:val="Заголовок1"/>
    <w:qFormat/>
    <w:rsid w:val="00db014e"/>
    <w:rPr>
      <w:sz w:val="28"/>
    </w:rPr>
  </w:style>
  <w:style w:type="character" w:styleId="23" w:customStyle="1">
    <w:name w:val="Название объекта2"/>
    <w:qFormat/>
    <w:rsid w:val="00db014e"/>
    <w:rPr>
      <w:i/>
    </w:rPr>
  </w:style>
  <w:style w:type="character" w:styleId="HeaderandFooter" w:customStyle="1">
    <w:name w:val="Header and Footer"/>
    <w:qFormat/>
    <w:rsid w:val="00db014e"/>
    <w:rPr>
      <w:rFonts w:ascii="XO Thames" w:hAnsi="XO Thames"/>
      <w:sz w:val="20"/>
    </w:rPr>
  </w:style>
  <w:style w:type="character" w:styleId="Style23" w:customStyle="1">
    <w:name w:val="Тема примечания Знак"/>
    <w:basedOn w:val="Style29"/>
    <w:qFormat/>
    <w:rsid w:val="00db014e"/>
    <w:rPr>
      <w:rFonts w:ascii="Times New Roman" w:hAnsi="Times New Roman"/>
      <w:b/>
      <w:sz w:val="20"/>
    </w:rPr>
  </w:style>
  <w:style w:type="character" w:styleId="Textbody" w:customStyle="1">
    <w:name w:val="Text body"/>
    <w:qFormat/>
    <w:rsid w:val="00db014e"/>
    <w:rPr>
      <w:sz w:val="28"/>
    </w:rPr>
  </w:style>
  <w:style w:type="character" w:styleId="Style24" w:customStyle="1">
    <w:name w:val="Основной текст + Не полужирный"/>
    <w:basedOn w:val="Style28"/>
    <w:qFormat/>
    <w:rsid w:val="00db014e"/>
    <w:rPr>
      <w:rFonts w:ascii="Times New Roman" w:hAnsi="Times New Roman"/>
      <w:b/>
      <w:i w:val="false"/>
      <w:caps w:val="false"/>
      <w:smallCaps w:val="false"/>
      <w:strike w:val="false"/>
      <w:dstrike w:val="false"/>
      <w:color w:val="000000"/>
      <w:spacing w:val="0"/>
      <w:sz w:val="24"/>
      <w:u w:val="none"/>
    </w:rPr>
  </w:style>
  <w:style w:type="character" w:styleId="Wmicallto" w:customStyle="1">
    <w:name w:val="wmi-callto"/>
    <w:basedOn w:val="DefaultParagraphFont"/>
    <w:qFormat/>
    <w:rsid w:val="00db014e"/>
    <w:rPr/>
  </w:style>
  <w:style w:type="character" w:styleId="Contents9" w:customStyle="1">
    <w:name w:val="Contents 9"/>
    <w:qFormat/>
    <w:rsid w:val="00db014e"/>
    <w:rPr>
      <w:rFonts w:ascii="XO Thames" w:hAnsi="XO Thames"/>
      <w:sz w:val="28"/>
    </w:rPr>
  </w:style>
  <w:style w:type="character" w:styleId="24" w:customStyle="1">
    <w:name w:val="Основной текст2"/>
    <w:qFormat/>
    <w:rsid w:val="00db014e"/>
    <w:rPr>
      <w:b/>
      <w:color w:val="000000"/>
    </w:rPr>
  </w:style>
  <w:style w:type="character" w:styleId="LineNumbering" w:customStyle="1">
    <w:name w:val="Line Number"/>
    <w:rsid w:val="00db014e"/>
    <w:rPr/>
  </w:style>
  <w:style w:type="character" w:styleId="Contents8" w:customStyle="1">
    <w:name w:val="Contents 8"/>
    <w:qFormat/>
    <w:rsid w:val="00db014e"/>
    <w:rPr>
      <w:rFonts w:ascii="XO Thames" w:hAnsi="XO Thames"/>
      <w:sz w:val="28"/>
    </w:rPr>
  </w:style>
  <w:style w:type="character" w:styleId="110" w:customStyle="1">
    <w:name w:val="Заголовок №1_"/>
    <w:basedOn w:val="DefaultParagraphFont"/>
    <w:qFormat/>
    <w:rsid w:val="00db014e"/>
    <w:rPr>
      <w:spacing w:val="-10"/>
      <w:sz w:val="27"/>
    </w:rPr>
  </w:style>
  <w:style w:type="character" w:styleId="112" w:customStyle="1">
    <w:name w:val="Рецензия1"/>
    <w:qFormat/>
    <w:rsid w:val="00db014e"/>
    <w:rPr>
      <w:rFonts w:ascii="Times New Roman" w:hAnsi="Times New Roman"/>
      <w:sz w:val="24"/>
    </w:rPr>
  </w:style>
  <w:style w:type="character" w:styleId="113" w:customStyle="1">
    <w:name w:val="Указатель1"/>
    <w:qFormat/>
    <w:rsid w:val="00db014e"/>
    <w:rPr/>
  </w:style>
  <w:style w:type="character" w:styleId="Textbodyindent" w:customStyle="1">
    <w:name w:val="Text body indent"/>
    <w:qFormat/>
    <w:rsid w:val="00db014e"/>
    <w:rPr/>
  </w:style>
  <w:style w:type="character" w:styleId="Contents5" w:customStyle="1">
    <w:name w:val="Contents 5"/>
    <w:qFormat/>
    <w:rsid w:val="00db014e"/>
    <w:rPr>
      <w:rFonts w:ascii="XO Thames" w:hAnsi="XO Thames"/>
      <w:sz w:val="28"/>
    </w:rPr>
  </w:style>
  <w:style w:type="character" w:styleId="Style25" w:customStyle="1">
    <w:name w:val="Подпись к таблице_"/>
    <w:basedOn w:val="DefaultParagraphFont"/>
    <w:qFormat/>
    <w:rsid w:val="00db014e"/>
    <w:rPr>
      <w:rFonts w:ascii="Times New Roman" w:hAnsi="Times New Roman"/>
      <w:b w:val="false"/>
      <w:i w:val="false"/>
      <w:caps w:val="false"/>
      <w:smallCaps w:val="false"/>
      <w:strike w:val="false"/>
      <w:dstrike w:val="false"/>
      <w:sz w:val="23"/>
      <w:u w:val="none"/>
    </w:rPr>
  </w:style>
  <w:style w:type="character" w:styleId="Style26" w:customStyle="1">
    <w:name w:val="Основной текст с отступом Знак"/>
    <w:basedOn w:val="DefaultParagraphFont"/>
    <w:qFormat/>
    <w:rsid w:val="00db014e"/>
    <w:rPr>
      <w:rFonts w:ascii="Times New Roman" w:hAnsi="Times New Roman"/>
      <w:sz w:val="24"/>
    </w:rPr>
  </w:style>
  <w:style w:type="character" w:styleId="32" w:customStyle="1">
    <w:name w:val="Основной текст3"/>
    <w:qFormat/>
    <w:rsid w:val="00db014e"/>
    <w:rPr>
      <w:sz w:val="22"/>
    </w:rPr>
  </w:style>
  <w:style w:type="character" w:styleId="Style27" w:customStyle="1">
    <w:name w:val="Содержимое таблицы"/>
    <w:qFormat/>
    <w:rsid w:val="00db014e"/>
    <w:rPr/>
  </w:style>
  <w:style w:type="character" w:styleId="114" w:customStyle="1">
    <w:name w:val="Верхний колонтитул1"/>
    <w:qFormat/>
    <w:rsid w:val="00db014e"/>
    <w:rPr>
      <w:sz w:val="20"/>
    </w:rPr>
  </w:style>
  <w:style w:type="character" w:styleId="115" w:customStyle="1">
    <w:name w:val="Без интервала1"/>
    <w:qFormat/>
    <w:rsid w:val="00db014e"/>
    <w:rPr/>
  </w:style>
  <w:style w:type="character" w:styleId="Style28" w:customStyle="1">
    <w:name w:val="Основной текст_"/>
    <w:basedOn w:val="DefaultParagraphFont"/>
    <w:qFormat/>
    <w:rsid w:val="00db014e"/>
    <w:rPr/>
  </w:style>
  <w:style w:type="character" w:styleId="116" w:customStyle="1">
    <w:name w:val="Подзаголовок1"/>
    <w:qFormat/>
    <w:rsid w:val="00db014e"/>
    <w:rPr>
      <w:rFonts w:ascii="XO Thames" w:hAnsi="XO Thames"/>
      <w:i/>
      <w:sz w:val="24"/>
    </w:rPr>
  </w:style>
  <w:style w:type="character" w:styleId="Pagenumber">
    <w:name w:val="page number"/>
    <w:basedOn w:val="DefaultParagraphFont"/>
    <w:qFormat/>
    <w:rsid w:val="00db014e"/>
    <w:rPr/>
  </w:style>
  <w:style w:type="character" w:styleId="117" w:customStyle="1">
    <w:name w:val="Тема примечания1"/>
    <w:basedOn w:val="12"/>
    <w:qFormat/>
    <w:rsid w:val="00db014e"/>
    <w:rPr>
      <w:b/>
      <w:sz w:val="20"/>
    </w:rPr>
  </w:style>
  <w:style w:type="character" w:styleId="118" w:customStyle="1">
    <w:name w:val="Основной текст1"/>
    <w:qFormat/>
    <w:rsid w:val="00db014e"/>
    <w:rPr>
      <w:rFonts w:ascii="Calibri" w:hAnsi="Calibri"/>
      <w:sz w:val="22"/>
    </w:rPr>
  </w:style>
  <w:style w:type="character" w:styleId="25" w:customStyle="1">
    <w:name w:val="Заголовок2"/>
    <w:qFormat/>
    <w:rsid w:val="00db014e"/>
    <w:rPr>
      <w:sz w:val="28"/>
    </w:rPr>
  </w:style>
  <w:style w:type="character" w:styleId="41" w:customStyle="1">
    <w:name w:val="Заголовок 41"/>
    <w:qFormat/>
    <w:rsid w:val="00db014e"/>
    <w:rPr>
      <w:rFonts w:ascii="XO Thames" w:hAnsi="XO Thames"/>
      <w:b/>
      <w:sz w:val="24"/>
    </w:rPr>
  </w:style>
  <w:style w:type="character" w:styleId="211" w:customStyle="1">
    <w:name w:val="Заголовок 21"/>
    <w:qFormat/>
    <w:rsid w:val="00db014e"/>
    <w:rPr>
      <w:rFonts w:ascii="Cambria" w:hAnsi="Cambria"/>
      <w:b/>
      <w:color w:val="4F81BD"/>
      <w:sz w:val="26"/>
    </w:rPr>
  </w:style>
  <w:style w:type="character" w:styleId="Style29" w:customStyle="1">
    <w:name w:val="Текст примечания Знак"/>
    <w:basedOn w:val="DefaultParagraphFont"/>
    <w:qFormat/>
    <w:rsid w:val="00db014e"/>
    <w:rPr>
      <w:rFonts w:ascii="Times New Roman" w:hAnsi="Times New Roman"/>
      <w:sz w:val="20"/>
    </w:rPr>
  </w:style>
  <w:style w:type="character" w:styleId="Style30" w:customStyle="1">
    <w:name w:val="Нижний колонтитул Знак"/>
    <w:basedOn w:val="DefaultParagraphFont"/>
    <w:qFormat/>
    <w:rsid w:val="00db014e"/>
    <w:rPr>
      <w:rFonts w:ascii="Times New Roman" w:hAnsi="Times New Roman"/>
      <w:sz w:val="20"/>
    </w:rPr>
  </w:style>
  <w:style w:type="character" w:styleId="119" w:customStyle="1">
    <w:name w:val="Верхний колонтитул Знак1"/>
    <w:basedOn w:val="DefaultParagraphFont"/>
    <w:uiPriority w:val="99"/>
    <w:semiHidden/>
    <w:qFormat/>
    <w:rsid w:val="000d4abc"/>
    <w:rPr>
      <w:rFonts w:ascii="Times New Roman" w:hAnsi="Times New Roman" w:cs="Mangal"/>
      <w:sz w:val="24"/>
    </w:rPr>
  </w:style>
  <w:style w:type="character" w:styleId="120" w:customStyle="1">
    <w:name w:val="Нижний колонтитул Знак1"/>
    <w:basedOn w:val="DefaultParagraphFont"/>
    <w:uiPriority w:val="99"/>
    <w:semiHidden/>
    <w:qFormat/>
    <w:rsid w:val="000d4abc"/>
    <w:rPr>
      <w:rFonts w:ascii="Times New Roman" w:hAnsi="Times New Roman" w:cs="Mangal"/>
      <w:sz w:val="24"/>
    </w:rPr>
  </w:style>
  <w:style w:type="character" w:styleId="Style31" w:customStyle="1">
    <w:name w:val="Название Знак"/>
    <w:basedOn w:val="DefaultParagraphFont"/>
    <w:uiPriority w:val="99"/>
    <w:qFormat/>
    <w:rsid w:val="00637f59"/>
    <w:rPr>
      <w:rFonts w:ascii="Times New Roman" w:hAnsi="Times New Roman"/>
      <w:sz w:val="28"/>
    </w:rPr>
  </w:style>
  <w:style w:type="character" w:styleId="Style32">
    <w:name w:val="Символ сноски"/>
    <w:qFormat/>
    <w:rPr/>
  </w:style>
  <w:style w:type="character" w:styleId="FootnoteCharacters">
    <w:name w:val="Footnote Characters"/>
    <w:qFormat/>
    <w:rPr>
      <w:vertAlign w:val="superscript"/>
    </w:rPr>
  </w:style>
  <w:style w:type="character" w:styleId="FootnoteAnchor">
    <w:name w:val="Footnote Reference"/>
    <w:rPr>
      <w:vertAlign w:val="superscript"/>
    </w:rPr>
  </w:style>
  <w:style w:type="character" w:styleId="Style33">
    <w:name w:val="Символ концевой сноски"/>
    <w:qFormat/>
    <w:rPr/>
  </w:style>
  <w:style w:type="character" w:styleId="EndnoteCharacters">
    <w:name w:val="Endnote Characters"/>
    <w:qFormat/>
    <w:rPr>
      <w:vertAlign w:val="superscript"/>
    </w:rPr>
  </w:style>
  <w:style w:type="character" w:styleId="EndnoteAnchor">
    <w:name w:val="Endnote Reference"/>
    <w:rPr>
      <w:vertAlign w:val="superscript"/>
    </w:rPr>
  </w:style>
  <w:style w:type="paragraph" w:styleId="Heading">
    <w:name w:val="Heading"/>
    <w:basedOn w:val="Normal"/>
    <w:next w:val="TextBody1"/>
    <w:qFormat/>
    <w:pPr>
      <w:keepNext w:val="true"/>
      <w:spacing w:before="240" w:after="120"/>
    </w:pPr>
    <w:rPr>
      <w:rFonts w:ascii="FreeSans" w:hAnsi="FreeSans" w:eastAsia="Noto Sans CJK SC" w:cs="Lohit Devanagari"/>
      <w:sz w:val="28"/>
      <w:szCs w:val="28"/>
    </w:rPr>
  </w:style>
  <w:style w:type="paragraph" w:styleId="TextBody1">
    <w:name w:val="Body Text"/>
    <w:basedOn w:val="Normal"/>
    <w:rsid w:val="00db014e"/>
    <w:pPr/>
    <w:rPr>
      <w:sz w:val="28"/>
    </w:rPr>
  </w:style>
  <w:style w:type="paragraph" w:styleId="List">
    <w:name w:val="List"/>
    <w:basedOn w:val="TextBody1"/>
    <w:rsid w:val="00db014e"/>
    <w:pPr/>
    <w:rPr/>
  </w:style>
  <w:style w:type="paragraph" w:styleId="Caption">
    <w:name w:val="Caption"/>
    <w:basedOn w:val="Normal"/>
    <w:qFormat/>
    <w:pPr>
      <w:suppressLineNumbers/>
      <w:spacing w:before="120" w:after="120"/>
    </w:pPr>
    <w:rPr>
      <w:rFonts w:ascii="Times New Roman" w:hAnsi="Times New Roman" w:cs="Droid Sans Devanagari"/>
      <w:i/>
      <w:iCs/>
      <w:sz w:val="24"/>
      <w:szCs w:val="24"/>
    </w:rPr>
  </w:style>
  <w:style w:type="paragraph" w:styleId="Index">
    <w:name w:val="Index"/>
    <w:basedOn w:val="Normal"/>
    <w:qFormat/>
    <w:pPr>
      <w:suppressLineNumbers/>
    </w:pPr>
    <w:rPr>
      <w:rFonts w:cs="Lohit Devanagari"/>
    </w:rPr>
  </w:style>
  <w:style w:type="paragraph" w:styleId="Style34">
    <w:name w:val="Заголовок"/>
    <w:basedOn w:val="Normal"/>
    <w:next w:val="TextBody1"/>
    <w:qFormat/>
    <w:pPr>
      <w:keepNext w:val="true"/>
      <w:spacing w:before="240" w:after="120"/>
    </w:pPr>
    <w:rPr>
      <w:rFonts w:ascii="Times New Roman" w:hAnsi="Times New Roman" w:eastAsia="Tahoma" w:cs="Droid Sans Devanagari"/>
      <w:sz w:val="28"/>
      <w:szCs w:val="28"/>
    </w:rPr>
  </w:style>
  <w:style w:type="paragraph" w:styleId="Style35">
    <w:name w:val="Указатель"/>
    <w:basedOn w:val="Normal"/>
    <w:qFormat/>
    <w:pPr>
      <w:suppressLineNumbers/>
    </w:pPr>
    <w:rPr>
      <w:rFonts w:ascii="Times New Roman" w:hAnsi="Times New Roman" w:cs="Droid Sans Devanagari"/>
      <w:lang w:val="zxx" w:eastAsia="zxx" w:bidi="zxx"/>
    </w:rPr>
  </w:style>
  <w:style w:type="paragraph" w:styleId="1110" w:customStyle="1">
    <w:name w:val="Заголовок 11"/>
    <w:basedOn w:val="Normal"/>
    <w:next w:val="Normal"/>
    <w:uiPriority w:val="9"/>
    <w:qFormat/>
    <w:rsid w:val="00db014e"/>
    <w:pPr>
      <w:keepNext w:val="true"/>
      <w:keepLines/>
      <w:spacing w:before="480" w:after="0"/>
      <w:outlineLvl w:val="0"/>
    </w:pPr>
    <w:rPr>
      <w:rFonts w:ascii="Cambria" w:hAnsi="Cambria"/>
      <w:b/>
      <w:color w:val="365F91"/>
      <w:sz w:val="28"/>
    </w:rPr>
  </w:style>
  <w:style w:type="paragraph" w:styleId="212" w:customStyle="1">
    <w:name w:val="Заголовок 21"/>
    <w:basedOn w:val="Normal"/>
    <w:next w:val="Normal"/>
    <w:uiPriority w:val="1"/>
    <w:qFormat/>
    <w:rsid w:val="00db014e"/>
    <w:pPr>
      <w:keepNext w:val="true"/>
      <w:keepLines/>
      <w:spacing w:before="200" w:after="0"/>
      <w:outlineLvl w:val="1"/>
    </w:pPr>
    <w:rPr>
      <w:rFonts w:ascii="Cambria" w:hAnsi="Cambria"/>
      <w:b/>
      <w:color w:val="4F81BD"/>
      <w:sz w:val="26"/>
    </w:rPr>
  </w:style>
  <w:style w:type="paragraph" w:styleId="312" w:customStyle="1">
    <w:name w:val="Заголовок 31"/>
    <w:next w:val="Normal"/>
    <w:uiPriority w:val="9"/>
    <w:qFormat/>
    <w:rsid w:val="00db014e"/>
    <w:pPr>
      <w:widowControl/>
      <w:suppressAutoHyphens w:val="true"/>
      <w:bidi w:val="0"/>
      <w:spacing w:before="120" w:after="120"/>
      <w:jc w:val="both"/>
      <w:outlineLvl w:val="2"/>
    </w:pPr>
    <w:rPr>
      <w:rFonts w:ascii="XO Thames" w:hAnsi="XO Thames" w:eastAsia="Tahoma" w:cs="Droid Sans Devanagari"/>
      <w:b/>
      <w:color w:val="000000"/>
      <w:kern w:val="0"/>
      <w:sz w:val="26"/>
      <w:szCs w:val="20"/>
      <w:lang w:val="ru-RU" w:eastAsia="zh-CN" w:bidi="hi-IN"/>
    </w:rPr>
  </w:style>
  <w:style w:type="paragraph" w:styleId="411" w:customStyle="1">
    <w:name w:val="Заголовок 41"/>
    <w:next w:val="Normal"/>
    <w:uiPriority w:val="9"/>
    <w:qFormat/>
    <w:rsid w:val="00db014e"/>
    <w:pPr>
      <w:widowControl/>
      <w:suppressAutoHyphens w:val="true"/>
      <w:bidi w:val="0"/>
      <w:spacing w:before="120" w:after="120"/>
      <w:jc w:val="both"/>
      <w:outlineLvl w:val="3"/>
    </w:pPr>
    <w:rPr>
      <w:rFonts w:ascii="XO Thames" w:hAnsi="XO Thames" w:eastAsia="Tahoma" w:cs="Droid Sans Devanagari"/>
      <w:b/>
      <w:color w:val="000000"/>
      <w:kern w:val="0"/>
      <w:sz w:val="24"/>
      <w:szCs w:val="20"/>
      <w:lang w:val="ru-RU" w:eastAsia="zh-CN" w:bidi="hi-IN"/>
    </w:rPr>
  </w:style>
  <w:style w:type="paragraph" w:styleId="511" w:customStyle="1">
    <w:name w:val="Заголовок 51"/>
    <w:next w:val="Normal"/>
    <w:uiPriority w:val="9"/>
    <w:qFormat/>
    <w:rsid w:val="00db014e"/>
    <w:pPr>
      <w:widowControl/>
      <w:suppressAutoHyphens w:val="true"/>
      <w:bidi w:val="0"/>
      <w:spacing w:before="120" w:after="120"/>
      <w:jc w:val="both"/>
      <w:outlineLvl w:val="4"/>
    </w:pPr>
    <w:rPr>
      <w:rFonts w:ascii="XO Thames" w:hAnsi="XO Thames" w:eastAsia="Tahoma" w:cs="Droid Sans Devanagari"/>
      <w:b/>
      <w:color w:val="000000"/>
      <w:kern w:val="0"/>
      <w:sz w:val="22"/>
      <w:szCs w:val="20"/>
      <w:lang w:val="ru-RU" w:eastAsia="zh-CN" w:bidi="hi-IN"/>
    </w:rPr>
  </w:style>
  <w:style w:type="paragraph" w:styleId="33" w:customStyle="1">
    <w:name w:val="Заголовок3"/>
    <w:basedOn w:val="Normal"/>
    <w:next w:val="TextBody1"/>
    <w:qFormat/>
    <w:rsid w:val="00db014e"/>
    <w:pPr>
      <w:keepNext w:val="true"/>
      <w:spacing w:before="240" w:after="120"/>
    </w:pPr>
    <w:rPr>
      <w:sz w:val="28"/>
      <w:szCs w:val="28"/>
    </w:rPr>
  </w:style>
  <w:style w:type="paragraph" w:styleId="34" w:customStyle="1">
    <w:name w:val="Название объекта3"/>
    <w:basedOn w:val="Normal"/>
    <w:qFormat/>
    <w:rsid w:val="00db014e"/>
    <w:pPr>
      <w:suppressLineNumbers/>
      <w:spacing w:before="120" w:after="120"/>
    </w:pPr>
    <w:rPr>
      <w:i/>
      <w:iCs/>
      <w:szCs w:val="24"/>
    </w:rPr>
  </w:style>
  <w:style w:type="paragraph" w:styleId="Indexheading">
    <w:name w:val="index heading"/>
    <w:basedOn w:val="Normal"/>
    <w:qFormat/>
    <w:rsid w:val="00db014e"/>
    <w:pPr/>
    <w:rPr/>
  </w:style>
  <w:style w:type="paragraph" w:styleId="Title">
    <w:name w:val="Title"/>
    <w:basedOn w:val="Normal"/>
    <w:next w:val="TextBody1"/>
    <w:uiPriority w:val="99"/>
    <w:qFormat/>
    <w:rsid w:val="00db014e"/>
    <w:pPr>
      <w:keepNext w:val="true"/>
      <w:spacing w:before="240" w:after="120"/>
    </w:pPr>
    <w:rPr>
      <w:sz w:val="28"/>
    </w:rPr>
  </w:style>
  <w:style w:type="paragraph" w:styleId="Caption1">
    <w:name w:val="caption"/>
    <w:basedOn w:val="Normal"/>
    <w:qFormat/>
    <w:rsid w:val="00db014e"/>
    <w:pPr>
      <w:spacing w:before="120" w:after="120"/>
    </w:pPr>
    <w:rPr>
      <w:i/>
    </w:rPr>
  </w:style>
  <w:style w:type="paragraph" w:styleId="121" w:customStyle="1">
    <w:name w:val="Знак примечания1"/>
    <w:basedOn w:val="125"/>
    <w:qFormat/>
    <w:rsid w:val="00db014e"/>
    <w:pPr/>
    <w:rPr>
      <w:sz w:val="16"/>
    </w:rPr>
  </w:style>
  <w:style w:type="paragraph" w:styleId="Style36" w:customStyle="1">
    <w:name w:val="Интернет-ссылка"/>
    <w:basedOn w:val="125"/>
    <w:qFormat/>
    <w:rsid w:val="00db014e"/>
    <w:pPr/>
    <w:rPr>
      <w:color w:val="666699"/>
    </w:rPr>
  </w:style>
  <w:style w:type="paragraph" w:styleId="Style37" w:customStyle="1">
    <w:name w:val="Символ нумерации"/>
    <w:qFormat/>
    <w:rsid w:val="00db014e"/>
    <w:pPr>
      <w:widowControl/>
      <w:suppressAutoHyphens w:val="true"/>
      <w:bidi w:val="0"/>
      <w:spacing w:before="0" w:after="0"/>
      <w:jc w:val="left"/>
    </w:pPr>
    <w:rPr>
      <w:rFonts w:ascii="Calibri" w:hAnsi="Calibri" w:eastAsia="Tahoma" w:cs="Droid Sans Devanagari"/>
      <w:color w:val="000000"/>
      <w:kern w:val="0"/>
      <w:sz w:val="24"/>
      <w:szCs w:val="20"/>
      <w:lang w:val="ru-RU" w:eastAsia="zh-CN" w:bidi="hi-IN"/>
    </w:rPr>
  </w:style>
  <w:style w:type="paragraph" w:styleId="213" w:customStyle="1">
    <w:name w:val="Оглавление 21"/>
    <w:next w:val="Normal"/>
    <w:uiPriority w:val="39"/>
    <w:qFormat/>
    <w:rsid w:val="00db014e"/>
    <w:pPr>
      <w:widowControl/>
      <w:suppressAutoHyphens w:val="true"/>
      <w:bidi w:val="0"/>
      <w:spacing w:before="0" w:after="0"/>
      <w:ind w:left="200" w:hanging="0"/>
      <w:jc w:val="left"/>
    </w:pPr>
    <w:rPr>
      <w:rFonts w:ascii="XO Thames" w:hAnsi="XO Thames" w:eastAsia="Tahoma" w:cs="Droid Sans Devanagari"/>
      <w:color w:val="000000"/>
      <w:kern w:val="0"/>
      <w:sz w:val="28"/>
      <w:szCs w:val="20"/>
      <w:lang w:val="ru-RU" w:eastAsia="zh-CN" w:bidi="hi-IN"/>
    </w:rPr>
  </w:style>
  <w:style w:type="paragraph" w:styleId="412" w:customStyle="1">
    <w:name w:val="Оглавление 41"/>
    <w:next w:val="Normal"/>
    <w:uiPriority w:val="39"/>
    <w:qFormat/>
    <w:rsid w:val="00db014e"/>
    <w:pPr>
      <w:widowControl/>
      <w:suppressAutoHyphens w:val="true"/>
      <w:bidi w:val="0"/>
      <w:spacing w:before="0" w:after="0"/>
      <w:ind w:left="600" w:hanging="0"/>
      <w:jc w:val="left"/>
    </w:pPr>
    <w:rPr>
      <w:rFonts w:ascii="XO Thames" w:hAnsi="XO Thames" w:eastAsia="Tahoma" w:cs="Droid Sans Devanagari"/>
      <w:color w:val="000000"/>
      <w:kern w:val="0"/>
      <w:sz w:val="28"/>
      <w:szCs w:val="20"/>
      <w:lang w:val="ru-RU" w:eastAsia="zh-CN" w:bidi="hi-IN"/>
    </w:rPr>
  </w:style>
  <w:style w:type="paragraph" w:styleId="BodyText3">
    <w:name w:val="Body Text 3"/>
    <w:basedOn w:val="Normal"/>
    <w:qFormat/>
    <w:rsid w:val="00db014e"/>
    <w:pPr>
      <w:spacing w:before="0" w:after="120"/>
    </w:pPr>
    <w:rPr>
      <w:sz w:val="16"/>
    </w:rPr>
  </w:style>
  <w:style w:type="paragraph" w:styleId="Style38" w:customStyle="1">
    <w:name w:val="Колонтитул"/>
    <w:qFormat/>
    <w:rsid w:val="00db014e"/>
    <w:pPr>
      <w:widowControl/>
      <w:suppressAutoHyphens w:val="true"/>
      <w:bidi w:val="0"/>
      <w:spacing w:before="0" w:after="0"/>
      <w:jc w:val="both"/>
    </w:pPr>
    <w:rPr>
      <w:rFonts w:ascii="XO Thames" w:hAnsi="XO Thames" w:eastAsia="Tahoma" w:cs="Droid Sans Devanagari"/>
      <w:color w:val="000000"/>
      <w:kern w:val="0"/>
      <w:sz w:val="20"/>
      <w:szCs w:val="20"/>
      <w:lang w:val="ru-RU" w:eastAsia="zh-CN" w:bidi="hi-IN"/>
    </w:rPr>
  </w:style>
  <w:style w:type="paragraph" w:styleId="HeaderandFooter1">
    <w:name w:val="Header and Footer"/>
    <w:basedOn w:val="Normal"/>
    <w:qFormat/>
    <w:pPr/>
    <w:rPr/>
  </w:style>
  <w:style w:type="paragraph" w:styleId="Footer">
    <w:name w:val="Footer"/>
    <w:basedOn w:val="Normal"/>
    <w:uiPriority w:val="99"/>
    <w:semiHidden/>
    <w:unhideWhenUsed/>
    <w:rsid w:val="000d4abc"/>
    <w:pPr>
      <w:tabs>
        <w:tab w:val="clear" w:pos="708"/>
        <w:tab w:val="center" w:pos="4677" w:leader="none"/>
        <w:tab w:val="right" w:pos="9355" w:leader="none"/>
      </w:tabs>
    </w:pPr>
    <w:rPr>
      <w:rFonts w:cs="Mangal"/>
    </w:rPr>
  </w:style>
  <w:style w:type="paragraph" w:styleId="61" w:customStyle="1">
    <w:name w:val="Оглавление 61"/>
    <w:next w:val="Normal"/>
    <w:uiPriority w:val="39"/>
    <w:qFormat/>
    <w:rsid w:val="00db014e"/>
    <w:pPr>
      <w:widowControl/>
      <w:suppressAutoHyphens w:val="true"/>
      <w:bidi w:val="0"/>
      <w:spacing w:before="0" w:after="0"/>
      <w:ind w:left="1000" w:hanging="0"/>
      <w:jc w:val="left"/>
    </w:pPr>
    <w:rPr>
      <w:rFonts w:ascii="XO Thames" w:hAnsi="XO Thames" w:eastAsia="Tahoma" w:cs="Droid Sans Devanagari"/>
      <w:color w:val="000000"/>
      <w:kern w:val="0"/>
      <w:sz w:val="28"/>
      <w:szCs w:val="20"/>
      <w:lang w:val="ru-RU" w:eastAsia="zh-CN" w:bidi="hi-IN"/>
    </w:rPr>
  </w:style>
  <w:style w:type="paragraph" w:styleId="71" w:customStyle="1">
    <w:name w:val="Оглавление 71"/>
    <w:next w:val="Normal"/>
    <w:uiPriority w:val="39"/>
    <w:qFormat/>
    <w:rsid w:val="00db014e"/>
    <w:pPr>
      <w:widowControl/>
      <w:suppressAutoHyphens w:val="true"/>
      <w:bidi w:val="0"/>
      <w:spacing w:before="0" w:after="0"/>
      <w:ind w:left="1200" w:hanging="0"/>
      <w:jc w:val="left"/>
    </w:pPr>
    <w:rPr>
      <w:rFonts w:ascii="XO Thames" w:hAnsi="XO Thames" w:eastAsia="Tahoma" w:cs="Droid Sans Devanagari"/>
      <w:color w:val="000000"/>
      <w:kern w:val="0"/>
      <w:sz w:val="28"/>
      <w:szCs w:val="20"/>
      <w:lang w:val="ru-RU" w:eastAsia="zh-CN" w:bidi="hi-IN"/>
    </w:rPr>
  </w:style>
  <w:style w:type="paragraph" w:styleId="122" w:customStyle="1">
    <w:name w:val="Заголовок №1"/>
    <w:basedOn w:val="Normal"/>
    <w:qFormat/>
    <w:rsid w:val="00db014e"/>
    <w:pPr>
      <w:spacing w:lineRule="exact" w:line="326" w:before="0" w:after="540"/>
      <w:jc w:val="center"/>
      <w:outlineLvl w:val="0"/>
    </w:pPr>
    <w:rPr>
      <w:rFonts w:ascii="Calibri" w:hAnsi="Calibri"/>
      <w:spacing w:val="-10"/>
      <w:sz w:val="27"/>
    </w:rPr>
  </w:style>
  <w:style w:type="paragraph" w:styleId="Style39" w:customStyle="1">
    <w:name w:val="Основной текст Знак"/>
    <w:basedOn w:val="125"/>
    <w:qFormat/>
    <w:rsid w:val="00db014e"/>
    <w:pPr/>
    <w:rPr>
      <w:rFonts w:ascii="Times New Roman" w:hAnsi="Times New Roman"/>
      <w:sz w:val="28"/>
    </w:rPr>
  </w:style>
  <w:style w:type="paragraph" w:styleId="13pt1" w:customStyle="1">
    <w:name w:val="Основной текст + 13 pt;Полужирный"/>
    <w:basedOn w:val="Style52"/>
    <w:qFormat/>
    <w:rsid w:val="00db014e"/>
    <w:pPr/>
    <w:rPr>
      <w:rFonts w:ascii="Times New Roman" w:hAnsi="Times New Roman"/>
      <w:b/>
      <w:sz w:val="26"/>
    </w:rPr>
  </w:style>
  <w:style w:type="paragraph" w:styleId="Style40" w:customStyle="1">
    <w:name w:val="Подпись к таблице"/>
    <w:basedOn w:val="125"/>
    <w:qFormat/>
    <w:rsid w:val="00db014e"/>
    <w:pPr/>
    <w:rPr>
      <w:rFonts w:ascii="Times New Roman" w:hAnsi="Times New Roman"/>
      <w:sz w:val="23"/>
      <w:u w:val="single"/>
    </w:rPr>
  </w:style>
  <w:style w:type="paragraph" w:styleId="Style41" w:customStyle="1">
    <w:name w:val="Основной текст + Курсив"/>
    <w:basedOn w:val="Style52"/>
    <w:qFormat/>
    <w:rsid w:val="00db014e"/>
    <w:pPr/>
    <w:rPr>
      <w:rFonts w:ascii="Times New Roman" w:hAnsi="Times New Roman"/>
      <w:b/>
      <w:i/>
      <w:sz w:val="24"/>
    </w:rPr>
  </w:style>
  <w:style w:type="paragraph" w:styleId="Annotationtext">
    <w:name w:val="annotation text"/>
    <w:basedOn w:val="Normal"/>
    <w:qFormat/>
    <w:rsid w:val="00db014e"/>
    <w:pPr/>
    <w:rPr>
      <w:sz w:val="20"/>
    </w:rPr>
  </w:style>
  <w:style w:type="paragraph" w:styleId="123" w:customStyle="1">
    <w:name w:val="Заголовок 1 Знак"/>
    <w:basedOn w:val="125"/>
    <w:qFormat/>
    <w:rsid w:val="00db014e"/>
    <w:pPr/>
    <w:rPr>
      <w:rFonts w:ascii="Cambria" w:hAnsi="Cambria"/>
      <w:b/>
      <w:color w:val="365F91"/>
      <w:sz w:val="28"/>
    </w:rPr>
  </w:style>
  <w:style w:type="paragraph" w:styleId="Style42" w:customStyle="1">
    <w:name w:val="Содержимое врезки"/>
    <w:basedOn w:val="Normal"/>
    <w:qFormat/>
    <w:rsid w:val="00db014e"/>
    <w:pPr/>
    <w:rPr/>
  </w:style>
  <w:style w:type="paragraph" w:styleId="26" w:customStyle="1">
    <w:name w:val="Основной текст (2)_"/>
    <w:basedOn w:val="125"/>
    <w:qFormat/>
    <w:rsid w:val="00db014e"/>
    <w:pPr/>
    <w:rPr>
      <w:rFonts w:ascii="Times New Roman" w:hAnsi="Times New Roman"/>
      <w:b/>
      <w:sz w:val="23"/>
      <w:highlight w:val="white"/>
    </w:rPr>
  </w:style>
  <w:style w:type="paragraph" w:styleId="Style43" w:customStyle="1">
    <w:name w:val="Основной текст + Полужирный"/>
    <w:basedOn w:val="Style52"/>
    <w:qFormat/>
    <w:rsid w:val="00db014e"/>
    <w:pPr/>
    <w:rPr>
      <w:rFonts w:ascii="Times New Roman" w:hAnsi="Times New Roman"/>
      <w:b/>
      <w:sz w:val="24"/>
    </w:rPr>
  </w:style>
  <w:style w:type="paragraph" w:styleId="Style44" w:customStyle="1">
    <w:name w:val="Верхний колонтитул Знак"/>
    <w:basedOn w:val="125"/>
    <w:qFormat/>
    <w:rsid w:val="00db014e"/>
    <w:pPr/>
    <w:rPr>
      <w:rFonts w:ascii="Times New Roman" w:hAnsi="Times New Roman"/>
      <w:sz w:val="20"/>
    </w:rPr>
  </w:style>
  <w:style w:type="paragraph" w:styleId="35" w:customStyle="1">
    <w:name w:val="Основной текст 3 Знак"/>
    <w:basedOn w:val="125"/>
    <w:qFormat/>
    <w:rsid w:val="00db014e"/>
    <w:pPr/>
    <w:rPr>
      <w:rFonts w:ascii="Times New Roman" w:hAnsi="Times New Roman"/>
      <w:sz w:val="16"/>
    </w:rPr>
  </w:style>
  <w:style w:type="paragraph" w:styleId="313" w:customStyle="1">
    <w:name w:val="Оглавление 31"/>
    <w:next w:val="Normal"/>
    <w:uiPriority w:val="39"/>
    <w:qFormat/>
    <w:rsid w:val="00db014e"/>
    <w:pPr>
      <w:widowControl/>
      <w:suppressAutoHyphens w:val="true"/>
      <w:bidi w:val="0"/>
      <w:spacing w:before="0" w:after="0"/>
      <w:ind w:left="400" w:hanging="0"/>
      <w:jc w:val="left"/>
    </w:pPr>
    <w:rPr>
      <w:rFonts w:ascii="XO Thames" w:hAnsi="XO Thames" w:eastAsia="Tahoma" w:cs="Droid Sans Devanagari"/>
      <w:color w:val="000000"/>
      <w:kern w:val="0"/>
      <w:sz w:val="28"/>
      <w:szCs w:val="20"/>
      <w:lang w:val="ru-RU" w:eastAsia="zh-CN" w:bidi="hi-IN"/>
    </w:rPr>
  </w:style>
  <w:style w:type="paragraph" w:styleId="124" w:customStyle="1">
    <w:name w:val="Стиль1"/>
    <w:basedOn w:val="Normal"/>
    <w:qFormat/>
    <w:rsid w:val="00db014e"/>
    <w:pPr>
      <w:widowControl w:val="false"/>
      <w:ind w:firstLine="709"/>
      <w:jc w:val="both"/>
    </w:pPr>
    <w:rPr>
      <w:sz w:val="28"/>
    </w:rPr>
  </w:style>
  <w:style w:type="paragraph" w:styleId="125" w:customStyle="1">
    <w:name w:val="Основной шрифт абзаца1"/>
    <w:qFormat/>
    <w:rsid w:val="00db014e"/>
    <w:pPr>
      <w:widowControl/>
      <w:suppressAutoHyphens w:val="true"/>
      <w:bidi w:val="0"/>
      <w:spacing w:before="0" w:after="0"/>
      <w:jc w:val="left"/>
    </w:pPr>
    <w:rPr>
      <w:rFonts w:ascii="Calibri" w:hAnsi="Calibri" w:eastAsia="Tahoma" w:cs="Droid Sans Devanagari"/>
      <w:color w:val="000000"/>
      <w:kern w:val="0"/>
      <w:sz w:val="22"/>
      <w:szCs w:val="20"/>
      <w:lang w:val="ru-RU" w:eastAsia="zh-CN" w:bidi="hi-IN"/>
    </w:rPr>
  </w:style>
  <w:style w:type="paragraph" w:styleId="Candara9pt1" w:customStyle="1">
    <w:name w:val="Основной текст + Candara;9 pt;Полужирный"/>
    <w:basedOn w:val="Style52"/>
    <w:qFormat/>
    <w:rsid w:val="00db014e"/>
    <w:pPr/>
    <w:rPr>
      <w:rFonts w:ascii="Candara" w:hAnsi="Candara"/>
      <w:b/>
      <w:sz w:val="18"/>
    </w:rPr>
  </w:style>
  <w:style w:type="paragraph" w:styleId="27" w:customStyle="1">
    <w:name w:val="Основной текст (2)"/>
    <w:basedOn w:val="Normal"/>
    <w:qFormat/>
    <w:rsid w:val="00db014e"/>
    <w:pPr>
      <w:widowControl w:val="false"/>
      <w:spacing w:lineRule="exact" w:line="278" w:before="0" w:after="180"/>
    </w:pPr>
    <w:rPr>
      <w:b/>
      <w:sz w:val="23"/>
    </w:rPr>
  </w:style>
  <w:style w:type="paragraph" w:styleId="28" w:customStyle="1">
    <w:name w:val="Заголовок 2 Знак"/>
    <w:basedOn w:val="125"/>
    <w:qFormat/>
    <w:rsid w:val="00db014e"/>
    <w:pPr/>
    <w:rPr>
      <w:rFonts w:ascii="Cambria" w:hAnsi="Cambria"/>
      <w:b/>
      <w:color w:val="4F81BD"/>
      <w:sz w:val="26"/>
    </w:rPr>
  </w:style>
  <w:style w:type="paragraph" w:styleId="ConsPlusNormal1" w:customStyle="1">
    <w:name w:val="ConsPlusNormal"/>
    <w:qFormat/>
    <w:rsid w:val="00db014e"/>
    <w:pPr>
      <w:widowControl/>
      <w:suppressAutoHyphens w:val="true"/>
      <w:bidi w:val="0"/>
      <w:spacing w:before="0" w:after="0"/>
      <w:ind w:firstLine="720"/>
      <w:jc w:val="left"/>
    </w:pPr>
    <w:rPr>
      <w:rFonts w:ascii="Arial" w:hAnsi="Arial" w:eastAsia="Tahoma" w:cs="Droid Sans Devanagari"/>
      <w:color w:val="000000"/>
      <w:kern w:val="0"/>
      <w:sz w:val="20"/>
      <w:szCs w:val="20"/>
      <w:lang w:val="ru-RU" w:eastAsia="zh-CN" w:bidi="hi-IN"/>
    </w:rPr>
  </w:style>
  <w:style w:type="paragraph" w:styleId="BalloonText">
    <w:name w:val="Balloon Text"/>
    <w:basedOn w:val="Normal"/>
    <w:qFormat/>
    <w:rsid w:val="00db014e"/>
    <w:pPr/>
    <w:rPr>
      <w:rFonts w:ascii="Tahoma" w:hAnsi="Tahoma"/>
      <w:sz w:val="16"/>
    </w:rPr>
  </w:style>
  <w:style w:type="paragraph" w:styleId="Style45" w:customStyle="1">
    <w:name w:val="Текст выноски Знак"/>
    <w:basedOn w:val="125"/>
    <w:qFormat/>
    <w:rsid w:val="00db014e"/>
    <w:pPr/>
    <w:rPr>
      <w:rFonts w:ascii="Tahoma" w:hAnsi="Tahoma"/>
      <w:sz w:val="16"/>
    </w:rPr>
  </w:style>
  <w:style w:type="paragraph" w:styleId="126" w:customStyle="1">
    <w:name w:val="Гиперссылка1"/>
    <w:qFormat/>
    <w:rsid w:val="00db014e"/>
    <w:pPr>
      <w:widowControl/>
      <w:suppressAutoHyphens w:val="true"/>
      <w:bidi w:val="0"/>
      <w:spacing w:before="0" w:after="0"/>
      <w:jc w:val="left"/>
    </w:pPr>
    <w:rPr>
      <w:rFonts w:ascii="Calibri" w:hAnsi="Calibri" w:eastAsia="Tahoma" w:cs="Droid Sans Devanagari"/>
      <w:color w:val="0000FF"/>
      <w:kern w:val="0"/>
      <w:sz w:val="22"/>
      <w:szCs w:val="20"/>
      <w:u w:val="single"/>
      <w:lang w:val="ru-RU" w:eastAsia="zh-CN" w:bidi="hi-IN"/>
    </w:rPr>
  </w:style>
  <w:style w:type="paragraph" w:styleId="Footnote1" w:customStyle="1">
    <w:name w:val="Footnote Text"/>
    <w:basedOn w:val="Normal"/>
    <w:qFormat/>
    <w:rsid w:val="00db014e"/>
    <w:pPr>
      <w:suppressLineNumbers/>
      <w:ind w:left="340" w:hanging="340"/>
    </w:pPr>
    <w:rPr>
      <w:sz w:val="20"/>
      <w:szCs w:val="20"/>
    </w:rPr>
  </w:style>
  <w:style w:type="paragraph" w:styleId="1111" w:customStyle="1">
    <w:name w:val="Оглавление 11"/>
    <w:next w:val="Normal"/>
    <w:uiPriority w:val="39"/>
    <w:qFormat/>
    <w:rsid w:val="00db014e"/>
    <w:pPr>
      <w:widowControl/>
      <w:suppressAutoHyphens w:val="true"/>
      <w:bidi w:val="0"/>
      <w:spacing w:before="0" w:after="0"/>
      <w:jc w:val="left"/>
    </w:pPr>
    <w:rPr>
      <w:rFonts w:ascii="XO Thames" w:hAnsi="XO Thames" w:eastAsia="Tahoma" w:cs="Droid Sans Devanagari"/>
      <w:b/>
      <w:color w:val="000000"/>
      <w:kern w:val="0"/>
      <w:sz w:val="28"/>
      <w:szCs w:val="20"/>
      <w:lang w:val="ru-RU" w:eastAsia="zh-CN" w:bidi="hi-IN"/>
    </w:rPr>
  </w:style>
  <w:style w:type="paragraph" w:styleId="ListParagraph">
    <w:name w:val="List Paragraph"/>
    <w:basedOn w:val="Normal"/>
    <w:qFormat/>
    <w:rsid w:val="00db014e"/>
    <w:pPr>
      <w:spacing w:before="0" w:after="0"/>
      <w:ind w:left="720" w:hanging="0"/>
      <w:contextualSpacing/>
    </w:pPr>
    <w:rPr>
      <w:sz w:val="28"/>
    </w:rPr>
  </w:style>
  <w:style w:type="paragraph" w:styleId="Style46" w:customStyle="1">
    <w:name w:val="Тема примечания Знак"/>
    <w:basedOn w:val="Style53"/>
    <w:qFormat/>
    <w:rsid w:val="00db014e"/>
    <w:pPr/>
    <w:rPr>
      <w:b/>
    </w:rPr>
  </w:style>
  <w:style w:type="paragraph" w:styleId="Style47" w:customStyle="1">
    <w:name w:val="Основной текст + Не полужирный"/>
    <w:basedOn w:val="Style52"/>
    <w:qFormat/>
    <w:rsid w:val="00db014e"/>
    <w:pPr/>
    <w:rPr>
      <w:rFonts w:ascii="Times New Roman" w:hAnsi="Times New Roman"/>
      <w:b/>
      <w:sz w:val="24"/>
    </w:rPr>
  </w:style>
  <w:style w:type="paragraph" w:styleId="Wmicallto1" w:customStyle="1">
    <w:name w:val="wmi-callto"/>
    <w:basedOn w:val="125"/>
    <w:qFormat/>
    <w:rsid w:val="00db014e"/>
    <w:pPr/>
    <w:rPr/>
  </w:style>
  <w:style w:type="paragraph" w:styleId="91" w:customStyle="1">
    <w:name w:val="Оглавление 91"/>
    <w:next w:val="Normal"/>
    <w:uiPriority w:val="39"/>
    <w:qFormat/>
    <w:rsid w:val="00db014e"/>
    <w:pPr>
      <w:widowControl/>
      <w:suppressAutoHyphens w:val="true"/>
      <w:bidi w:val="0"/>
      <w:spacing w:before="0" w:after="0"/>
      <w:ind w:left="1600" w:hanging="0"/>
      <w:jc w:val="left"/>
    </w:pPr>
    <w:rPr>
      <w:rFonts w:ascii="XO Thames" w:hAnsi="XO Thames" w:eastAsia="Tahoma" w:cs="Droid Sans Devanagari"/>
      <w:color w:val="000000"/>
      <w:kern w:val="0"/>
      <w:sz w:val="28"/>
      <w:szCs w:val="20"/>
      <w:lang w:val="ru-RU" w:eastAsia="zh-CN" w:bidi="hi-IN"/>
    </w:rPr>
  </w:style>
  <w:style w:type="paragraph" w:styleId="29" w:customStyle="1">
    <w:name w:val="Основной текст2"/>
    <w:basedOn w:val="Normal"/>
    <w:qFormat/>
    <w:rsid w:val="00db014e"/>
    <w:pPr>
      <w:widowControl w:val="false"/>
      <w:spacing w:lineRule="exact" w:line="317" w:before="0" w:after="360"/>
      <w:ind w:firstLine="1720"/>
    </w:pPr>
    <w:rPr>
      <w:b/>
    </w:rPr>
  </w:style>
  <w:style w:type="paragraph" w:styleId="Style48" w:customStyle="1">
    <w:name w:val="Нумерация строк"/>
    <w:qFormat/>
    <w:rsid w:val="00db014e"/>
    <w:pPr>
      <w:widowControl/>
      <w:suppressAutoHyphens w:val="true"/>
      <w:bidi w:val="0"/>
      <w:spacing w:before="0" w:after="0"/>
      <w:jc w:val="left"/>
    </w:pPr>
    <w:rPr>
      <w:rFonts w:ascii="Calibri" w:hAnsi="Calibri" w:eastAsia="Tahoma" w:cs="Droid Sans Devanagari"/>
      <w:color w:val="000000"/>
      <w:kern w:val="0"/>
      <w:sz w:val="22"/>
      <w:szCs w:val="20"/>
      <w:lang w:val="ru-RU" w:eastAsia="zh-CN" w:bidi="hi-IN"/>
    </w:rPr>
  </w:style>
  <w:style w:type="paragraph" w:styleId="81" w:customStyle="1">
    <w:name w:val="Оглавление 81"/>
    <w:next w:val="Normal"/>
    <w:uiPriority w:val="39"/>
    <w:qFormat/>
    <w:rsid w:val="00db014e"/>
    <w:pPr>
      <w:widowControl/>
      <w:suppressAutoHyphens w:val="true"/>
      <w:bidi w:val="0"/>
      <w:spacing w:before="0" w:after="0"/>
      <w:ind w:left="1400" w:hanging="0"/>
      <w:jc w:val="left"/>
    </w:pPr>
    <w:rPr>
      <w:rFonts w:ascii="XO Thames" w:hAnsi="XO Thames" w:eastAsia="Tahoma" w:cs="Droid Sans Devanagari"/>
      <w:color w:val="000000"/>
      <w:kern w:val="0"/>
      <w:sz w:val="28"/>
      <w:szCs w:val="20"/>
      <w:lang w:val="ru-RU" w:eastAsia="zh-CN" w:bidi="hi-IN"/>
    </w:rPr>
  </w:style>
  <w:style w:type="paragraph" w:styleId="127" w:customStyle="1">
    <w:name w:val="Заголовок №1_"/>
    <w:basedOn w:val="125"/>
    <w:qFormat/>
    <w:rsid w:val="00db014e"/>
    <w:pPr/>
    <w:rPr>
      <w:spacing w:val="-10"/>
      <w:sz w:val="27"/>
      <w:highlight w:val="white"/>
    </w:rPr>
  </w:style>
  <w:style w:type="paragraph" w:styleId="Revision">
    <w:name w:val="Revision"/>
    <w:qFormat/>
    <w:rsid w:val="00db014e"/>
    <w:pPr>
      <w:widowControl/>
      <w:suppressAutoHyphens w:val="true"/>
      <w:bidi w:val="0"/>
      <w:spacing w:before="0" w:after="0"/>
      <w:jc w:val="left"/>
    </w:pPr>
    <w:rPr>
      <w:rFonts w:ascii="Times New Roman" w:hAnsi="Times New Roman" w:eastAsia="Tahoma" w:cs="Droid Sans Devanagari"/>
      <w:color w:val="000000"/>
      <w:kern w:val="0"/>
      <w:sz w:val="24"/>
      <w:szCs w:val="20"/>
      <w:lang w:val="ru-RU" w:eastAsia="zh-CN" w:bidi="hi-IN"/>
    </w:rPr>
  </w:style>
  <w:style w:type="paragraph" w:styleId="TextBodyIndent1">
    <w:name w:val="Body Text Indent"/>
    <w:basedOn w:val="Normal"/>
    <w:rsid w:val="00db014e"/>
    <w:pPr>
      <w:spacing w:before="0" w:after="120"/>
      <w:ind w:left="283" w:hanging="0"/>
    </w:pPr>
    <w:rPr/>
  </w:style>
  <w:style w:type="paragraph" w:styleId="512" w:customStyle="1">
    <w:name w:val="Оглавление 51"/>
    <w:next w:val="Normal"/>
    <w:uiPriority w:val="39"/>
    <w:qFormat/>
    <w:rsid w:val="00db014e"/>
    <w:pPr>
      <w:widowControl/>
      <w:suppressAutoHyphens w:val="true"/>
      <w:bidi w:val="0"/>
      <w:spacing w:before="0" w:after="0"/>
      <w:ind w:left="800" w:hanging="0"/>
      <w:jc w:val="left"/>
    </w:pPr>
    <w:rPr>
      <w:rFonts w:ascii="XO Thames" w:hAnsi="XO Thames" w:eastAsia="Tahoma" w:cs="Droid Sans Devanagari"/>
      <w:color w:val="000000"/>
      <w:kern w:val="0"/>
      <w:sz w:val="28"/>
      <w:szCs w:val="20"/>
      <w:lang w:val="ru-RU" w:eastAsia="zh-CN" w:bidi="hi-IN"/>
    </w:rPr>
  </w:style>
  <w:style w:type="paragraph" w:styleId="Style49" w:customStyle="1">
    <w:name w:val="Подпись к таблице_"/>
    <w:basedOn w:val="125"/>
    <w:qFormat/>
    <w:rsid w:val="00db014e"/>
    <w:pPr/>
    <w:rPr>
      <w:rFonts w:ascii="Times New Roman" w:hAnsi="Times New Roman"/>
      <w:sz w:val="23"/>
    </w:rPr>
  </w:style>
  <w:style w:type="paragraph" w:styleId="Style50" w:customStyle="1">
    <w:name w:val="Основной текст с отступом Знак"/>
    <w:basedOn w:val="125"/>
    <w:qFormat/>
    <w:rsid w:val="00db014e"/>
    <w:pPr/>
    <w:rPr>
      <w:rFonts w:ascii="Times New Roman" w:hAnsi="Times New Roman"/>
      <w:sz w:val="24"/>
    </w:rPr>
  </w:style>
  <w:style w:type="paragraph" w:styleId="36" w:customStyle="1">
    <w:name w:val="Основной текст3"/>
    <w:basedOn w:val="Normal"/>
    <w:qFormat/>
    <w:rsid w:val="00db014e"/>
    <w:pPr>
      <w:widowControl w:val="false"/>
      <w:spacing w:lineRule="atLeast" w:line="0" w:before="480" w:after="300"/>
      <w:jc w:val="both"/>
    </w:pPr>
    <w:rPr>
      <w:sz w:val="22"/>
    </w:rPr>
  </w:style>
  <w:style w:type="paragraph" w:styleId="Style51" w:customStyle="1">
    <w:name w:val="Содержимое таблицы"/>
    <w:basedOn w:val="Normal"/>
    <w:qFormat/>
    <w:rsid w:val="00db014e"/>
    <w:pPr>
      <w:widowControl w:val="false"/>
    </w:pPr>
    <w:rPr/>
  </w:style>
  <w:style w:type="paragraph" w:styleId="Header">
    <w:name w:val="Header"/>
    <w:basedOn w:val="Normal"/>
    <w:uiPriority w:val="99"/>
    <w:semiHidden/>
    <w:unhideWhenUsed/>
    <w:rsid w:val="000d4abc"/>
    <w:pPr>
      <w:tabs>
        <w:tab w:val="clear" w:pos="708"/>
        <w:tab w:val="center" w:pos="4677" w:leader="none"/>
        <w:tab w:val="right" w:pos="9355" w:leader="none"/>
      </w:tabs>
    </w:pPr>
    <w:rPr>
      <w:rFonts w:cs="Mangal"/>
    </w:rPr>
  </w:style>
  <w:style w:type="paragraph" w:styleId="NoSpacing">
    <w:name w:val="No Spacing"/>
    <w:qFormat/>
    <w:rsid w:val="00db014e"/>
    <w:pPr>
      <w:widowControl/>
      <w:suppressAutoHyphens w:val="true"/>
      <w:bidi w:val="0"/>
      <w:spacing w:before="0" w:after="0"/>
      <w:jc w:val="left"/>
    </w:pPr>
    <w:rPr>
      <w:rFonts w:ascii="Calibri" w:hAnsi="Calibri" w:eastAsia="Tahoma" w:cs="Droid Sans Devanagari"/>
      <w:color w:val="000000"/>
      <w:kern w:val="0"/>
      <w:sz w:val="22"/>
      <w:szCs w:val="20"/>
      <w:lang w:val="ru-RU" w:eastAsia="zh-CN" w:bidi="hi-IN"/>
    </w:rPr>
  </w:style>
  <w:style w:type="paragraph" w:styleId="Style52" w:customStyle="1">
    <w:name w:val="Основной текст_"/>
    <w:basedOn w:val="125"/>
    <w:qFormat/>
    <w:rsid w:val="00db014e"/>
    <w:pPr/>
    <w:rPr>
      <w:highlight w:val="white"/>
    </w:rPr>
  </w:style>
  <w:style w:type="paragraph" w:styleId="Subtitle">
    <w:name w:val="Subtitle"/>
    <w:next w:val="Normal"/>
    <w:uiPriority w:val="11"/>
    <w:qFormat/>
    <w:rsid w:val="00db014e"/>
    <w:pPr>
      <w:widowControl/>
      <w:suppressAutoHyphens w:val="true"/>
      <w:bidi w:val="0"/>
      <w:spacing w:before="0" w:after="0"/>
      <w:jc w:val="both"/>
    </w:pPr>
    <w:rPr>
      <w:rFonts w:ascii="XO Thames" w:hAnsi="XO Thames" w:eastAsia="Tahoma" w:cs="Droid Sans Devanagari"/>
      <w:i/>
      <w:color w:val="000000"/>
      <w:kern w:val="0"/>
      <w:sz w:val="24"/>
      <w:szCs w:val="20"/>
      <w:lang w:val="ru-RU" w:eastAsia="zh-CN" w:bidi="hi-IN"/>
    </w:rPr>
  </w:style>
  <w:style w:type="paragraph" w:styleId="128" w:customStyle="1">
    <w:name w:val="Номер страницы1"/>
    <w:basedOn w:val="125"/>
    <w:qFormat/>
    <w:rsid w:val="00db014e"/>
    <w:pPr/>
    <w:rPr/>
  </w:style>
  <w:style w:type="paragraph" w:styleId="Annotationsubject">
    <w:name w:val="annotation subject"/>
    <w:basedOn w:val="Annotationtext"/>
    <w:next w:val="Annotationtext"/>
    <w:qFormat/>
    <w:rsid w:val="00db014e"/>
    <w:pPr/>
    <w:rPr>
      <w:b/>
    </w:rPr>
  </w:style>
  <w:style w:type="paragraph" w:styleId="129" w:customStyle="1">
    <w:name w:val="Основной текст1"/>
    <w:basedOn w:val="Normal"/>
    <w:qFormat/>
    <w:rsid w:val="00db014e"/>
    <w:pPr>
      <w:spacing w:lineRule="exact" w:line="230"/>
    </w:pPr>
    <w:rPr>
      <w:rFonts w:ascii="Calibri" w:hAnsi="Calibri"/>
      <w:sz w:val="22"/>
    </w:rPr>
  </w:style>
  <w:style w:type="paragraph" w:styleId="Style53" w:customStyle="1">
    <w:name w:val="Текст примечания Знак"/>
    <w:basedOn w:val="125"/>
    <w:qFormat/>
    <w:rsid w:val="00db014e"/>
    <w:pPr/>
    <w:rPr>
      <w:rFonts w:ascii="Times New Roman" w:hAnsi="Times New Roman"/>
      <w:sz w:val="20"/>
    </w:rPr>
  </w:style>
  <w:style w:type="paragraph" w:styleId="Style54" w:customStyle="1">
    <w:name w:val="Нижний колонтитул Знак"/>
    <w:basedOn w:val="125"/>
    <w:qFormat/>
    <w:rsid w:val="00db014e"/>
    <w:pPr/>
    <w:rPr>
      <w:rFonts w:ascii="Times New Roman" w:hAnsi="Times New Roman"/>
      <w:sz w:val="20"/>
    </w:rPr>
  </w:style>
  <w:style w:type="paragraph" w:styleId="Endnote">
    <w:name w:val="Endnote Text"/>
    <w:basedOn w:val="Normal"/>
    <w:pPr>
      <w:suppressLineNumbers/>
      <w:ind w:left="340" w:hanging="340"/>
    </w:pPr>
    <w:rPr>
      <w:sz w:val="20"/>
      <w:szCs w:val="20"/>
    </w:rPr>
  </w:style>
  <w:style w:type="paragraph" w:styleId="Style55">
    <w:name w:val="Заголовок таблицы"/>
    <w:basedOn w:val="Style51"/>
    <w:qFormat/>
    <w:pPr>
      <w:suppressLineNumbers/>
      <w:jc w:val="center"/>
    </w:pPr>
    <w:rPr>
      <w:b/>
      <w:bC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ff9">
    <w:name w:val="Table Grid"/>
    <w:basedOn w:val="a1"/>
    <w:uiPriority w:val="59"/>
    <w:rsid w:val="00d31415"/>
    <w:rPr>
      <w:rFonts w:asciiTheme="minorHAnsi" w:hAnsiTheme="minorHAnsi" w:eastAsiaTheme="minorEastAsia" w:cstheme="minorBidi"/>
      <w:lang w:eastAsia="en-US" w:bidi="ar-SA"/>
      <w:color w:val="auto"/>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nfo@auipik.ru" TargetMode="External"/><Relationship Id="rId3" Type="http://schemas.openxmlformats.org/officeDocument/2006/relationships/hyperlink" Target="mailto:info@auipik.ru" TargetMode="External"/><Relationship Id="rId4" Type="http://schemas.openxmlformats.org/officeDocument/2006/relationships/hyperlink" Target="mailto:info@auipik.ru" TargetMode="External"/><Relationship Id="rId5" Type="http://schemas.openxmlformats.org/officeDocument/2006/relationships/hyperlink" Target="mailto:info@auipik.ru" TargetMode="External"/><Relationship Id="rId6" Type="http://schemas.openxmlformats.org/officeDocument/2006/relationships/hyperlink" Target="mailto:info@auipik.ru" TargetMode="External"/><Relationship Id="rId7" Type="http://schemas.openxmlformats.org/officeDocument/2006/relationships/footer" Target="footer1.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https://issa.dvec.ru/" TargetMode="External"/>
</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Application>LibreOffice/7.4.6.2$Linux_X86_64 LibreOffice_project/5b1f5509c2decdade7fda905e3e1429a67acd63d</Application>
  <AppVersion>15.0000</AppVersion>
  <Pages>5</Pages>
  <Words>929</Words>
  <Characters>6614</Characters>
  <CharactersWithSpaces>7635</CharactersWithSpaces>
  <Paragraphs>244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2022-07-07T09:19:00Z</dcterms:created>
  <dc:creator>soloveva-ia</dc:creator>
  <dc:description/>
  <dc:language>ru-RU</dc:language>
  <cp:lastModifiedBy/>
  <dcterms:modified xsi:type="dcterms:W3CDTF">2023-03-22T23:20:07Z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file>