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left="-425.1968503937008" w:right="-342.9921259842507" w:firstLine="0"/>
        <w:jc w:val="center"/>
        <w:rPr>
          <w:b w:val="1"/>
          <w:sz w:val="24"/>
          <w:szCs w:val="24"/>
        </w:rPr>
      </w:pPr>
      <w:r w:rsidDel="00000000" w:rsidR="00000000" w:rsidRPr="00000000">
        <w:rPr>
          <w:b w:val="1"/>
          <w:sz w:val="24"/>
          <w:szCs w:val="24"/>
          <w:rtl w:val="0"/>
        </w:rPr>
        <w:t xml:space="preserve">Relatório de Análise de Projeto Pedagógico de Curso de Graduação – PPC</w:t>
      </w:r>
    </w:p>
    <w:p w:rsidR="00000000" w:rsidDel="00000000" w:rsidP="00000000" w:rsidRDefault="00000000" w:rsidRPr="00000000" w14:paraId="00000002">
      <w:pPr>
        <w:pageBreakBefore w:val="0"/>
        <w:spacing w:after="0" w:before="0" w:lineRule="auto"/>
        <w:ind w:left="-425.1968503937008" w:right="-342.9921259842507" w:firstLine="0"/>
        <w:jc w:val="center"/>
        <w:rPr>
          <w:b w:val="1"/>
          <w:sz w:val="24"/>
          <w:szCs w:val="24"/>
        </w:rPr>
      </w:pPr>
      <w:r w:rsidDel="00000000" w:rsidR="00000000" w:rsidRPr="00000000">
        <w:rPr>
          <w:rtl w:val="0"/>
        </w:rPr>
      </w:r>
    </w:p>
    <w:p w:rsidR="00000000" w:rsidDel="00000000" w:rsidP="00000000" w:rsidRDefault="00000000" w:rsidRPr="00000000" w14:paraId="00000003">
      <w:pPr>
        <w:numPr>
          <w:ilvl w:val="0"/>
          <w:numId w:val="9"/>
        </w:numPr>
        <w:spacing w:after="240" w:before="240" w:line="240" w:lineRule="auto"/>
        <w:ind w:left="720" w:hanging="360"/>
        <w:rPr>
          <w:b w:val="1"/>
          <w:sz w:val="24"/>
          <w:szCs w:val="24"/>
        </w:rPr>
      </w:pPr>
      <w:r w:rsidDel="00000000" w:rsidR="00000000" w:rsidRPr="00000000">
        <w:rPr>
          <w:b w:val="1"/>
          <w:sz w:val="24"/>
          <w:szCs w:val="24"/>
          <w:rtl w:val="0"/>
        </w:rPr>
        <w:t xml:space="preserve">APRESENTAÇÃO</w:t>
      </w:r>
    </w:p>
    <w:tbl>
      <w:tblPr>
        <w:tblStyle w:val="Table1"/>
        <w:tblW w:w="103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40"/>
        <w:gridCol w:w="3615"/>
        <w:gridCol w:w="4725"/>
        <w:tblGridChange w:id="0">
          <w:tblGrid>
            <w:gridCol w:w="2040"/>
            <w:gridCol w:w="3615"/>
            <w:gridCol w:w="4725"/>
          </w:tblGrid>
        </w:tblGridChange>
      </w:tblGrid>
      <w:tr>
        <w:trPr>
          <w:cantSplit w:val="0"/>
          <w:trHeight w:val="480" w:hRule="atLeast"/>
          <w:tblHeader w:val="0"/>
        </w:trPr>
        <w:tc>
          <w:tcPr>
            <w:gridSpan w:val="3"/>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62.9921259842515" w:right="0" w:hanging="1062.9921259842515"/>
              <w:jc w:val="both"/>
              <w:rPr>
                <w:b w:val="1"/>
              </w:rPr>
            </w:pPr>
            <w:r w:rsidDel="00000000" w:rsidR="00000000" w:rsidRPr="00000000">
              <w:rPr>
                <w:b w:val="1"/>
                <w:rtl w:val="0"/>
              </w:rPr>
              <w:t xml:space="preserve">Interessado / Unidade Acadêmica: </w:t>
            </w:r>
            <w:r w:rsidDel="00000000" w:rsidR="00000000" w:rsidRPr="00000000">
              <w:rPr>
                <w:rtl w:val="0"/>
              </w:rPr>
              <w:t xml:space="preserve">Instituto de Ciências Sociais – ICS / Departamento de Estudos Latino-Americanos – ELA</w:t>
            </w:r>
            <w:r w:rsidDel="00000000" w:rsidR="00000000" w:rsidRPr="00000000">
              <w:rPr>
                <w:rtl w:val="0"/>
              </w:rPr>
            </w:r>
          </w:p>
        </w:tc>
      </w:tr>
      <w:tr>
        <w:trPr>
          <w:cantSplit w:val="0"/>
          <w:trHeight w:val="480" w:hRule="atLeast"/>
          <w:tblHeader w:val="0"/>
        </w:trPr>
        <w:tc>
          <w:tcPr>
            <w:gridSpan w:val="3"/>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ind w:left="1062.9921259842515"/>
              <w:jc w:val="both"/>
              <w:rPr>
                <w:sz w:val="16"/>
                <w:szCs w:val="16"/>
              </w:rPr>
            </w:pPr>
            <w:r w:rsidDel="00000000" w:rsidR="00000000" w:rsidRPr="00000000">
              <w:rPr>
                <w:b w:val="1"/>
                <w:rtl w:val="0"/>
              </w:rPr>
              <w:t xml:space="preserve">Assunto:</w:t>
            </w:r>
            <w:r w:rsidDel="00000000" w:rsidR="00000000" w:rsidRPr="00000000">
              <w:rPr>
                <w:rtl w:val="0"/>
              </w:rPr>
              <w:t xml:space="preserve"> </w:t>
            </w:r>
            <w:r w:rsidDel="00000000" w:rsidR="00000000" w:rsidRPr="00000000">
              <w:rPr>
                <w:rtl w:val="0"/>
              </w:rPr>
              <w:t xml:space="preserve">Reformulação </w:t>
            </w:r>
            <w:r w:rsidDel="00000000" w:rsidR="00000000" w:rsidRPr="00000000">
              <w:rPr>
                <w:rtl w:val="0"/>
              </w:rPr>
              <w:t xml:space="preserve">do Projeto Pedagógico do Curso de Ciências Sociais, Bacharelado</w:t>
            </w:r>
            <w:r w:rsidDel="00000000" w:rsidR="00000000" w:rsidRPr="00000000">
              <w:rPr>
                <w:rtl w:val="0"/>
              </w:rPr>
            </w:r>
          </w:p>
        </w:tc>
      </w:tr>
      <w:tr>
        <w:trPr>
          <w:cantSplit w:val="0"/>
          <w:trHeight w:val="480" w:hRule="atLeast"/>
          <w:tblHeader w:val="0"/>
        </w:trPr>
        <w:tc>
          <w:tcPr>
            <w:gridSpan w:val="3"/>
            <w:vMerge w:val="restart"/>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ind w:left="100"/>
              <w:jc w:val="both"/>
              <w:rPr>
                <w:i w:val="1"/>
              </w:rPr>
            </w:pPr>
            <w:r w:rsidDel="00000000" w:rsidR="00000000" w:rsidRPr="00000000">
              <w:rPr>
                <w:b w:val="1"/>
                <w:rtl w:val="0"/>
              </w:rPr>
              <w:t xml:space="preserve">Processo SEI: </w:t>
            </w:r>
            <w:r w:rsidDel="00000000" w:rsidR="00000000" w:rsidRPr="00000000">
              <w:rPr>
                <w:rtl w:val="0"/>
              </w:rPr>
              <w:t xml:space="preserve">23106.035401/2022-11</w:t>
            </w:r>
            <w:r w:rsidDel="00000000" w:rsidR="00000000" w:rsidRPr="00000000">
              <w:rPr>
                <w:rtl w:val="0"/>
              </w:rPr>
            </w:r>
          </w:p>
        </w:tc>
      </w:tr>
      <w:tr>
        <w:trPr>
          <w:cantSplit w:val="0"/>
          <w:tblHeader w:val="0"/>
        </w:trPr>
        <w:tc>
          <w:tcPr>
            <w:gridSpan w:val="3"/>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D">
            <w:pPr>
              <w:spacing w:line="240" w:lineRule="auto"/>
              <w:rPr/>
            </w:pPr>
            <w:r w:rsidDel="00000000" w:rsidR="00000000" w:rsidRPr="00000000">
              <w:rPr>
                <w:rtl w:val="0"/>
              </w:rPr>
            </w:r>
          </w:p>
        </w:tc>
      </w:tr>
    </w:tbl>
    <w:p w:rsidR="00000000" w:rsidDel="00000000" w:rsidP="00000000" w:rsidRDefault="00000000" w:rsidRPr="00000000" w14:paraId="00000010">
      <w:pPr>
        <w:spacing w:line="240" w:lineRule="auto"/>
        <w:rPr>
          <w:b w:val="1"/>
          <w:sz w:val="24"/>
          <w:szCs w:val="24"/>
        </w:rPr>
      </w:pPr>
      <w:r w:rsidDel="00000000" w:rsidR="00000000" w:rsidRPr="00000000">
        <w:rPr>
          <w:rtl w:val="0"/>
        </w:rPr>
      </w:r>
    </w:p>
    <w:p w:rsidR="00000000" w:rsidDel="00000000" w:rsidP="00000000" w:rsidRDefault="00000000" w:rsidRPr="00000000" w14:paraId="00000011">
      <w:pPr>
        <w:spacing w:after="200" w:lineRule="auto"/>
        <w:ind w:left="0" w:right="0" w:firstLine="720"/>
        <w:jc w:val="both"/>
        <w:rPr>
          <w:b w:val="1"/>
          <w:sz w:val="24"/>
          <w:szCs w:val="24"/>
        </w:rPr>
      </w:pPr>
      <w:r w:rsidDel="00000000" w:rsidR="00000000" w:rsidRPr="00000000">
        <w:rPr>
          <w:rtl w:val="0"/>
        </w:rPr>
      </w:r>
    </w:p>
    <w:p w:rsidR="00000000" w:rsidDel="00000000" w:rsidP="00000000" w:rsidRDefault="00000000" w:rsidRPr="00000000" w14:paraId="00000012">
      <w:pPr>
        <w:spacing w:after="200" w:lineRule="auto"/>
        <w:ind w:right="7.204724409448886" w:firstLine="720"/>
        <w:jc w:val="both"/>
        <w:rPr/>
      </w:pPr>
      <w:r w:rsidDel="00000000" w:rsidR="00000000" w:rsidRPr="00000000">
        <w:rPr>
          <w:b w:val="1"/>
          <w:sz w:val="24"/>
          <w:szCs w:val="24"/>
          <w:rtl w:val="0"/>
        </w:rPr>
        <w:t xml:space="preserve">1.1 Considerações preliminares</w:t>
      </w:r>
      <w:r w:rsidDel="00000000" w:rsidR="00000000" w:rsidRPr="00000000">
        <w:rPr>
          <w:rtl w:val="0"/>
        </w:rPr>
      </w:r>
    </w:p>
    <w:p w:rsidR="00000000" w:rsidDel="00000000" w:rsidP="00000000" w:rsidRDefault="00000000" w:rsidRPr="00000000" w14:paraId="00000013">
      <w:pPr>
        <w:spacing w:after="200" w:lineRule="auto"/>
        <w:ind w:right="7.204724409448886" w:firstLine="720"/>
        <w:jc w:val="both"/>
        <w:rPr/>
      </w:pPr>
      <w:r w:rsidDel="00000000" w:rsidR="00000000" w:rsidRPr="00000000">
        <w:rPr>
          <w:rtl w:val="0"/>
        </w:rPr>
        <w:t xml:space="preserve">A produção do presente Relatório pela Coordenação de Acompanhamento de Ensino de Graduação </w:t>
      </w:r>
      <w:r w:rsidDel="00000000" w:rsidR="00000000" w:rsidRPr="00000000">
        <w:rPr>
          <w:b w:val="1"/>
          <w:rtl w:val="0"/>
        </w:rPr>
        <w:t xml:space="preserve">–</w:t>
      </w:r>
      <w:r w:rsidDel="00000000" w:rsidR="00000000" w:rsidRPr="00000000">
        <w:rPr>
          <w:rtl w:val="0"/>
        </w:rPr>
        <w:t xml:space="preserve"> CAEG / Projetos Pedagógicos, norteada pelos </w:t>
      </w:r>
      <w:hyperlink r:id="rId7">
        <w:r w:rsidDel="00000000" w:rsidR="00000000" w:rsidRPr="00000000">
          <w:rPr>
            <w:color w:val="1155cc"/>
            <w:u w:val="single"/>
            <w:rtl w:val="0"/>
          </w:rPr>
          <w:t xml:space="preserve">documentos orientadores</w:t>
        </w:r>
      </w:hyperlink>
      <w:r w:rsidDel="00000000" w:rsidR="00000000" w:rsidRPr="00000000">
        <w:rPr>
          <w:highlight w:val="yellow"/>
          <w:vertAlign w:val="superscript"/>
        </w:rPr>
        <w:footnoteReference w:customMarkFollows="0" w:id="0"/>
      </w:r>
      <w:r w:rsidDel="00000000" w:rsidR="00000000" w:rsidRPr="00000000">
        <w:rPr>
          <w:rtl w:val="0"/>
        </w:rPr>
        <w:t xml:space="preserve"> disponibilizados na página eletrônica do Decanato de Ensino de Graduação </w:t>
      </w:r>
      <w:r w:rsidDel="00000000" w:rsidR="00000000" w:rsidRPr="00000000">
        <w:rPr>
          <w:b w:val="1"/>
          <w:rtl w:val="0"/>
        </w:rPr>
        <w:t xml:space="preserve">–</w:t>
      </w:r>
      <w:r w:rsidDel="00000000" w:rsidR="00000000" w:rsidRPr="00000000">
        <w:rPr>
          <w:rtl w:val="0"/>
        </w:rPr>
        <w:t xml:space="preserve"> DEG, </w:t>
      </w:r>
      <w:hyperlink r:id="rId8">
        <w:r w:rsidDel="00000000" w:rsidR="00000000" w:rsidRPr="00000000">
          <w:rPr>
            <w:color w:val="4a86e8"/>
            <w:u w:val="single"/>
            <w:rtl w:val="0"/>
          </w:rPr>
          <w:t xml:space="preserve">na seção da CAEG</w:t>
        </w:r>
      </w:hyperlink>
      <w:r w:rsidDel="00000000" w:rsidR="00000000" w:rsidRPr="00000000">
        <w:rPr>
          <w:rtl w:val="0"/>
        </w:rPr>
        <w:t xml:space="preserve">, objetiva subsidiar a análise e reflexão coletivas pelos mais diretamente envolvidos no desenvolvimento do Curso de Ciências Sociais, Bacharelado, notadamente o respectivo Núcleo Docente Estruturante </w:t>
      </w:r>
      <w:r w:rsidDel="00000000" w:rsidR="00000000" w:rsidRPr="00000000">
        <w:rPr>
          <w:b w:val="1"/>
          <w:rtl w:val="0"/>
        </w:rPr>
        <w:t xml:space="preserve">–</w:t>
      </w:r>
      <w:r w:rsidDel="00000000" w:rsidR="00000000" w:rsidRPr="00000000">
        <w:rPr>
          <w:rtl w:val="0"/>
        </w:rPr>
        <w:t xml:space="preserve"> NDE. São propostos, a respeito da reformulação do Projeto Pedagógico do Curso – PPC em tela, apontamentos que evidenciam itens imprescindíveis passíveis de ajustes (no caso de elementos </w:t>
      </w:r>
      <w:r w:rsidDel="00000000" w:rsidR="00000000" w:rsidRPr="00000000">
        <w:rPr>
          <w:b w:val="1"/>
          <w:rtl w:val="0"/>
        </w:rPr>
        <w:t xml:space="preserve">obrigatórios</w:t>
      </w:r>
      <w:r w:rsidDel="00000000" w:rsidR="00000000" w:rsidRPr="00000000">
        <w:rPr>
          <w:rtl w:val="0"/>
        </w:rPr>
        <w:t xml:space="preserve">, determinados pela </w:t>
      </w:r>
      <w:hyperlink r:id="rId9">
        <w:r w:rsidDel="00000000" w:rsidR="00000000" w:rsidRPr="00000000">
          <w:rPr>
            <w:color w:val="1155cc"/>
            <w:u w:val="single"/>
            <w:rtl w:val="0"/>
          </w:rPr>
          <w:t xml:space="preserve">legislação educacional nacional e/ou normativas específicas da UnB</w:t>
        </w:r>
      </w:hyperlink>
      <w:r w:rsidDel="00000000" w:rsidR="00000000" w:rsidRPr="00000000">
        <w:rPr>
          <w:rtl w:val="0"/>
        </w:rPr>
        <w:t xml:space="preserve">) e itens não necessariamente prescritos em normativas, mas sabidamente importantes para uma melhor consolidação da proposta (elementos categorizados como </w:t>
      </w:r>
      <w:r w:rsidDel="00000000" w:rsidR="00000000" w:rsidRPr="00000000">
        <w:rPr>
          <w:b w:val="1"/>
          <w:rtl w:val="0"/>
        </w:rPr>
        <w:t xml:space="preserve">recomendáveis</w:t>
      </w:r>
      <w:r w:rsidDel="00000000" w:rsidR="00000000" w:rsidRPr="00000000">
        <w:rPr>
          <w:rtl w:val="0"/>
        </w:rPr>
        <w:t xml:space="preserve">, levando em conta a estrutura do </w:t>
      </w:r>
      <w:hyperlink r:id="rId10">
        <w:r w:rsidDel="00000000" w:rsidR="00000000" w:rsidRPr="00000000">
          <w:rPr>
            <w:color w:val="1155cc"/>
            <w:u w:val="single"/>
            <w:rtl w:val="0"/>
          </w:rPr>
          <w:t xml:space="preserve">Instrumento de Avaliação do Instituto Nacional de Estudos e Pesquisas Educacionais Anísio Teixeira – Inep</w:t>
        </w:r>
      </w:hyperlink>
      <w:r w:rsidDel="00000000" w:rsidR="00000000" w:rsidRPr="00000000">
        <w:rPr>
          <w:highlight w:val="yellow"/>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14">
      <w:pPr>
        <w:spacing w:after="200" w:lineRule="auto"/>
        <w:ind w:right="7.204724409448886" w:firstLine="720"/>
        <w:jc w:val="both"/>
        <w:rPr/>
      </w:pPr>
      <w:r w:rsidDel="00000000" w:rsidR="00000000" w:rsidRPr="00000000">
        <w:rPr>
          <w:rtl w:val="0"/>
        </w:rPr>
        <w:t xml:space="preserve">A denominada </w:t>
      </w:r>
      <w:r w:rsidDel="00000000" w:rsidR="00000000" w:rsidRPr="00000000">
        <w:rPr>
          <w:rtl w:val="0"/>
        </w:rPr>
        <w:t xml:space="preserve">legislação educacional nacional (normas gerais emanadas do Ministério da Educação – MEC, pareceres e resoluções do Conselho Nacional de Educação – CNE referentes a </w:t>
      </w:r>
      <w:hyperlink r:id="rId11">
        <w:r w:rsidDel="00000000" w:rsidR="00000000" w:rsidRPr="00000000">
          <w:rPr>
            <w:color w:val="1155cc"/>
            <w:u w:val="single"/>
            <w:rtl w:val="0"/>
          </w:rPr>
          <w:t xml:space="preserve">Diretrizes Curriculares Nacionais – DCNs</w:t>
        </w:r>
      </w:hyperlink>
      <w:r w:rsidDel="00000000" w:rsidR="00000000" w:rsidRPr="00000000">
        <w:rPr>
          <w:rtl w:val="0"/>
        </w:rPr>
        <w:t xml:space="preserve">, gerais e específicas, Lei de Diretrizes e Bases da Educação Nacional – LDB, Lei do Estágio, dentre outros) e determinadas normativas internas à UnB aplicáveis (como seu Estatuto e Regimento Geral, resoluções do Conselho de Ensino, Pesquisa e Extensão – Cepe e do Conselho Universitário – Consuni, observadas ainda normativas da Câmara de Ensino de Graduação – CEG), devidamente sinalizadas, suscitam a </w:t>
      </w:r>
      <w:r w:rsidDel="00000000" w:rsidR="00000000" w:rsidRPr="00000000">
        <w:rPr>
          <w:b w:val="1"/>
          <w:rtl w:val="0"/>
        </w:rPr>
        <w:t xml:space="preserve">obrigatoriedade </w:t>
      </w:r>
      <w:r w:rsidDel="00000000" w:rsidR="00000000" w:rsidRPr="00000000">
        <w:rPr>
          <w:rtl w:val="0"/>
        </w:rPr>
        <w:t xml:space="preserve">da observância dos itens do PPC associados, enquanto os indicadores constantes do referido instrumento do Inep sugerem itens de observância </w:t>
      </w:r>
      <w:r w:rsidDel="00000000" w:rsidR="00000000" w:rsidRPr="00000000">
        <w:rPr>
          <w:b w:val="1"/>
          <w:rtl w:val="0"/>
        </w:rPr>
        <w:t xml:space="preserve">recomendável</w:t>
      </w:r>
      <w:r w:rsidDel="00000000" w:rsidR="00000000" w:rsidRPr="00000000">
        <w:rPr>
          <w:rtl w:val="0"/>
        </w:rPr>
        <w:t xml:space="preserve"> na constituição do PPC. Outras </w:t>
      </w:r>
      <w:r w:rsidDel="00000000" w:rsidR="00000000" w:rsidRPr="00000000">
        <w:rPr>
          <w:rtl w:val="0"/>
        </w:rPr>
        <w:t xml:space="preserve">referências, elaboradas no âmbito das unidades acadêmicas, complementam o quadro normativo, desde que com ele consonante, conforme especificidades do contexto de oferta do Curso.</w:t>
      </w:r>
    </w:p>
    <w:p w:rsidR="00000000" w:rsidDel="00000000" w:rsidP="00000000" w:rsidRDefault="00000000" w:rsidRPr="00000000" w14:paraId="00000015">
      <w:pPr>
        <w:spacing w:after="200" w:lineRule="auto"/>
        <w:ind w:right="4.133858267717301" w:firstLine="720"/>
        <w:jc w:val="both"/>
        <w:rPr/>
      </w:pPr>
      <w:r w:rsidDel="00000000" w:rsidR="00000000" w:rsidRPr="00000000">
        <w:rPr>
          <w:rtl w:val="0"/>
        </w:rPr>
        <w:t xml:space="preserve">Cabe destacar os seguintes aspectos relativamente à metodologia de análise pela CAEG e aos trâmites do processo em epígrafe:</w:t>
      </w:r>
    </w:p>
    <w:p w:rsidR="00000000" w:rsidDel="00000000" w:rsidP="00000000" w:rsidRDefault="00000000" w:rsidRPr="00000000" w14:paraId="00000016">
      <w:pPr>
        <w:numPr>
          <w:ilvl w:val="0"/>
          <w:numId w:val="3"/>
        </w:numPr>
        <w:spacing w:after="200" w:before="240" w:lineRule="auto"/>
        <w:ind w:left="1440" w:hanging="360"/>
        <w:jc w:val="both"/>
      </w:pPr>
      <w:r w:rsidDel="00000000" w:rsidR="00000000" w:rsidRPr="00000000">
        <w:rPr>
          <w:rtl w:val="0"/>
        </w:rPr>
        <w:t xml:space="preserve">As considerações da CAEG não constituem prescrição de ordem técnico-normativa, servindo elas, na verdade, para contribuir, em alguma medida (no limite da compreensão das particularidades de cada curso expressas no PPC), para uma maior conexão da proposta pedagógica com o arcabouço normativo aplicável, tendo em vista os objetivos institucionais da Universidade.</w:t>
      </w:r>
    </w:p>
    <w:p w:rsidR="00000000" w:rsidDel="00000000" w:rsidP="00000000" w:rsidRDefault="00000000" w:rsidRPr="00000000" w14:paraId="00000017">
      <w:pPr>
        <w:numPr>
          <w:ilvl w:val="0"/>
          <w:numId w:val="3"/>
        </w:numPr>
        <w:spacing w:after="200" w:before="240" w:lineRule="auto"/>
        <w:ind w:left="1440" w:hanging="360"/>
        <w:jc w:val="both"/>
      </w:pPr>
      <w:r w:rsidDel="00000000" w:rsidR="00000000" w:rsidRPr="00000000">
        <w:rPr>
          <w:rtl w:val="0"/>
        </w:rPr>
        <w:t xml:space="preserve">As recomendações gerais e específicas que se farão presentes ao longo deste Relatório não consideram, propriamente, questões gramaticais ou de formatação do texto do PPC, aspectos estes a cargo dos agentes internos ao Curso, antes da devolução da versão final do PPC ao DEG para envio à CEG.</w:t>
      </w:r>
    </w:p>
    <w:p w:rsidR="00000000" w:rsidDel="00000000" w:rsidP="00000000" w:rsidRDefault="00000000" w:rsidRPr="00000000" w14:paraId="00000018">
      <w:pPr>
        <w:numPr>
          <w:ilvl w:val="0"/>
          <w:numId w:val="3"/>
        </w:numPr>
        <w:spacing w:after="200" w:before="240" w:lineRule="auto"/>
        <w:ind w:left="1440" w:hanging="360"/>
        <w:jc w:val="both"/>
      </w:pPr>
      <w:r w:rsidDel="00000000" w:rsidR="00000000" w:rsidRPr="00000000">
        <w:rPr>
          <w:rtl w:val="0"/>
        </w:rPr>
        <w:t xml:space="preserve">Tendo em vista a substituição do Sistema de Informações Acadêmicas de Graduação – Sigra pelo Sistema Integrado de Gestão de Atividades Acadêmicas – SIGAA, algumas terminologias e estruturas de organização e apresentação do currículo, há tempos consolidadas, sofreram alterações, cabendo assim adaptações em função da nova realidade, conforme recomendado ao longo deste Relatório. Respeitada a autonomia da Unidade Acadêmica, e atendendo a eventual conveniência da proposta pedagógica, é possível o emprego de algumas terminologias e arranjos antigos no novo PPC (como em anotações não constante em fluxo no SIGAA, mas eventualmente necessárias para controle no âmbito do Curso ou comunicação junto à comunidade acadêmica), contanto que os elementos dependentes de implementação no Sistema estejam compatíveis com as terminologias e estruturas nele empregadas.</w:t>
      </w:r>
    </w:p>
    <w:p w:rsidR="00000000" w:rsidDel="00000000" w:rsidP="00000000" w:rsidRDefault="00000000" w:rsidRPr="00000000" w14:paraId="00000019">
      <w:pPr>
        <w:spacing w:after="200" w:before="240" w:lineRule="auto"/>
        <w:ind w:left="1440" w:firstLine="0"/>
        <w:jc w:val="both"/>
        <w:rPr/>
      </w:pPr>
      <w:r w:rsidDel="00000000" w:rsidR="00000000" w:rsidRPr="00000000">
        <w:rPr>
          <w:rtl w:val="0"/>
        </w:rPr>
        <w:t xml:space="preserve">Uma particularidade dessa transição diz respeito aos componentes com a indicação “a criar” no PPC. Sobre isso, cabe considerar que, ao devolver o PPC (para ser direcionado à CEG), já deverá ter sido</w:t>
      </w:r>
      <w:ins w:author="Coordenação de Projetos Pedagógicos de Cursos (CPPC)" w:id="0" w:date="2022-05-26T14:18:49Z">
        <w:r w:rsidDel="00000000" w:rsidR="00000000" w:rsidRPr="00000000">
          <w:rPr>
            <w:rtl w:val="0"/>
          </w:rPr>
          <w:t xml:space="preserve"> efetuado</w:t>
        </w:r>
      </w:ins>
      <w:r w:rsidDel="00000000" w:rsidR="00000000" w:rsidRPr="00000000">
        <w:rPr>
          <w:rtl w:val="0"/>
        </w:rPr>
        <w:t xml:space="preserve"> </w:t>
      </w:r>
      <w:del w:author="Coordenação de Projetos Pedagógicos de Cursos (CPPC)" w:id="1" w:date="2022-05-26T14:18:37Z">
        <w:r w:rsidDel="00000000" w:rsidR="00000000" w:rsidRPr="00000000">
          <w:rPr>
            <w:rtl w:val="0"/>
          </w:rPr>
          <w:delText xml:space="preserve">efetiva</w:delText>
        </w:r>
      </w:del>
      <w:del w:author="Coordenação de Projetos Pedagógicos de Cursos (CPPC)" w:id="2" w:date="2022-05-26T14:02:19Z">
        <w:r w:rsidDel="00000000" w:rsidR="00000000" w:rsidRPr="00000000">
          <w:rPr>
            <w:rtl w:val="0"/>
          </w:rPr>
          <w:delText xml:space="preserve">da </w:delText>
        </w:r>
      </w:del>
      <w:del w:author="Coordenação de Projetos Pedagógicos de Cursos (CPPC)" w:id="3" w:date="2022-05-26T14:02:23Z"/>
      <w:ins w:author="Coordenação de Projetos Pedagógicos de Cursos (CPPC)" w:id="4" w:date="2022-05-26T14:03:40Z">
        <w:del w:author="Coordenação de Projetos Pedagógicos de Cursos (CPPC)" w:id="3" w:date="2022-05-26T14:02:23Z">
          <w:r w:rsidDel="00000000" w:rsidR="00000000" w:rsidRPr="00000000">
            <w:fldChar w:fldCharType="begin"/>
          </w:r>
          <w:r w:rsidDel="00000000" w:rsidR="00000000" w:rsidRPr="00000000">
            <w:delInstrText xml:space="preserve">HYPERLINK "https://www.deg.unb.br/images/Diretorias/DTG/caeg/arquivos_gerais/sigaa_criacao_componente_curricular_completo.pdf"</w:delInstrText>
          </w:r>
          <w:r w:rsidDel="00000000" w:rsidR="00000000" w:rsidRPr="00000000">
            <w:fldChar w:fldCharType="separate"/>
          </w:r>
          <w:r w:rsidDel="00000000" w:rsidR="00000000" w:rsidRPr="00000000">
            <w:rPr>
              <w:color w:val="1155cc"/>
              <w:u w:val="single"/>
              <w:rtl w:val="0"/>
            </w:rPr>
            <w:delText xml:space="preserve">a criação </w:delText>
          </w:r>
          <w:r w:rsidDel="00000000" w:rsidR="00000000" w:rsidRPr="00000000">
            <w:fldChar w:fldCharType="end"/>
          </w:r>
        </w:del>
      </w:ins>
      <w:del w:author="Coordenação de Projetos Pedagógicos de Cursos (CPPC)" w:id="3" w:date="2022-05-26T14:02:23Z"/>
      <w:ins w:author="Coordenação de Projetos Pedagógicos de Cursos (CPPC)" w:id="3" w:date="2022-05-26T14:02:23Z"/>
      <w:ins w:author="Coordenação de Projetos Pedagógicos de Cursos (CPPC)" w:id="4" w:date="2022-05-26T14:03:40Z">
        <w:r w:rsidDel="00000000" w:rsidR="00000000" w:rsidRPr="00000000">
          <w:fldChar w:fldCharType="begin"/>
        </w:r>
        <w:r w:rsidDel="00000000" w:rsidR="00000000" w:rsidRPr="00000000">
          <w:instrText xml:space="preserve">HYPERLINK "https://www.deg.unb.br/images/Diretorias/DTG/caeg/arquivos_gerais/sigaa_criacao_componente_curricular_completo.pdf"</w:instrText>
        </w:r>
        <w:r w:rsidDel="00000000" w:rsidR="00000000" w:rsidRPr="00000000">
          <w:fldChar w:fldCharType="separate"/>
        </w:r>
        <w:r w:rsidDel="00000000" w:rsidR="00000000" w:rsidRPr="00000000">
          <w:rPr>
            <w:color w:val="1155cc"/>
            <w:u w:val="single"/>
            <w:rtl w:val="0"/>
          </w:rPr>
          <w:t xml:space="preserve">o registro </w:t>
        </w:r>
        <w:r w:rsidDel="00000000" w:rsidR="00000000" w:rsidRPr="00000000">
          <w:fldChar w:fldCharType="end"/>
        </w:r>
      </w:ins>
      <w:ins w:author="Coordenação de Projetos Pedagógicos de Cursos (CPPC)" w:id="3" w:date="2022-05-26T14:02:23Z"/>
      <w:ins w:author="Coordenação de Projetos Pedagógicos de Cursos (CPPC)" w:id="4" w:date="2022-05-26T14:03:40Z">
        <w:r w:rsidDel="00000000" w:rsidR="00000000" w:rsidRPr="00000000">
          <w:fldChar w:fldCharType="begin"/>
        </w:r>
        <w:r w:rsidDel="00000000" w:rsidR="00000000" w:rsidRPr="00000000">
          <w:instrText xml:space="preserve">HYPERLINK "https://www.deg.unb.br/images/Diretorias/DTG/caeg/arquivos_gerais/sigaa_criacao_componente_curricular_completo.pdf"</w:instrText>
        </w:r>
        <w:r w:rsidDel="00000000" w:rsidR="00000000" w:rsidRPr="00000000">
          <w:fldChar w:fldCharType="separate"/>
        </w:r>
        <w:r w:rsidDel="00000000" w:rsidR="00000000" w:rsidRPr="00000000">
          <w:rPr>
            <w:color w:val="1155cc"/>
            <w:u w:val="single"/>
            <w:rtl w:val="0"/>
          </w:rPr>
          <w:t xml:space="preserve">desses componentes no SIGAA</w:t>
        </w:r>
        <w:r w:rsidDel="00000000" w:rsidR="00000000" w:rsidRPr="00000000">
          <w:fldChar w:fldCharType="end"/>
        </w:r>
      </w:ins>
      <w:r w:rsidDel="00000000" w:rsidR="00000000" w:rsidRPr="00000000">
        <w:rPr>
          <w:rtl w:val="0"/>
        </w:rPr>
        <w:t xml:space="preserve">, com a especificação do código correspondente onde for pertinente no Projeto — com vistas a facilitar as análises subsequentes, convém que os novos componentes curriculares sejam sinalizados com a indicação “Novo” (ou correlato), distinguindo-os dos componentes já existentes anteriormente ao processo de reformulação.</w:t>
      </w:r>
    </w:p>
    <w:p w:rsidR="00000000" w:rsidDel="00000000" w:rsidP="00000000" w:rsidRDefault="00000000" w:rsidRPr="00000000" w14:paraId="0000001A">
      <w:pPr>
        <w:numPr>
          <w:ilvl w:val="0"/>
          <w:numId w:val="3"/>
        </w:numPr>
        <w:spacing w:after="200" w:before="240" w:lineRule="auto"/>
        <w:ind w:left="1440" w:hanging="360"/>
        <w:jc w:val="both"/>
      </w:pPr>
      <w:r w:rsidDel="00000000" w:rsidR="00000000" w:rsidRPr="00000000">
        <w:rPr>
          <w:rtl w:val="0"/>
        </w:rPr>
        <w:t xml:space="preserve">A estrutura empregada nos quadros de síntese da análise deste Relatório segue a ordem e organização sugeridas em lista de verificação de itens estruturais de PPC padrão (por convenção, denominada de </w:t>
      </w:r>
      <w:hyperlink r:id="rId12">
        <w:r w:rsidDel="00000000" w:rsidR="00000000" w:rsidRPr="00000000">
          <w:rPr>
            <w:i w:val="1"/>
            <w:color w:val="1155cc"/>
            <w:u w:val="single"/>
            <w:rtl w:val="0"/>
          </w:rPr>
          <w:t xml:space="preserve">Checklist</w:t>
        </w:r>
      </w:hyperlink>
      <w:hyperlink r:id="rId13">
        <w:r w:rsidDel="00000000" w:rsidR="00000000" w:rsidRPr="00000000">
          <w:rPr>
            <w:color w:val="1155cc"/>
            <w:u w:val="single"/>
            <w:rtl w:val="0"/>
          </w:rPr>
          <w:t xml:space="preserve"> (itens do PPC</w:t>
        </w:r>
      </w:hyperlink>
      <w:r w:rsidDel="00000000" w:rsidR="00000000" w:rsidRPr="00000000">
        <w:rPr>
          <w:rtl w:val="0"/>
        </w:rPr>
        <w:t xml:space="preserve">), disponível na página da CAEG, que contempla a globalidade dos itens </w:t>
      </w:r>
      <w:r w:rsidDel="00000000" w:rsidR="00000000" w:rsidRPr="00000000">
        <w:rPr>
          <w:b w:val="1"/>
          <w:rtl w:val="0"/>
        </w:rPr>
        <w:t xml:space="preserve">recomendáveis</w:t>
      </w:r>
      <w:r w:rsidDel="00000000" w:rsidR="00000000" w:rsidRPr="00000000">
        <w:rPr>
          <w:rtl w:val="0"/>
        </w:rPr>
        <w:t xml:space="preserve"> e/ou </w:t>
      </w:r>
      <w:r w:rsidDel="00000000" w:rsidR="00000000" w:rsidRPr="00000000">
        <w:rPr>
          <w:b w:val="1"/>
          <w:rtl w:val="0"/>
        </w:rPr>
        <w:t xml:space="preserve">exigidos</w:t>
      </w:r>
      <w:r w:rsidDel="00000000" w:rsidR="00000000" w:rsidRPr="00000000">
        <w:rPr>
          <w:rtl w:val="0"/>
        </w:rPr>
        <w:t xml:space="preserve"> na composição dos Projetos, com adaptações segundo especificidades da proposta pedagógica em análise.</w:t>
      </w:r>
    </w:p>
    <w:p w:rsidR="00000000" w:rsidDel="00000000" w:rsidP="00000000" w:rsidRDefault="00000000" w:rsidRPr="00000000" w14:paraId="0000001B">
      <w:pPr>
        <w:numPr>
          <w:ilvl w:val="0"/>
          <w:numId w:val="3"/>
        </w:numPr>
        <w:spacing w:after="200" w:before="240" w:lineRule="auto"/>
        <w:ind w:left="1440" w:hanging="360"/>
        <w:jc w:val="both"/>
      </w:pPr>
      <w:r w:rsidDel="00000000" w:rsidR="00000000" w:rsidRPr="00000000">
        <w:rPr>
          <w:rtl w:val="0"/>
        </w:rPr>
        <w:t xml:space="preserve">A análise técnica específica referente à possibilidade de integralização do Curso, observadas especificidades de cunho técnico na implementação da proposta no SIGAA, caberá à </w:t>
      </w:r>
      <w:hyperlink r:id="rId14">
        <w:r w:rsidDel="00000000" w:rsidR="00000000" w:rsidRPr="00000000">
          <w:rPr>
            <w:color w:val="1155cc"/>
            <w:u w:val="single"/>
            <w:rtl w:val="0"/>
          </w:rPr>
          <w:t xml:space="preserve">Secretaria de Administração Acadêmica </w:t>
        </w:r>
      </w:hyperlink>
      <w:hyperlink r:id="rId15">
        <w:r w:rsidDel="00000000" w:rsidR="00000000" w:rsidRPr="00000000">
          <w:rPr>
            <w:b w:val="1"/>
            <w:color w:val="1155cc"/>
            <w:u w:val="single"/>
            <w:rtl w:val="0"/>
          </w:rPr>
          <w:t xml:space="preserve">–</w:t>
        </w:r>
      </w:hyperlink>
      <w:hyperlink r:id="rId16">
        <w:r w:rsidDel="00000000" w:rsidR="00000000" w:rsidRPr="00000000">
          <w:rPr>
            <w:color w:val="1155cc"/>
            <w:u w:val="single"/>
            <w:rtl w:val="0"/>
          </w:rPr>
          <w:t xml:space="preserve"> SAA</w:t>
        </w:r>
      </w:hyperlink>
      <w:r w:rsidDel="00000000" w:rsidR="00000000" w:rsidRPr="00000000">
        <w:rPr>
          <w:rtl w:val="0"/>
        </w:rPr>
        <w:t xml:space="preserve">, em momento oportuno.</w:t>
      </w:r>
    </w:p>
    <w:p w:rsidR="00000000" w:rsidDel="00000000" w:rsidP="00000000" w:rsidRDefault="00000000" w:rsidRPr="00000000" w14:paraId="0000001C">
      <w:pPr>
        <w:numPr>
          <w:ilvl w:val="0"/>
          <w:numId w:val="3"/>
        </w:numPr>
        <w:spacing w:after="200" w:before="240" w:lineRule="auto"/>
        <w:ind w:left="1440" w:hanging="360"/>
        <w:jc w:val="both"/>
      </w:pPr>
      <w:r w:rsidDel="00000000" w:rsidR="00000000" w:rsidRPr="00000000">
        <w:rPr>
          <w:rtl w:val="0"/>
        </w:rPr>
        <w:t xml:space="preserve">Este Relatório organiza-se de acordo com a seguinte estrutura:</w:t>
      </w:r>
    </w:p>
    <w:p w:rsidR="00000000" w:rsidDel="00000000" w:rsidP="00000000" w:rsidRDefault="00000000" w:rsidRPr="00000000" w14:paraId="0000001D">
      <w:pPr>
        <w:widowControl w:val="0"/>
        <w:numPr>
          <w:ilvl w:val="0"/>
          <w:numId w:val="7"/>
        </w:numPr>
        <w:spacing w:after="200" w:before="240" w:lineRule="auto"/>
        <w:ind w:left="1570.3937007874015" w:right="7.204724409448886" w:hanging="360"/>
        <w:jc w:val="both"/>
      </w:pPr>
      <w:r w:rsidDel="00000000" w:rsidR="00000000" w:rsidRPr="00000000">
        <w:rPr>
          <w:rtl w:val="0"/>
        </w:rPr>
        <w:t xml:space="preserve">APRESENTAÇÃO (</w:t>
      </w:r>
      <w:r w:rsidDel="00000000" w:rsidR="00000000" w:rsidRPr="00000000">
        <w:rPr>
          <w:i w:val="1"/>
          <w:rtl w:val="0"/>
        </w:rPr>
        <w:t xml:space="preserve">tópico 1</w:t>
      </w:r>
      <w:r w:rsidDel="00000000" w:rsidR="00000000" w:rsidRPr="00000000">
        <w:rPr>
          <w:rtl w:val="0"/>
        </w:rPr>
        <w:t xml:space="preserve">): considerações preliminares sobre a análise e contextualização do processo;</w:t>
      </w:r>
    </w:p>
    <w:p w:rsidR="00000000" w:rsidDel="00000000" w:rsidP="00000000" w:rsidRDefault="00000000" w:rsidRPr="00000000" w14:paraId="0000001E">
      <w:pPr>
        <w:widowControl w:val="0"/>
        <w:numPr>
          <w:ilvl w:val="0"/>
          <w:numId w:val="7"/>
        </w:numPr>
        <w:spacing w:after="200" w:lineRule="auto"/>
        <w:ind w:left="1570.3937007874015" w:right="7.204724409448886" w:hanging="360"/>
        <w:jc w:val="both"/>
      </w:pPr>
      <w:r w:rsidDel="00000000" w:rsidR="00000000" w:rsidRPr="00000000">
        <w:rPr>
          <w:rtl w:val="0"/>
        </w:rPr>
        <w:t xml:space="preserve">IDENTIFICAÇÃO DA PROPOSTA DE PPC (</w:t>
      </w:r>
      <w:r w:rsidDel="00000000" w:rsidR="00000000" w:rsidRPr="00000000">
        <w:rPr>
          <w:i w:val="1"/>
          <w:rtl w:val="0"/>
        </w:rPr>
        <w:t xml:space="preserve">tópico 2</w:t>
      </w:r>
      <w:r w:rsidDel="00000000" w:rsidR="00000000" w:rsidRPr="00000000">
        <w:rPr>
          <w:rtl w:val="0"/>
        </w:rPr>
        <w:t xml:space="preserve">): reprodução de quadros-resumo com especificidades do Curso e da organização curricular;</w:t>
      </w:r>
    </w:p>
    <w:p w:rsidR="00000000" w:rsidDel="00000000" w:rsidP="00000000" w:rsidRDefault="00000000" w:rsidRPr="00000000" w14:paraId="0000001F">
      <w:pPr>
        <w:widowControl w:val="0"/>
        <w:numPr>
          <w:ilvl w:val="0"/>
          <w:numId w:val="7"/>
        </w:numPr>
        <w:spacing w:after="200" w:afterAutospacing="0" w:lineRule="auto"/>
        <w:ind w:left="1570.3937007874015" w:right="7.204724409448886" w:hanging="360"/>
        <w:jc w:val="both"/>
      </w:pPr>
      <w:r w:rsidDel="00000000" w:rsidR="00000000" w:rsidRPr="00000000">
        <w:rPr>
          <w:rtl w:val="0"/>
        </w:rPr>
        <w:t xml:space="preserve">ANÁLISE E CONSIDERAÇÕES DA CAEG (</w:t>
      </w:r>
      <w:r w:rsidDel="00000000" w:rsidR="00000000" w:rsidRPr="00000000">
        <w:rPr>
          <w:i w:val="1"/>
          <w:rtl w:val="0"/>
        </w:rPr>
        <w:t xml:space="preserve">tópico 3</w:t>
      </w:r>
      <w:r w:rsidDel="00000000" w:rsidR="00000000" w:rsidRPr="00000000">
        <w:rPr>
          <w:rtl w:val="0"/>
        </w:rPr>
        <w:t xml:space="preserve">), assim estruturada: </w:t>
      </w:r>
    </w:p>
    <w:p w:rsidR="00000000" w:rsidDel="00000000" w:rsidP="00000000" w:rsidRDefault="00000000" w:rsidRPr="00000000" w14:paraId="00000020">
      <w:pPr>
        <w:widowControl w:val="0"/>
        <w:numPr>
          <w:ilvl w:val="0"/>
          <w:numId w:val="1"/>
        </w:numPr>
        <w:spacing w:after="0" w:afterAutospacing="0" w:before="200" w:beforeAutospacing="0" w:lineRule="auto"/>
        <w:ind w:left="2137.3228346456694" w:right="7.204724409448886" w:hanging="360"/>
        <w:jc w:val="both"/>
        <w:rPr>
          <w:u w:val="none"/>
        </w:rPr>
      </w:pPr>
      <w:r w:rsidDel="00000000" w:rsidR="00000000" w:rsidRPr="00000000">
        <w:rPr>
          <w:i w:val="1"/>
          <w:rtl w:val="0"/>
        </w:rPr>
        <w:t xml:space="preserve">Quadro 3</w:t>
      </w:r>
      <w:r w:rsidDel="00000000" w:rsidR="00000000" w:rsidRPr="00000000">
        <w:rPr>
          <w:rtl w:val="0"/>
        </w:rPr>
        <w:t xml:space="preserve">: análise dos itens </w:t>
      </w:r>
      <w:r w:rsidDel="00000000" w:rsidR="00000000" w:rsidRPr="00000000">
        <w:rPr>
          <w:b w:val="1"/>
          <w:rtl w:val="0"/>
        </w:rPr>
        <w:t xml:space="preserve">imprescindíveis </w:t>
      </w:r>
      <w:r w:rsidDel="00000000" w:rsidR="00000000" w:rsidRPr="00000000">
        <w:rPr>
          <w:rtl w:val="0"/>
        </w:rPr>
        <w:t xml:space="preserve">/</w:t>
      </w:r>
      <w:r w:rsidDel="00000000" w:rsidR="00000000" w:rsidRPr="00000000">
        <w:rPr>
          <w:b w:val="1"/>
          <w:rtl w:val="0"/>
        </w:rPr>
        <w:t xml:space="preserve"> obrigatórios </w:t>
      </w:r>
      <w:r w:rsidDel="00000000" w:rsidR="00000000" w:rsidRPr="00000000">
        <w:rPr>
          <w:rtl w:val="0"/>
        </w:rPr>
        <w:t xml:space="preserve">constituintes do PPC analisado, cuja não observância pode implicar não aprovação da proposta pelas instâncias superiores da UnB;</w:t>
      </w:r>
    </w:p>
    <w:p w:rsidR="00000000" w:rsidDel="00000000" w:rsidP="00000000" w:rsidRDefault="00000000" w:rsidRPr="00000000" w14:paraId="00000021">
      <w:pPr>
        <w:widowControl w:val="0"/>
        <w:numPr>
          <w:ilvl w:val="0"/>
          <w:numId w:val="1"/>
        </w:numPr>
        <w:spacing w:after="0" w:afterAutospacing="0" w:before="0" w:beforeAutospacing="0" w:lineRule="auto"/>
        <w:ind w:left="2137.3228346456694" w:right="7.204724409448886" w:hanging="360"/>
        <w:jc w:val="both"/>
        <w:rPr>
          <w:u w:val="none"/>
        </w:rPr>
      </w:pPr>
      <w:r w:rsidDel="00000000" w:rsidR="00000000" w:rsidRPr="00000000">
        <w:rPr>
          <w:i w:val="1"/>
          <w:rtl w:val="0"/>
        </w:rPr>
        <w:t xml:space="preserve">Quadro 4</w:t>
      </w:r>
      <w:r w:rsidDel="00000000" w:rsidR="00000000" w:rsidRPr="00000000">
        <w:rPr>
          <w:rtl w:val="0"/>
        </w:rPr>
        <w:t xml:space="preserve">: análise dos itens </w:t>
      </w:r>
      <w:r w:rsidDel="00000000" w:rsidR="00000000" w:rsidRPr="00000000">
        <w:rPr>
          <w:b w:val="1"/>
          <w:rtl w:val="0"/>
        </w:rPr>
        <w:t xml:space="preserve">recomendáveis </w:t>
      </w:r>
      <w:r w:rsidDel="00000000" w:rsidR="00000000" w:rsidRPr="00000000">
        <w:rPr>
          <w:rtl w:val="0"/>
        </w:rPr>
        <w:t xml:space="preserve">constituintes do mesmo PPC, pensados para uma melhor consolidação, apresentação e compreensão da proposta pedagógica — na perspectiva de pleno atingimento dos objetivos da formação, otimização da análise pelas diversas instâncias da UnB e pelo MEC (neste caso, na eventualidade de avaliação pelo Inep), dentre outros fatores;</w:t>
      </w:r>
    </w:p>
    <w:p w:rsidR="00000000" w:rsidDel="00000000" w:rsidP="00000000" w:rsidRDefault="00000000" w:rsidRPr="00000000" w14:paraId="00000022">
      <w:pPr>
        <w:widowControl w:val="0"/>
        <w:numPr>
          <w:ilvl w:val="0"/>
          <w:numId w:val="1"/>
        </w:numPr>
        <w:spacing w:after="0" w:afterAutospacing="0" w:before="0" w:beforeAutospacing="0" w:lineRule="auto"/>
        <w:ind w:left="2137.3228346456694" w:right="7.204724409448886" w:hanging="360"/>
        <w:jc w:val="both"/>
        <w:rPr>
          <w:u w:val="none"/>
        </w:rPr>
      </w:pPr>
      <w:r w:rsidDel="00000000" w:rsidR="00000000" w:rsidRPr="00000000">
        <w:rPr>
          <w:i w:val="1"/>
          <w:rtl w:val="0"/>
        </w:rPr>
        <w:t xml:space="preserve">Quadro 5</w:t>
      </w:r>
      <w:r w:rsidDel="00000000" w:rsidR="00000000" w:rsidRPr="00000000">
        <w:rPr>
          <w:rtl w:val="0"/>
        </w:rPr>
        <w:t xml:space="preserve">: análise dos apêndices obrigatórios.</w:t>
      </w:r>
    </w:p>
    <w:p w:rsidR="00000000" w:rsidDel="00000000" w:rsidP="00000000" w:rsidRDefault="00000000" w:rsidRPr="00000000" w14:paraId="00000023">
      <w:pPr>
        <w:widowControl w:val="0"/>
        <w:numPr>
          <w:ilvl w:val="0"/>
          <w:numId w:val="1"/>
        </w:numPr>
        <w:spacing w:before="0" w:beforeAutospacing="0" w:lineRule="auto"/>
        <w:ind w:left="2137.3228346456694" w:right="7.204724409448886" w:hanging="360"/>
        <w:jc w:val="both"/>
        <w:rPr>
          <w:u w:val="none"/>
        </w:rPr>
      </w:pPr>
      <w:r w:rsidDel="00000000" w:rsidR="00000000" w:rsidRPr="00000000">
        <w:rPr>
          <w:rtl w:val="0"/>
        </w:rPr>
        <w:t xml:space="preserve">Resumo da análise (conclusão).</w:t>
      </w:r>
      <w:r w:rsidDel="00000000" w:rsidR="00000000" w:rsidRPr="00000000">
        <w:rPr>
          <w:rtl w:val="0"/>
        </w:rPr>
      </w:r>
    </w:p>
    <w:p w:rsidR="00000000" w:rsidDel="00000000" w:rsidP="00000000" w:rsidRDefault="00000000" w:rsidRPr="00000000" w14:paraId="00000024">
      <w:pPr>
        <w:spacing w:after="200" w:lineRule="auto"/>
        <w:ind w:left="0" w:right="7.204724409448886" w:firstLine="0"/>
        <w:jc w:val="both"/>
        <w:rPr/>
      </w:pPr>
      <w:r w:rsidDel="00000000" w:rsidR="00000000" w:rsidRPr="00000000">
        <w:rPr>
          <w:rtl w:val="0"/>
        </w:rPr>
      </w:r>
    </w:p>
    <w:p w:rsidR="00000000" w:rsidDel="00000000" w:rsidP="00000000" w:rsidRDefault="00000000" w:rsidRPr="00000000" w14:paraId="00000025">
      <w:pPr>
        <w:spacing w:after="200" w:lineRule="auto"/>
        <w:ind w:left="720" w:right="7.204724409448886" w:firstLine="0"/>
        <w:jc w:val="both"/>
        <w:rPr>
          <w:b w:val="1"/>
          <w:sz w:val="24"/>
          <w:szCs w:val="24"/>
        </w:rPr>
      </w:pPr>
      <w:r w:rsidDel="00000000" w:rsidR="00000000" w:rsidRPr="00000000">
        <w:rPr>
          <w:rtl w:val="0"/>
        </w:rPr>
        <w:t xml:space="preserve">6) Resguardado o apoio institucional pontual da CAEG frente a manifesta necessidade de orientação das Unidades Acadêmicas — via SEI, via </w:t>
      </w:r>
      <w:r w:rsidDel="00000000" w:rsidR="00000000" w:rsidRPr="00000000">
        <w:rPr>
          <w:i w:val="1"/>
          <w:rtl w:val="0"/>
        </w:rPr>
        <w:t xml:space="preserve">e-mail</w:t>
      </w:r>
      <w:r w:rsidDel="00000000" w:rsidR="00000000" w:rsidRPr="00000000">
        <w:rPr>
          <w:rtl w:val="0"/>
        </w:rPr>
        <w:t xml:space="preserve"> (caeg.dtg@unb.br) e via </w:t>
      </w:r>
      <w:r w:rsidDel="00000000" w:rsidR="00000000" w:rsidRPr="00000000">
        <w:rPr>
          <w:i w:val="1"/>
          <w:rtl w:val="0"/>
        </w:rPr>
        <w:t xml:space="preserve">Teams </w:t>
      </w:r>
      <w:r w:rsidDel="00000000" w:rsidR="00000000" w:rsidRPr="00000000">
        <w:rPr>
          <w:rtl w:val="0"/>
        </w:rPr>
        <w:t xml:space="preserve">(atendimentos síncronos agendados, por curso ou grupo de cursos) —,  a análise regular da Coordenação sobre a globalidade da proposta pedagógica em apreço (preparatória para submissão do PPC à consideração da CEG), sintetizada no presente Relatório, dar-se-á em uma única oportunidade.</w:t>
      </w:r>
      <w:r w:rsidDel="00000000" w:rsidR="00000000" w:rsidRPr="00000000">
        <w:rPr>
          <w:rtl w:val="0"/>
        </w:rPr>
      </w:r>
    </w:p>
    <w:p w:rsidR="00000000" w:rsidDel="00000000" w:rsidP="00000000" w:rsidRDefault="00000000" w:rsidRPr="00000000" w14:paraId="00000026">
      <w:pPr>
        <w:spacing w:after="200" w:lineRule="auto"/>
        <w:ind w:left="0" w:right="7.204724409448886" w:firstLine="0"/>
        <w:jc w:val="both"/>
        <w:rPr>
          <w:b w:val="1"/>
          <w:sz w:val="24"/>
          <w:szCs w:val="24"/>
        </w:rPr>
      </w:pPr>
      <w:r w:rsidDel="00000000" w:rsidR="00000000" w:rsidRPr="00000000">
        <w:rPr>
          <w:rtl w:val="0"/>
        </w:rPr>
      </w:r>
    </w:p>
    <w:p w:rsidR="00000000" w:rsidDel="00000000" w:rsidP="00000000" w:rsidRDefault="00000000" w:rsidRPr="00000000" w14:paraId="00000027">
      <w:pPr>
        <w:spacing w:after="240" w:before="240" w:lineRule="auto"/>
        <w:ind w:firstLine="720"/>
        <w:rPr>
          <w:b w:val="1"/>
        </w:rPr>
      </w:pPr>
      <w:r w:rsidDel="00000000" w:rsidR="00000000" w:rsidRPr="00000000">
        <w:rPr>
          <w:b w:val="1"/>
          <w:sz w:val="24"/>
          <w:szCs w:val="24"/>
          <w:rtl w:val="0"/>
        </w:rPr>
        <w:t xml:space="preserve">1.2 Apresentação da proposta (</w:t>
      </w:r>
      <w:r w:rsidDel="00000000" w:rsidR="00000000" w:rsidRPr="00000000">
        <w:rPr>
          <w:b w:val="1"/>
          <w:rtl w:val="0"/>
        </w:rPr>
        <w:t xml:space="preserve">instrução do processo)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4.133858267717301" w:firstLine="720"/>
        <w:jc w:val="both"/>
        <w:rPr>
          <w:color w:val="000001"/>
        </w:rPr>
      </w:pPr>
      <w:r w:rsidDel="00000000" w:rsidR="00000000" w:rsidRPr="00000000">
        <w:rPr>
          <w:rtl w:val="0"/>
        </w:rPr>
        <w:t xml:space="preserve">De acordo com o PPC analisado (Documento SEI 8022365), a reformulação empreendida pelo ICS / ELA objetiva </w:t>
      </w:r>
      <w:r w:rsidDel="00000000" w:rsidR="00000000" w:rsidRPr="00000000">
        <w:rPr>
          <w:color w:val="000001"/>
          <w:rtl w:val="0"/>
        </w:rPr>
        <w:t xml:space="preserve">direcionar a proposta pedagógica para a formação de cientistas sociais com foco nos processos e problemas pertinentes às sociedades latino-americanas, tendo por base o referencial teórico e metodológico das ciências sociais latino-americanas, para dar sua contribuição especializada ao campo das Ciências Sociais da UnB, consolidando uma agenda de estudos e pesquisas sobre a América Latina no Brasil, observadas as DCNs do Curso em tela</w:t>
      </w:r>
      <w:r w:rsidDel="00000000" w:rsidR="00000000" w:rsidRPr="00000000">
        <w:rPr>
          <w:color w:val="000001"/>
          <w:highlight w:val="yellow"/>
          <w:vertAlign w:val="superscript"/>
        </w:rPr>
        <w:footnoteReference w:customMarkFollows="0" w:id="2"/>
      </w:r>
      <w:r w:rsidDel="00000000" w:rsidR="00000000" w:rsidRPr="00000000">
        <w:rPr>
          <w:color w:val="000001"/>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4.133858267717301" w:firstLine="720"/>
        <w:jc w:val="both"/>
        <w:rPr/>
      </w:pPr>
      <w:r w:rsidDel="00000000" w:rsidR="00000000" w:rsidRPr="00000000">
        <w:rPr>
          <w:color w:val="000001"/>
          <w:rtl w:val="0"/>
        </w:rPr>
        <w:t xml:space="preserve">No âmbito do ICS, coexistem, além do Curso em epígrafe, o </w:t>
      </w:r>
      <w:r w:rsidDel="00000000" w:rsidR="00000000" w:rsidRPr="00000000">
        <w:rPr>
          <w:i w:val="1"/>
          <w:color w:val="000001"/>
          <w:rtl w:val="0"/>
        </w:rPr>
        <w:t xml:space="preserve">Curso de </w:t>
      </w:r>
      <w:r w:rsidDel="00000000" w:rsidR="00000000" w:rsidRPr="00000000">
        <w:rPr>
          <w:i w:val="1"/>
          <w:color w:val="000001"/>
          <w:highlight w:val="yellow"/>
          <w:rtl w:val="0"/>
        </w:rPr>
        <w:t xml:space="preserve">Ciências Sociais</w:t>
      </w:r>
      <w:r w:rsidDel="00000000" w:rsidR="00000000" w:rsidRPr="00000000">
        <w:rPr>
          <w:color w:val="000001"/>
          <w:highlight w:val="yellow"/>
          <w:rtl w:val="0"/>
        </w:rPr>
        <w:t xml:space="preserve">, </w:t>
      </w:r>
      <w:r w:rsidDel="00000000" w:rsidR="00000000" w:rsidRPr="00000000">
        <w:rPr>
          <w:i w:val="1"/>
          <w:color w:val="000001"/>
          <w:highlight w:val="yellow"/>
          <w:rtl w:val="0"/>
        </w:rPr>
        <w:t xml:space="preserve">Licenciatur</w:t>
      </w:r>
      <w:r w:rsidDel="00000000" w:rsidR="00000000" w:rsidRPr="00000000">
        <w:rPr>
          <w:i w:val="1"/>
          <w:color w:val="000001"/>
          <w:rtl w:val="0"/>
        </w:rPr>
        <w:t xml:space="preserve">a</w:t>
      </w:r>
      <w:r w:rsidDel="00000000" w:rsidR="00000000" w:rsidRPr="00000000">
        <w:rPr>
          <w:color w:val="000001"/>
          <w:rtl w:val="0"/>
        </w:rPr>
        <w:t xml:space="preserve">, e o </w:t>
      </w:r>
      <w:r w:rsidDel="00000000" w:rsidR="00000000" w:rsidRPr="00000000">
        <w:rPr>
          <w:i w:val="1"/>
          <w:color w:val="000001"/>
          <w:rtl w:val="0"/>
        </w:rPr>
        <w:t xml:space="preserve">Curso de </w:t>
      </w:r>
      <w:r w:rsidDel="00000000" w:rsidR="00000000" w:rsidRPr="00000000">
        <w:rPr>
          <w:i w:val="1"/>
          <w:color w:val="000001"/>
          <w:shd w:fill="ff9900" w:val="clear"/>
          <w:rtl w:val="0"/>
        </w:rPr>
        <w:t xml:space="preserve">Ciências Sociais</w:t>
      </w:r>
      <w:r w:rsidDel="00000000" w:rsidR="00000000" w:rsidRPr="00000000">
        <w:rPr>
          <w:color w:val="000001"/>
          <w:shd w:fill="ff9900" w:val="clear"/>
          <w:rtl w:val="0"/>
        </w:rPr>
        <w:t xml:space="preserve"> – </w:t>
      </w:r>
      <w:r w:rsidDel="00000000" w:rsidR="00000000" w:rsidRPr="00000000">
        <w:rPr>
          <w:i w:val="1"/>
          <w:color w:val="000001"/>
          <w:shd w:fill="ff9900" w:val="clear"/>
          <w:rtl w:val="0"/>
        </w:rPr>
        <w:t xml:space="preserve">Sociologia</w:t>
      </w:r>
      <w:r w:rsidDel="00000000" w:rsidR="00000000" w:rsidRPr="00000000">
        <w:rPr>
          <w:color w:val="000001"/>
          <w:rtl w:val="0"/>
        </w:rPr>
        <w:t xml:space="preserve">, </w:t>
      </w:r>
      <w:r w:rsidDel="00000000" w:rsidR="00000000" w:rsidRPr="00000000">
        <w:rPr>
          <w:i w:val="1"/>
          <w:color w:val="000001"/>
          <w:rtl w:val="0"/>
        </w:rPr>
        <w:t xml:space="preserve">Bacharelado</w:t>
      </w:r>
      <w:r w:rsidDel="00000000" w:rsidR="00000000" w:rsidRPr="00000000">
        <w:rPr>
          <w:color w:val="000001"/>
          <w:rtl w:val="0"/>
        </w:rPr>
        <w:t xml:space="preserve"> (Departamento de Sociologia – SOL) e ainda o </w:t>
      </w:r>
      <w:r w:rsidDel="00000000" w:rsidR="00000000" w:rsidRPr="00000000">
        <w:rPr>
          <w:i w:val="1"/>
          <w:color w:val="000001"/>
          <w:rtl w:val="0"/>
        </w:rPr>
        <w:t xml:space="preserve">Curso de </w:t>
      </w:r>
      <w:r w:rsidDel="00000000" w:rsidR="00000000" w:rsidRPr="00000000">
        <w:rPr>
          <w:i w:val="1"/>
          <w:color w:val="000001"/>
          <w:highlight w:val="red"/>
          <w:rtl w:val="0"/>
        </w:rPr>
        <w:t xml:space="preserve">Ciências Sociais</w:t>
      </w:r>
      <w:r w:rsidDel="00000000" w:rsidR="00000000" w:rsidRPr="00000000">
        <w:rPr>
          <w:color w:val="000001"/>
          <w:highlight w:val="red"/>
          <w:rtl w:val="0"/>
        </w:rPr>
        <w:t xml:space="preserve"> – </w:t>
      </w:r>
      <w:r w:rsidDel="00000000" w:rsidR="00000000" w:rsidRPr="00000000">
        <w:rPr>
          <w:i w:val="1"/>
          <w:color w:val="000001"/>
          <w:highlight w:val="red"/>
          <w:rtl w:val="0"/>
        </w:rPr>
        <w:t xml:space="preserve">Antropologia</w:t>
      </w:r>
      <w:r w:rsidDel="00000000" w:rsidR="00000000" w:rsidRPr="00000000">
        <w:rPr>
          <w:color w:val="000001"/>
          <w:rtl w:val="0"/>
        </w:rPr>
        <w:t xml:space="preserve">, </w:t>
      </w:r>
      <w:r w:rsidDel="00000000" w:rsidR="00000000" w:rsidRPr="00000000">
        <w:rPr>
          <w:i w:val="1"/>
          <w:color w:val="000001"/>
          <w:rtl w:val="0"/>
        </w:rPr>
        <w:t xml:space="preserve">Bacharelado</w:t>
      </w:r>
      <w:r w:rsidDel="00000000" w:rsidR="00000000" w:rsidRPr="00000000">
        <w:rPr>
          <w:color w:val="000001"/>
          <w:rtl w:val="0"/>
        </w:rPr>
        <w:t xml:space="preserve"> (Departamento de Antropologia – DAN)</w:t>
      </w:r>
      <w:r w:rsidDel="00000000" w:rsidR="00000000" w:rsidRPr="00000000">
        <w:rPr>
          <w:rtl w:val="0"/>
        </w:rPr>
        <w:t xml:space="preserve"> (p. 9</w:t>
      </w:r>
      <w:r w:rsidDel="00000000" w:rsidR="00000000" w:rsidRPr="00000000">
        <w:rPr>
          <w:highlight w:val="yellow"/>
          <w:vertAlign w:val="superscript"/>
        </w:rPr>
        <w:footnoteReference w:customMarkFollows="0" w:id="3"/>
      </w:r>
      <w:r w:rsidDel="00000000" w:rsidR="00000000" w:rsidRPr="00000000">
        <w:rPr>
          <w:rtl w:val="0"/>
        </w:rPr>
        <w:t xml:space="preserv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720"/>
        <w:jc w:val="both"/>
        <w:rPr/>
      </w:pPr>
      <w:r w:rsidDel="00000000" w:rsidR="00000000" w:rsidRPr="00000000">
        <w:rPr>
          <w:rtl w:val="0"/>
        </w:rPr>
        <w:t xml:space="preserve">Verifica-se que a reformulação foi deliberada a aprovada pelas instâncias colegiadas no âmbito da Unidade — tendo-se, nesse sentido, a Ata da 184ª Reunião do Colegiado do ELA, de 25/03/2022 (Documento 8010744), observada ainda a Ata da 216ª Reunião do Conselho do ICS, de 06/04/2022 (p. 159 do PPC). </w:t>
      </w:r>
    </w:p>
    <w:p w:rsidR="00000000" w:rsidDel="00000000" w:rsidP="00000000" w:rsidRDefault="00000000" w:rsidRPr="00000000" w14:paraId="0000002B">
      <w:pPr>
        <w:spacing w:after="0" w:before="0" w:line="240" w:lineRule="auto"/>
        <w:ind w:left="0" w:firstLine="0"/>
        <w:rPr>
          <w:b w:val="1"/>
          <w:sz w:val="24"/>
          <w:szCs w:val="24"/>
        </w:rPr>
      </w:pPr>
      <w:r w:rsidDel="00000000" w:rsidR="00000000" w:rsidRPr="00000000">
        <w:rPr>
          <w:rtl w:val="0"/>
        </w:rPr>
      </w:r>
    </w:p>
    <w:p w:rsidR="00000000" w:rsidDel="00000000" w:rsidP="00000000" w:rsidRDefault="00000000" w:rsidRPr="00000000" w14:paraId="0000002C">
      <w:pPr>
        <w:numPr>
          <w:ilvl w:val="0"/>
          <w:numId w:val="9"/>
        </w:numPr>
        <w:spacing w:after="240" w:before="0" w:line="240" w:lineRule="auto"/>
        <w:ind w:left="720" w:right="0" w:hanging="360"/>
        <w:rPr>
          <w:b w:val="1"/>
          <w:sz w:val="24"/>
          <w:szCs w:val="24"/>
        </w:rPr>
      </w:pPr>
      <w:r w:rsidDel="00000000" w:rsidR="00000000" w:rsidRPr="00000000">
        <w:rPr>
          <w:b w:val="1"/>
          <w:sz w:val="24"/>
          <w:szCs w:val="24"/>
          <w:rtl w:val="0"/>
        </w:rPr>
        <w:t xml:space="preserve">IDENTIFICAÇÃO DA PROPOSTA DE PPC</w:t>
      </w:r>
      <w:r w:rsidDel="00000000" w:rsidR="00000000" w:rsidRPr="00000000">
        <w:rPr>
          <w:rtl w:val="0"/>
        </w:rPr>
      </w:r>
    </w:p>
    <w:p w:rsidR="00000000" w:rsidDel="00000000" w:rsidP="00000000" w:rsidRDefault="00000000" w:rsidRPr="00000000" w14:paraId="0000002D">
      <w:pPr>
        <w:widowControl w:val="0"/>
        <w:spacing w:after="200" w:line="240" w:lineRule="auto"/>
        <w:rPr>
          <w:strike w:val="1"/>
          <w:sz w:val="20"/>
          <w:szCs w:val="20"/>
        </w:rPr>
      </w:pPr>
      <w:r w:rsidDel="00000000" w:rsidR="00000000" w:rsidRPr="00000000">
        <w:rPr>
          <w:i w:val="1"/>
          <w:rtl w:val="0"/>
        </w:rPr>
        <w:t xml:space="preserve">Quadro 1. Identificação do Curso</w:t>
      </w:r>
      <w:r w:rsidDel="00000000" w:rsidR="00000000" w:rsidRPr="00000000">
        <w:rPr>
          <w:rtl w:val="0"/>
        </w:rPr>
      </w:r>
    </w:p>
    <w:tbl>
      <w:tblPr>
        <w:tblStyle w:val="Table2"/>
        <w:tblW w:w="10350.0" w:type="dxa"/>
        <w:jc w:val="center"/>
        <w:tblLayout w:type="fixed"/>
        <w:tblLook w:val="0400"/>
      </w:tblPr>
      <w:tblGrid>
        <w:gridCol w:w="4260"/>
        <w:gridCol w:w="6090"/>
        <w:tblGridChange w:id="0">
          <w:tblGrid>
            <w:gridCol w:w="4260"/>
            <w:gridCol w:w="6090"/>
          </w:tblGrid>
        </w:tblGridChange>
      </w:tblGrid>
      <w:tr>
        <w:trPr>
          <w:cantSplit w:val="0"/>
          <w:trHeight w:val="480" w:hRule="atLeast"/>
          <w:tblHeader w:val="0"/>
        </w:trPr>
        <w:tc>
          <w:tcPr>
            <w:tcBorders>
              <w:top w:color="000001" w:space="0" w:sz="4" w:val="single"/>
              <w:left w:color="000001" w:space="0" w:sz="4" w:val="single"/>
              <w:bottom w:color="000001"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ind w:left="212.59842519685043" w:right="-258.3070866141725"/>
              <w:jc w:val="center"/>
              <w:rPr>
                <w:b w:val="1"/>
                <w:sz w:val="20"/>
                <w:szCs w:val="20"/>
              </w:rPr>
            </w:pPr>
            <w:r w:rsidDel="00000000" w:rsidR="00000000" w:rsidRPr="00000000">
              <w:rPr>
                <w:b w:val="1"/>
                <w:sz w:val="20"/>
                <w:szCs w:val="20"/>
                <w:rtl w:val="0"/>
              </w:rPr>
              <w:t xml:space="preserve">Elemento</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ind w:right="51.49606299212621"/>
              <w:jc w:val="center"/>
              <w:rPr>
                <w:b w:val="1"/>
                <w:sz w:val="20"/>
                <w:szCs w:val="20"/>
              </w:rPr>
            </w:pPr>
            <w:r w:rsidDel="00000000" w:rsidR="00000000" w:rsidRPr="00000000">
              <w:rPr>
                <w:b w:val="1"/>
                <w:sz w:val="20"/>
                <w:szCs w:val="20"/>
                <w:rtl w:val="0"/>
              </w:rPr>
              <w:t xml:space="preserve">Especificação</w:t>
            </w:r>
          </w:p>
        </w:tc>
      </w:tr>
      <w:tr>
        <w:trPr>
          <w:cantSplit w:val="0"/>
          <w:trHeight w:val="480" w:hRule="atLeast"/>
          <w:tblHeader w:val="0"/>
        </w:trPr>
        <w:tc>
          <w:tcPr>
            <w:tcBorders>
              <w:top w:color="000001" w:space="0" w:sz="4" w:val="single"/>
              <w:left w:color="000001" w:space="0" w:sz="4" w:val="single"/>
              <w:bottom w:color="000001"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ind w:left="212.59842519685043" w:right="-258.3070866141725"/>
              <w:rPr>
                <w:sz w:val="20"/>
                <w:szCs w:val="20"/>
              </w:rPr>
            </w:pPr>
            <w:r w:rsidDel="00000000" w:rsidR="00000000" w:rsidRPr="00000000">
              <w:rPr>
                <w:sz w:val="20"/>
                <w:szCs w:val="20"/>
                <w:rtl w:val="0"/>
              </w:rPr>
              <w:t xml:space="preserve">Denominação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58.3070866141725" w:firstLine="0"/>
              <w:jc w:val="left"/>
              <w:rPr>
                <w:sz w:val="20"/>
                <w:szCs w:val="20"/>
              </w:rPr>
            </w:pPr>
            <w:r w:rsidDel="00000000" w:rsidR="00000000" w:rsidRPr="00000000">
              <w:rPr>
                <w:sz w:val="20"/>
                <w:szCs w:val="20"/>
                <w:rtl w:val="0"/>
              </w:rPr>
              <w:t xml:space="preserve">Ciências Sociais</w:t>
            </w: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ind w:left="212.59842519685043" w:right="-258.3070866141725"/>
              <w:rPr>
                <w:sz w:val="20"/>
                <w:szCs w:val="20"/>
              </w:rPr>
            </w:pPr>
            <w:r w:rsidDel="00000000" w:rsidR="00000000" w:rsidRPr="00000000">
              <w:rPr>
                <w:sz w:val="20"/>
                <w:szCs w:val="20"/>
                <w:rtl w:val="0"/>
              </w:rPr>
              <w:t xml:space="preserve">Grau / Titulação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Bacharelado</w:t>
            </w:r>
            <w:r w:rsidDel="00000000" w:rsidR="00000000" w:rsidRPr="00000000">
              <w:rPr>
                <w:rtl w:val="0"/>
              </w:rPr>
            </w:r>
          </w:p>
        </w:tc>
      </w:tr>
      <w:tr>
        <w:trPr>
          <w:cantSplit w:val="0"/>
          <w:trHeight w:val="620" w:hRule="atLeast"/>
          <w:tblHeader w:val="0"/>
        </w:trPr>
        <w:tc>
          <w:tcPr>
            <w:vMerge w:val="restart"/>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ind w:right="-68.97637795275557"/>
              <w:rPr>
                <w:sz w:val="20"/>
                <w:szCs w:val="20"/>
              </w:rPr>
            </w:pPr>
            <w:r w:rsidDel="00000000" w:rsidR="00000000" w:rsidRPr="00000000">
              <w:rPr>
                <w:sz w:val="20"/>
                <w:szCs w:val="20"/>
                <w:rtl w:val="0"/>
              </w:rPr>
              <w:t xml:space="preserve">Códigos de identificação em sistemas</w:t>
            </w:r>
          </w:p>
        </w:tc>
        <w:tc>
          <w:tcPr>
            <w:tcBorders>
              <w:top w:color="000000"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Curso – Opção Sigra / SIGAA:</w:t>
            </w:r>
            <w:r w:rsidDel="00000000" w:rsidR="00000000" w:rsidRPr="00000000">
              <w:rPr>
                <w:sz w:val="20"/>
                <w:szCs w:val="20"/>
                <w:rtl w:val="0"/>
              </w:rPr>
              <w:t xml:space="preserve"> 213 - 3115</w:t>
            </w:r>
            <w:r w:rsidDel="00000000" w:rsidR="00000000" w:rsidRPr="00000000">
              <w:rPr>
                <w:rtl w:val="0"/>
              </w:rPr>
            </w:r>
          </w:p>
        </w:tc>
      </w:tr>
      <w:tr>
        <w:trPr>
          <w:cantSplit w:val="0"/>
          <w:trHeight w:val="620" w:hRule="atLeast"/>
          <w:tblHeader w:val="0"/>
        </w:trPr>
        <w:tc>
          <w:tcPr>
            <w:vMerge w:val="continue"/>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before="0" w:line="240" w:lineRule="auto"/>
              <w:ind w:left="0" w:right="-68.97637795275557" w:firstLine="0"/>
              <w:rPr>
                <w:sz w:val="18"/>
                <w:szCs w:val="18"/>
              </w:rPr>
            </w:pPr>
            <w:r w:rsidDel="00000000" w:rsidR="00000000" w:rsidRPr="00000000">
              <w:rPr>
                <w:rtl w:val="0"/>
              </w:rPr>
            </w:r>
          </w:p>
        </w:tc>
        <w:tc>
          <w:tcPr>
            <w:tcBorders>
              <w:top w:color="000000"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e-MEC / INEP: 33204</w:t>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ind w:left="212.59842519685043" w:right="-258.3070866141725"/>
              <w:rPr>
                <w:sz w:val="20"/>
                <w:szCs w:val="20"/>
              </w:rPr>
            </w:pPr>
            <w:r w:rsidDel="00000000" w:rsidR="00000000" w:rsidRPr="00000000">
              <w:rPr>
                <w:sz w:val="20"/>
                <w:szCs w:val="20"/>
                <w:rtl w:val="0"/>
              </w:rPr>
              <w:t xml:space="preserve">Modalidade </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Presencial</w:t>
            </w: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ind w:left="212.59842519685043" w:right="-258.3070866141725"/>
              <w:rPr>
                <w:sz w:val="20"/>
                <w:szCs w:val="20"/>
              </w:rPr>
            </w:pPr>
            <w:r w:rsidDel="00000000" w:rsidR="00000000" w:rsidRPr="00000000">
              <w:rPr>
                <w:sz w:val="20"/>
                <w:szCs w:val="20"/>
                <w:rtl w:val="0"/>
              </w:rPr>
              <w:t xml:space="preserve">Turno</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Diurno</w:t>
            </w:r>
          </w:p>
        </w:tc>
      </w:tr>
      <w:tr>
        <w:trPr>
          <w:cantSplit w:val="0"/>
          <w:trHeight w:val="46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ind w:left="212.59842519685043" w:right="-258.3070866141725"/>
              <w:rPr>
                <w:sz w:val="20"/>
                <w:szCs w:val="20"/>
              </w:rPr>
            </w:pPr>
            <w:r w:rsidDel="00000000" w:rsidR="00000000" w:rsidRPr="00000000">
              <w:rPr>
                <w:sz w:val="20"/>
                <w:szCs w:val="20"/>
                <w:rtl w:val="0"/>
              </w:rPr>
              <w:t xml:space="preserve">Unidade Acadêmica </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Departamento de Estudos Latino-Americanos – ELA</w:t>
            </w:r>
          </w:p>
        </w:tc>
      </w:tr>
      <w:tr>
        <w:trPr>
          <w:cantSplit w:val="0"/>
          <w:trHeight w:val="480" w:hRule="atLeast"/>
          <w:tblHeader w:val="0"/>
        </w:trPr>
        <w:tc>
          <w:tcPr>
            <w:vMerge w:val="restart"/>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Carga horária total</w:t>
            </w:r>
            <w:r w:rsidDel="00000000" w:rsidR="00000000" w:rsidRPr="00000000">
              <w:rPr>
                <w:rtl w:val="0"/>
              </w:rPr>
            </w:r>
          </w:p>
        </w:tc>
        <w:tc>
          <w:tcPr>
            <w:vMerge w:val="restart"/>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sz w:val="20"/>
                <w:szCs w:val="20"/>
              </w:rPr>
            </w:pPr>
            <w:r w:rsidDel="00000000" w:rsidR="00000000" w:rsidRPr="00000000">
              <w:rPr>
                <w:sz w:val="20"/>
                <w:szCs w:val="20"/>
                <w:rtl w:val="0"/>
              </w:rPr>
              <w:t xml:space="preserve">2.640 horas</w:t>
            </w:r>
          </w:p>
        </w:tc>
      </w:tr>
      <w:tr>
        <w:trPr>
          <w:cantSplit w:val="0"/>
          <w:tblHeader w:val="0"/>
        </w:trPr>
        <w:tc>
          <w:tcPr>
            <w:vMerge w:val="continue"/>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0">
            <w:pPr>
              <w:spacing w:line="240" w:lineRule="auto"/>
              <w:ind w:right="-57.16535433070845"/>
              <w:rPr>
                <w:sz w:val="20"/>
                <w:szCs w:val="20"/>
              </w:rPr>
            </w:pPr>
            <w:r w:rsidDel="00000000" w:rsidR="00000000" w:rsidRPr="00000000">
              <w:rPr>
                <w:rtl w:val="0"/>
              </w:rPr>
            </w:r>
          </w:p>
        </w:tc>
        <w:tc>
          <w:tcPr>
            <w:vMerge w:val="continue"/>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ind w:right="51.49606299212621"/>
              <w:rPr>
                <w:sz w:val="20"/>
                <w:szCs w:val="20"/>
              </w:rPr>
            </w:pP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2">
            <w:pPr>
              <w:spacing w:line="276" w:lineRule="auto"/>
              <w:ind w:right="-23.97637795275557"/>
              <w:rPr>
                <w:color w:val="000001"/>
                <w:sz w:val="20"/>
                <w:szCs w:val="20"/>
              </w:rPr>
            </w:pPr>
            <w:r w:rsidDel="00000000" w:rsidR="00000000" w:rsidRPr="00000000">
              <w:rPr>
                <w:color w:val="000001"/>
                <w:sz w:val="20"/>
                <w:szCs w:val="20"/>
                <w:rtl w:val="0"/>
              </w:rPr>
              <w:t xml:space="preserve">Componentes obrigatórios:</w:t>
            </w:r>
          </w:p>
          <w:p w:rsidR="00000000" w:rsidDel="00000000" w:rsidP="00000000" w:rsidRDefault="00000000" w:rsidRPr="00000000" w14:paraId="00000043">
            <w:pPr>
              <w:spacing w:line="276" w:lineRule="auto"/>
              <w:ind w:right="-23.97637795275557"/>
              <w:rPr>
                <w:color w:val="000001"/>
                <w:sz w:val="20"/>
                <w:szCs w:val="20"/>
              </w:rPr>
            </w:pPr>
            <w:r w:rsidDel="00000000" w:rsidR="00000000" w:rsidRPr="00000000">
              <w:rPr>
                <w:rtl w:val="0"/>
              </w:rPr>
            </w:r>
          </w:p>
          <w:p w:rsidR="00000000" w:rsidDel="00000000" w:rsidP="00000000" w:rsidRDefault="00000000" w:rsidRPr="00000000" w14:paraId="00000044">
            <w:pPr>
              <w:spacing w:line="276" w:lineRule="auto"/>
              <w:ind w:right="-23.97637795275557"/>
              <w:rPr>
                <w:strike w:val="1"/>
                <w:color w:val="000001"/>
                <w:sz w:val="20"/>
                <w:szCs w:val="20"/>
              </w:rPr>
            </w:pPr>
            <w:r w:rsidDel="00000000" w:rsidR="00000000" w:rsidRPr="00000000">
              <w:rPr>
                <w:color w:val="000001"/>
                <w:sz w:val="20"/>
                <w:szCs w:val="20"/>
                <w:rtl w:val="0"/>
              </w:rPr>
              <w:t xml:space="preserve">- Disciplinas obrigatórias (840 horas / 56 créditos)</w:t>
            </w:r>
            <w:r w:rsidDel="00000000" w:rsidR="00000000" w:rsidRPr="00000000">
              <w:rPr>
                <w:rtl w:val="0"/>
              </w:rPr>
            </w:r>
          </w:p>
          <w:p w:rsidR="00000000" w:rsidDel="00000000" w:rsidP="00000000" w:rsidRDefault="00000000" w:rsidRPr="00000000" w14:paraId="00000045">
            <w:pPr>
              <w:spacing w:line="276" w:lineRule="auto"/>
              <w:ind w:right="-23.97637795275557"/>
              <w:rPr>
                <w:color w:val="000001"/>
                <w:sz w:val="20"/>
                <w:szCs w:val="20"/>
              </w:rPr>
            </w:pPr>
            <w:r w:rsidDel="00000000" w:rsidR="00000000" w:rsidRPr="00000000">
              <w:rPr>
                <w:color w:val="000001"/>
                <w:sz w:val="20"/>
                <w:szCs w:val="20"/>
                <w:rtl w:val="0"/>
              </w:rPr>
              <w:t xml:space="preserve">- Trabalho de Conclusão de Curso – TCC (240 horas / 16 créditos)</w:t>
            </w:r>
          </w:p>
          <w:p w:rsidR="00000000" w:rsidDel="00000000" w:rsidP="00000000" w:rsidRDefault="00000000" w:rsidRPr="00000000" w14:paraId="00000046">
            <w:pPr>
              <w:spacing w:line="276" w:lineRule="auto"/>
              <w:ind w:right="-23.97637795275557"/>
              <w:rPr>
                <w:color w:val="000001"/>
                <w:sz w:val="20"/>
                <w:szCs w:val="20"/>
              </w:rPr>
            </w:pPr>
            <w:r w:rsidDel="00000000" w:rsidR="00000000" w:rsidRPr="00000000">
              <w:rPr>
                <w:color w:val="000001"/>
                <w:sz w:val="20"/>
                <w:szCs w:val="20"/>
                <w:rtl w:val="0"/>
              </w:rPr>
              <w:t xml:space="preserve">- Extensão (270 horas / 18 créditos)</w:t>
            </w: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7">
            <w:pPr>
              <w:spacing w:line="276" w:lineRule="auto"/>
              <w:ind w:right="-23.97637795275557"/>
              <w:rPr>
                <w:color w:val="000001"/>
                <w:sz w:val="20"/>
                <w:szCs w:val="20"/>
              </w:rPr>
            </w:pPr>
            <w:r w:rsidDel="00000000" w:rsidR="00000000" w:rsidRPr="00000000">
              <w:rPr>
                <w:color w:val="000001"/>
                <w:sz w:val="20"/>
                <w:szCs w:val="20"/>
                <w:rtl w:val="0"/>
              </w:rPr>
              <w:t xml:space="preserve">1.350 horas / 90 créditos</w:t>
            </w:r>
          </w:p>
          <w:p w:rsidR="00000000" w:rsidDel="00000000" w:rsidP="00000000" w:rsidRDefault="00000000" w:rsidRPr="00000000" w14:paraId="00000048">
            <w:pPr>
              <w:widowControl w:val="0"/>
              <w:spacing w:after="0" w:line="240" w:lineRule="auto"/>
              <w:ind w:right="51.49606299212621"/>
              <w:rPr>
                <w:i w:val="1"/>
                <w:color w:val="000001"/>
                <w:sz w:val="20"/>
                <w:szCs w:val="20"/>
                <w:u w:val="single"/>
              </w:rPr>
            </w:pP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9">
            <w:pPr>
              <w:spacing w:line="276" w:lineRule="auto"/>
              <w:ind w:right="-257.3622047244089"/>
              <w:rPr>
                <w:color w:val="000001"/>
                <w:sz w:val="20"/>
                <w:szCs w:val="20"/>
              </w:rPr>
            </w:pPr>
            <w:r w:rsidDel="00000000" w:rsidR="00000000" w:rsidRPr="00000000">
              <w:rPr>
                <w:color w:val="000001"/>
                <w:sz w:val="20"/>
                <w:szCs w:val="20"/>
                <w:rtl w:val="0"/>
              </w:rPr>
              <w:t xml:space="preserve">Componentes optativos:</w:t>
            </w:r>
          </w:p>
          <w:p w:rsidR="00000000" w:rsidDel="00000000" w:rsidP="00000000" w:rsidRDefault="00000000" w:rsidRPr="00000000" w14:paraId="0000004A">
            <w:pPr>
              <w:spacing w:line="276" w:lineRule="auto"/>
              <w:ind w:right="-257.3622047244089"/>
              <w:rPr>
                <w:color w:val="000001"/>
                <w:sz w:val="20"/>
                <w:szCs w:val="20"/>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17.36220472440891" w:firstLine="0"/>
              <w:jc w:val="left"/>
              <w:rPr>
                <w:color w:val="000001"/>
                <w:sz w:val="20"/>
                <w:szCs w:val="20"/>
              </w:rPr>
            </w:pPr>
            <w:r w:rsidDel="00000000" w:rsidR="00000000" w:rsidRPr="00000000">
              <w:rPr>
                <w:color w:val="000001"/>
                <w:sz w:val="20"/>
                <w:szCs w:val="20"/>
                <w:rtl w:val="0"/>
              </w:rPr>
              <w:t xml:space="preserve">- Disciplinas optativas (960 horas / 64 créditos), </w:t>
            </w:r>
            <w:r w:rsidDel="00000000" w:rsidR="00000000" w:rsidRPr="00000000">
              <w:rPr>
                <w:color w:val="000001"/>
                <w:sz w:val="20"/>
                <w:szCs w:val="20"/>
                <w:u w:val="single"/>
                <w:rtl w:val="0"/>
              </w:rPr>
              <w:t xml:space="preserve">incluídos</w:t>
            </w:r>
            <w:r w:rsidDel="00000000" w:rsidR="00000000" w:rsidRPr="00000000">
              <w:rPr>
                <w:color w:val="000001"/>
                <w:sz w:val="20"/>
                <w:szCs w:val="20"/>
                <w:rtl w:val="0"/>
              </w:rPr>
              <w:t xml:space="preserve"> disciplinas optativas integrantes de cadeia de seletividade (180 horas / 12 créditos)</w:t>
            </w:r>
            <w:r w:rsidDel="00000000" w:rsidR="00000000" w:rsidRPr="00000000">
              <w:rPr>
                <w:color w:val="000001"/>
                <w:sz w:val="20"/>
                <w:szCs w:val="20"/>
                <w:highlight w:val="red"/>
                <w:vertAlign w:val="superscript"/>
              </w:rPr>
              <w:footnoteReference w:customMarkFollows="0" w:id="4"/>
            </w:r>
            <w:r w:rsidDel="00000000" w:rsidR="00000000" w:rsidRPr="00000000">
              <w:rPr>
                <w:color w:val="000001"/>
                <w:sz w:val="20"/>
                <w:szCs w:val="20"/>
                <w:rtl w:val="0"/>
              </w:rPr>
              <w:t xml:space="preserve"> e componentes eletivos (Módulo Livre, com até 360 horas / 24 créditos).</w:t>
            </w:r>
          </w:p>
          <w:p w:rsidR="00000000" w:rsidDel="00000000" w:rsidP="00000000" w:rsidRDefault="00000000" w:rsidRPr="00000000" w14:paraId="0000004C">
            <w:pPr>
              <w:spacing w:line="276" w:lineRule="auto"/>
              <w:ind w:right="-17.36220472440891"/>
              <w:rPr>
                <w:color w:val="000001"/>
                <w:sz w:val="20"/>
                <w:szCs w:val="20"/>
                <w:highlight w:val="red"/>
              </w:rPr>
            </w:pPr>
            <w:r w:rsidDel="00000000" w:rsidR="00000000" w:rsidRPr="00000000">
              <w:rPr>
                <w:color w:val="000001"/>
                <w:sz w:val="20"/>
                <w:szCs w:val="20"/>
                <w:rtl w:val="0"/>
              </w:rPr>
              <w:t xml:space="preserve">- Atividades Complementares (330 horas / 24 créditos, neste quantitativo incluídas até 240 horas / 16 créditos em Estágio Curricular não Obrigatório)</w:t>
            </w:r>
            <w:r w:rsidDel="00000000" w:rsidR="00000000" w:rsidRPr="00000000">
              <w:rPr>
                <w:color w:val="000001"/>
                <w:sz w:val="20"/>
                <w:szCs w:val="20"/>
                <w:rtl w:val="0"/>
              </w:rPr>
              <w:t xml:space="preserve">.</w:t>
            </w: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right="51.49606299212621"/>
              <w:rPr>
                <w:b w:val="1"/>
                <w:i w:val="1"/>
                <w:color w:val="000001"/>
                <w:sz w:val="20"/>
                <w:szCs w:val="20"/>
                <w:u w:val="single"/>
              </w:rPr>
            </w:pPr>
            <w:r w:rsidDel="00000000" w:rsidR="00000000" w:rsidRPr="00000000">
              <w:rPr>
                <w:color w:val="000001"/>
                <w:sz w:val="20"/>
                <w:szCs w:val="20"/>
                <w:rtl w:val="0"/>
              </w:rPr>
              <w:t xml:space="preserve">1.290 horas / 86 créditos</w:t>
            </w: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ind w:left="212.59842519685043" w:right="-258.3070866141725"/>
              <w:rPr>
                <w:color w:val="000001"/>
                <w:sz w:val="20"/>
                <w:szCs w:val="20"/>
              </w:rPr>
            </w:pPr>
            <w:r w:rsidDel="00000000" w:rsidR="00000000" w:rsidRPr="00000000">
              <w:rPr>
                <w:color w:val="000001"/>
                <w:sz w:val="20"/>
                <w:szCs w:val="20"/>
                <w:rtl w:val="0"/>
              </w:rPr>
              <w:t xml:space="preserve">Limites de permanência (períodos)</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17.36220472440891" w:firstLine="0"/>
              <w:jc w:val="left"/>
              <w:rPr>
                <w:color w:val="000001"/>
                <w:sz w:val="20"/>
                <w:szCs w:val="20"/>
              </w:rPr>
            </w:pPr>
            <w:r w:rsidDel="00000000" w:rsidR="00000000" w:rsidRPr="00000000">
              <w:rPr>
                <w:color w:val="000001"/>
                <w:sz w:val="20"/>
                <w:szCs w:val="20"/>
                <w:rtl w:val="0"/>
              </w:rPr>
              <w:t xml:space="preserve">– Máximo de 12 semestres;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17.36220472440891" w:firstLine="0"/>
              <w:jc w:val="left"/>
              <w:rPr>
                <w:i w:val="1"/>
                <w:color w:val="000001"/>
                <w:sz w:val="20"/>
                <w:szCs w:val="20"/>
                <w:u w:val="single"/>
              </w:rPr>
            </w:pPr>
            <w:r w:rsidDel="00000000" w:rsidR="00000000" w:rsidRPr="00000000">
              <w:rPr>
                <w:color w:val="000001"/>
                <w:sz w:val="20"/>
                <w:szCs w:val="20"/>
                <w:rtl w:val="0"/>
              </w:rPr>
              <w:t xml:space="preserve">– Mínimo de 8 semestres.</w:t>
            </w:r>
            <w:r w:rsidDel="00000000" w:rsidR="00000000" w:rsidRPr="00000000">
              <w:rPr>
                <w:rtl w:val="0"/>
              </w:rPr>
            </w:r>
          </w:p>
        </w:tc>
      </w:tr>
      <w:tr>
        <w:trPr>
          <w:cantSplit w:val="0"/>
          <w:trHeight w:val="4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1">
            <w:pPr>
              <w:widowControl w:val="0"/>
              <w:ind w:right="-45.23622047244089"/>
              <w:rPr>
                <w:color w:val="000001"/>
                <w:sz w:val="20"/>
                <w:szCs w:val="20"/>
              </w:rPr>
            </w:pPr>
            <w:r w:rsidDel="00000000" w:rsidR="00000000" w:rsidRPr="00000000">
              <w:rPr>
                <w:color w:val="000001"/>
                <w:sz w:val="20"/>
                <w:szCs w:val="20"/>
                <w:rtl w:val="0"/>
              </w:rPr>
              <w:t xml:space="preserve">Carga horária (máxima e mínima) por semestre</w:t>
            </w:r>
            <w:r w:rsidDel="00000000" w:rsidR="00000000" w:rsidRPr="00000000">
              <w:rPr>
                <w:color w:val="000001"/>
                <w:sz w:val="20"/>
                <w:szCs w:val="20"/>
                <w:highlight w:val="yellow"/>
                <w:vertAlign w:val="superscript"/>
              </w:rPr>
              <w:footnoteReference w:customMarkFollows="0" w:id="5"/>
            </w:r>
            <w:r w:rsidDel="00000000" w:rsidR="00000000" w:rsidRPr="00000000">
              <w:rPr>
                <w:color w:val="000001"/>
                <w:sz w:val="20"/>
                <w:szCs w:val="20"/>
                <w:rtl w:val="0"/>
              </w:rPr>
              <w:t xml:space="preserve"> </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5.23622047244089" w:firstLine="0"/>
              <w:jc w:val="left"/>
              <w:rPr>
                <w:color w:val="000001"/>
                <w:sz w:val="20"/>
                <w:szCs w:val="20"/>
              </w:rPr>
            </w:pPr>
            <w:r w:rsidDel="00000000" w:rsidR="00000000" w:rsidRPr="00000000">
              <w:rPr>
                <w:color w:val="000001"/>
                <w:sz w:val="20"/>
                <w:szCs w:val="20"/>
                <w:rtl w:val="0"/>
              </w:rPr>
              <w:t xml:space="preserve">– Máximo de 330 horas / 22 créditos;</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45.23622047244089" w:firstLine="0"/>
              <w:jc w:val="left"/>
              <w:rPr>
                <w:color w:val="000001"/>
                <w:sz w:val="20"/>
                <w:szCs w:val="20"/>
              </w:rPr>
            </w:pPr>
            <w:r w:rsidDel="00000000" w:rsidR="00000000" w:rsidRPr="00000000">
              <w:rPr>
                <w:color w:val="000001"/>
                <w:sz w:val="20"/>
                <w:szCs w:val="20"/>
                <w:rtl w:val="0"/>
              </w:rPr>
              <w:t xml:space="preserve">– Mínimo de 240 horas / 16 créditos.</w:t>
            </w:r>
          </w:p>
        </w:tc>
      </w:tr>
      <w:tr>
        <w:trPr>
          <w:cantSplit w:val="0"/>
          <w:trHeight w:val="54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4">
            <w:pPr>
              <w:widowControl w:val="0"/>
              <w:spacing w:line="240" w:lineRule="auto"/>
              <w:ind w:left="212.59842519685043" w:right="-258.3070866141725"/>
              <w:rPr>
                <w:color w:val="000001"/>
                <w:sz w:val="20"/>
                <w:szCs w:val="20"/>
              </w:rPr>
            </w:pPr>
            <w:r w:rsidDel="00000000" w:rsidR="00000000" w:rsidRPr="00000000">
              <w:rPr>
                <w:color w:val="000001"/>
                <w:sz w:val="20"/>
                <w:szCs w:val="20"/>
                <w:rtl w:val="0"/>
              </w:rPr>
              <w:t xml:space="preserve">Habilitação de entrada</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color w:val="000001"/>
                <w:sz w:val="20"/>
                <w:szCs w:val="20"/>
                <w:highlight w:val="yellow"/>
              </w:rPr>
            </w:pPr>
            <w:r w:rsidDel="00000000" w:rsidR="00000000" w:rsidRPr="00000000">
              <w:rPr>
                <w:color w:val="000001"/>
                <w:sz w:val="20"/>
                <w:szCs w:val="20"/>
                <w:rtl w:val="0"/>
              </w:rPr>
              <w:t xml:space="preserve">Ciências Sociais</w:t>
            </w:r>
            <w:r w:rsidDel="00000000" w:rsidR="00000000" w:rsidRPr="00000000">
              <w:rPr>
                <w:color w:val="000001"/>
                <w:sz w:val="20"/>
                <w:szCs w:val="20"/>
                <w:highlight w:val="yellow"/>
                <w:vertAlign w:val="superscript"/>
              </w:rPr>
              <w:footnoteReference w:customMarkFollows="0" w:id="6"/>
            </w:r>
            <w:r w:rsidDel="00000000" w:rsidR="00000000" w:rsidRPr="00000000">
              <w:rPr>
                <w:rtl w:val="0"/>
              </w:rPr>
            </w:r>
          </w:p>
        </w:tc>
      </w:tr>
      <w:tr>
        <w:trPr>
          <w:cantSplit w:val="0"/>
          <w:trHeight w:val="42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ind w:left="212.59842519685043" w:right="-258.3070866141725"/>
              <w:rPr>
                <w:color w:val="000001"/>
                <w:sz w:val="20"/>
                <w:szCs w:val="20"/>
              </w:rPr>
            </w:pPr>
            <w:r w:rsidDel="00000000" w:rsidR="00000000" w:rsidRPr="00000000">
              <w:rPr>
                <w:color w:val="000001"/>
                <w:sz w:val="20"/>
                <w:szCs w:val="20"/>
                <w:rtl w:val="0"/>
              </w:rPr>
              <w:t xml:space="preserve">Forma de ingresso (</w:t>
            </w:r>
            <w:r w:rsidDel="00000000" w:rsidR="00000000" w:rsidRPr="00000000">
              <w:rPr>
                <w:color w:val="000001"/>
                <w:sz w:val="20"/>
                <w:szCs w:val="20"/>
                <w:rtl w:val="0"/>
              </w:rPr>
              <w:t xml:space="preserve">processos seletivos)</w:t>
            </w:r>
            <w:r w:rsidDel="00000000" w:rsidR="00000000" w:rsidRPr="00000000">
              <w:rPr>
                <w:color w:val="000001"/>
                <w:sz w:val="20"/>
                <w:szCs w:val="20"/>
                <w:highlight w:val="red"/>
                <w:vertAlign w:val="superscript"/>
              </w:rPr>
              <w:footnoteReference w:customMarkFollows="0" w:id="7"/>
            </w:r>
            <w:r w:rsidDel="00000000" w:rsidR="00000000" w:rsidRPr="00000000">
              <w:rPr>
                <w:rtl w:val="0"/>
              </w:rPr>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2.75590551181153" w:firstLine="0"/>
              <w:jc w:val="left"/>
              <w:rPr>
                <w:i w:val="1"/>
                <w:color w:val="000001"/>
                <w:sz w:val="20"/>
                <w:szCs w:val="20"/>
                <w:u w:val="single"/>
              </w:rPr>
            </w:pPr>
            <w:r w:rsidDel="00000000" w:rsidR="00000000" w:rsidRPr="00000000">
              <w:rPr>
                <w:color w:val="000001"/>
                <w:sz w:val="20"/>
                <w:szCs w:val="20"/>
                <w:rtl w:val="0"/>
              </w:rPr>
              <w:t xml:space="preserve">Vestibular (Sistema Universal e Sistema de Cotas para Negros), Programa de Avaliação Seriada – PAS, Exame Nacional do Ensino Médio – Enem, Transferência Facultativa, Transferência Obrigatória, Aluno Estrangeiro e Mudança de Curso.</w:t>
            </w:r>
            <w:r w:rsidDel="00000000" w:rsidR="00000000" w:rsidRPr="00000000">
              <w:rPr>
                <w:rtl w:val="0"/>
              </w:rPr>
            </w:r>
          </w:p>
        </w:tc>
      </w:tr>
      <w:tr>
        <w:trPr>
          <w:cantSplit w:val="0"/>
          <w:trHeight w:val="468.955078125"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color w:val="000001"/>
                <w:sz w:val="20"/>
                <w:szCs w:val="20"/>
              </w:rPr>
            </w:pPr>
            <w:r w:rsidDel="00000000" w:rsidR="00000000" w:rsidRPr="00000000">
              <w:rPr>
                <w:color w:val="000001"/>
                <w:sz w:val="20"/>
                <w:szCs w:val="20"/>
                <w:rtl w:val="0"/>
              </w:rPr>
              <w:t xml:space="preserve">Vagas (ano)</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12.59842519685043" w:right="-258.3070866141725" w:hanging="212.59842519685043"/>
              <w:jc w:val="left"/>
              <w:rPr>
                <w:color w:val="000001"/>
                <w:sz w:val="20"/>
                <w:szCs w:val="20"/>
                <w:highlight w:val="red"/>
              </w:rPr>
            </w:pPr>
            <w:r w:rsidDel="00000000" w:rsidR="00000000" w:rsidRPr="00000000">
              <w:rPr>
                <w:color w:val="000001"/>
                <w:sz w:val="20"/>
                <w:szCs w:val="20"/>
                <w:rtl w:val="0"/>
              </w:rPr>
              <w:t xml:space="preserve">90 </w:t>
            </w:r>
            <w:r w:rsidDel="00000000" w:rsidR="00000000" w:rsidRPr="00000000">
              <w:rPr>
                <w:color w:val="000001"/>
                <w:sz w:val="20"/>
                <w:szCs w:val="20"/>
                <w:rtl w:val="0"/>
              </w:rPr>
              <w:t xml:space="preserve">vagas</w:t>
            </w:r>
            <w:r w:rsidDel="00000000" w:rsidR="00000000" w:rsidRPr="00000000">
              <w:rPr>
                <w:color w:val="000001"/>
                <w:sz w:val="20"/>
                <w:szCs w:val="20"/>
                <w:highlight w:val="red"/>
                <w:vertAlign w:val="superscript"/>
              </w:rPr>
              <w:footnoteReference w:customMarkFollows="0" w:id="8"/>
            </w:r>
            <w:r w:rsidDel="00000000" w:rsidR="00000000" w:rsidRPr="00000000">
              <w:rPr>
                <w:rtl w:val="0"/>
              </w:rPr>
            </w:r>
          </w:p>
        </w:tc>
      </w:tr>
      <w:tr>
        <w:trPr>
          <w:cantSplit w:val="0"/>
          <w:trHeight w:val="34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ind w:left="212.59842519685043" w:right="-258.3070866141725"/>
              <w:rPr>
                <w:color w:val="000001"/>
                <w:sz w:val="20"/>
                <w:szCs w:val="20"/>
              </w:rPr>
            </w:pPr>
            <w:r w:rsidDel="00000000" w:rsidR="00000000" w:rsidRPr="00000000">
              <w:rPr>
                <w:color w:val="000001"/>
                <w:sz w:val="20"/>
                <w:szCs w:val="20"/>
                <w:rtl w:val="0"/>
              </w:rPr>
              <w:t xml:space="preserve">Início de funcionamento do Curso</w:t>
            </w:r>
          </w:p>
        </w:tc>
        <w:tc>
          <w:tcPr>
            <w:tcBorders>
              <w:top w:color="000000" w:space="0" w:sz="0" w:val="nil"/>
              <w:left w:color="000000" w:space="0" w:sz="0" w:val="nil"/>
              <w:bottom w:color="000000" w:space="0" w:sz="0" w:val="nil"/>
              <w:right w:color="000000" w:space="0" w:sz="6" w:val="single"/>
            </w:tcBorders>
            <w:tcMar>
              <w:top w:w="0.0" w:type="dxa"/>
              <w:left w:w="0.0" w:type="dxa"/>
              <w:bottom w:w="0.0" w:type="dxa"/>
              <w:right w:w="0.0" w:type="dxa"/>
            </w:tcMar>
            <w:vAlign w:val="center"/>
          </w:tcPr>
          <w:p w:rsidR="00000000" w:rsidDel="00000000" w:rsidP="00000000" w:rsidRDefault="00000000" w:rsidRPr="00000000" w14:paraId="0000005B">
            <w:pPr>
              <w:widowControl w:val="0"/>
              <w:spacing w:line="240" w:lineRule="auto"/>
              <w:ind w:left="141.7322834645671" w:right="51.49606299212621" w:firstLine="0"/>
              <w:rPr>
                <w:i w:val="1"/>
                <w:color w:val="000001"/>
                <w:sz w:val="20"/>
                <w:szCs w:val="20"/>
                <w:highlight w:val="yellow"/>
                <w:u w:val="single"/>
              </w:rPr>
            </w:pPr>
            <w:r w:rsidDel="00000000" w:rsidR="00000000" w:rsidRPr="00000000">
              <w:rPr>
                <w:color w:val="000001"/>
                <w:sz w:val="20"/>
                <w:szCs w:val="20"/>
                <w:rtl w:val="0"/>
              </w:rPr>
              <w:t xml:space="preserve">01/08/1967</w:t>
            </w:r>
            <w:r w:rsidDel="00000000" w:rsidR="00000000" w:rsidRPr="00000000">
              <w:rPr>
                <w:color w:val="000001"/>
                <w:sz w:val="20"/>
                <w:szCs w:val="20"/>
                <w:highlight w:val="yellow"/>
                <w:vertAlign w:val="superscript"/>
              </w:rPr>
              <w:footnoteReference w:customMarkFollows="0" w:id="9"/>
            </w:r>
            <w:r w:rsidDel="00000000" w:rsidR="00000000" w:rsidRPr="00000000">
              <w:rPr>
                <w:rtl w:val="0"/>
              </w:rPr>
            </w:r>
          </w:p>
        </w:tc>
      </w:tr>
      <w:tr>
        <w:trPr>
          <w:cantSplit w:val="0"/>
          <w:trHeight w:val="780" w:hRule="atLeast"/>
          <w:tblHeader w:val="0"/>
        </w:trPr>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58.3070866141725" w:firstLine="0"/>
              <w:rPr>
                <w:sz w:val="20"/>
                <w:szCs w:val="20"/>
              </w:rPr>
            </w:pPr>
            <w:r w:rsidDel="00000000" w:rsidR="00000000" w:rsidRPr="00000000">
              <w:rPr>
                <w:sz w:val="20"/>
                <w:szCs w:val="20"/>
                <w:rtl w:val="0"/>
              </w:rPr>
              <w:t xml:space="preserve">Situação legal (último ato autorizativo do Ministério da Educação – MEC)</w:t>
            </w:r>
          </w:p>
        </w:tc>
        <w:tc>
          <w:tcPr>
            <w:tcBorders>
              <w:top w:color="000001" w:space="0" w:sz="4" w:val="single"/>
              <w:left w:color="000001" w:space="0" w:sz="4" w:val="single"/>
              <w:bottom w:color="000001" w:space="0" w:sz="4" w:val="single"/>
              <w:right w:color="000001" w:space="0" w:sz="4" w:val="single"/>
            </w:tcBorders>
            <w:tcMar>
              <w:top w:w="100.0" w:type="dxa"/>
              <w:left w:w="100.0" w:type="dxa"/>
              <w:bottom w:w="100.0" w:type="dxa"/>
              <w:right w:w="100.0" w:type="dxa"/>
            </w:tcMar>
            <w:vAlign w:val="center"/>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58.3070866141725" w:firstLine="0"/>
              <w:rPr>
                <w:sz w:val="20"/>
                <w:szCs w:val="20"/>
              </w:rPr>
            </w:pPr>
            <w:r w:rsidDel="00000000" w:rsidR="00000000" w:rsidRPr="00000000">
              <w:rPr>
                <w:sz w:val="20"/>
                <w:szCs w:val="20"/>
                <w:rtl w:val="0"/>
              </w:rPr>
              <w:t xml:space="preserve">Renovação de Reconhecimento pela Portaria SERES n. 919, de 27/12/2018, com publicação em 28/12/2018.</w:t>
            </w:r>
          </w:p>
        </w:tc>
      </w:tr>
    </w:tbl>
    <w:p w:rsidR="00000000" w:rsidDel="00000000" w:rsidP="00000000" w:rsidRDefault="00000000" w:rsidRPr="00000000" w14:paraId="0000005E">
      <w:pPr>
        <w:widowControl w:val="0"/>
        <w:spacing w:after="200" w:lineRule="auto"/>
        <w:ind w:right="-7.795275590551114"/>
        <w:jc w:val="both"/>
        <w:rPr>
          <w:i w:val="1"/>
          <w:highlight w:val="white"/>
        </w:rPr>
      </w:pPr>
      <w:r w:rsidDel="00000000" w:rsidR="00000000" w:rsidRPr="00000000">
        <w:rPr>
          <w:rtl w:val="0"/>
        </w:rPr>
      </w:r>
    </w:p>
    <w:p w:rsidR="00000000" w:rsidDel="00000000" w:rsidP="00000000" w:rsidRDefault="00000000" w:rsidRPr="00000000" w14:paraId="0000005F">
      <w:pPr>
        <w:widowControl w:val="0"/>
        <w:spacing w:after="200" w:lineRule="auto"/>
        <w:ind w:left="0" w:right="-6.259842519683616" w:firstLine="0"/>
        <w:jc w:val="both"/>
        <w:rPr>
          <w:i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60">
      <w:pPr>
        <w:widowControl w:val="0"/>
        <w:spacing w:after="200" w:lineRule="auto"/>
        <w:ind w:left="0" w:right="-6.259842519683616" w:firstLine="0"/>
        <w:jc w:val="both"/>
        <w:rPr>
          <w:color w:val="000001"/>
          <w:sz w:val="20"/>
          <w:szCs w:val="20"/>
        </w:rPr>
      </w:pPr>
      <w:r w:rsidDel="00000000" w:rsidR="00000000" w:rsidRPr="00000000">
        <w:rPr>
          <w:i w:val="1"/>
          <w:highlight w:val="white"/>
          <w:rtl w:val="0"/>
        </w:rPr>
        <w:t xml:space="preserve">Quadro 2. Distribuição da carga horária (currículo atual e o proposto)</w:t>
      </w:r>
      <w:r w:rsidDel="00000000" w:rsidR="00000000" w:rsidRPr="00000000">
        <w:rPr>
          <w:rtl w:val="0"/>
        </w:rPr>
      </w:r>
    </w:p>
    <w:tbl>
      <w:tblPr>
        <w:tblStyle w:val="Table3"/>
        <w:tblW w:w="104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2790"/>
        <w:gridCol w:w="1710"/>
        <w:gridCol w:w="1275"/>
        <w:gridCol w:w="1740"/>
        <w:gridCol w:w="1425"/>
        <w:tblGridChange w:id="0">
          <w:tblGrid>
            <w:gridCol w:w="1530"/>
            <w:gridCol w:w="2790"/>
            <w:gridCol w:w="1710"/>
            <w:gridCol w:w="1275"/>
            <w:gridCol w:w="1740"/>
            <w:gridCol w:w="1425"/>
          </w:tblGrid>
        </w:tblGridChange>
      </w:tblGrid>
      <w:tr>
        <w:trPr>
          <w:cantSplit w:val="0"/>
          <w:trHeight w:val="440" w:hRule="atLeast"/>
          <w:tblHeader w:val="0"/>
        </w:trPr>
        <w:tc>
          <w:tcPr>
            <w:gridSpan w:val="2"/>
            <w:vMerge w:val="restart"/>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000001"/>
                <w:sz w:val="20"/>
                <w:szCs w:val="20"/>
              </w:rPr>
            </w:pPr>
            <w:r w:rsidDel="00000000" w:rsidR="00000000" w:rsidRPr="00000000">
              <w:rPr>
                <w:b w:val="1"/>
                <w:color w:val="000001"/>
                <w:sz w:val="20"/>
                <w:szCs w:val="20"/>
                <w:rtl w:val="0"/>
              </w:rPr>
              <w:t xml:space="preserve">Especificação </w:t>
            </w:r>
          </w:p>
        </w:tc>
        <w:tc>
          <w:tcPr>
            <w:gridSpan w:val="2"/>
            <w:vMerge w:val="restart"/>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3">
            <w:pPr>
              <w:widowControl w:val="0"/>
              <w:spacing w:line="240" w:lineRule="auto"/>
              <w:jc w:val="center"/>
              <w:rPr>
                <w:color w:val="000001"/>
                <w:sz w:val="20"/>
                <w:szCs w:val="20"/>
              </w:rPr>
            </w:pPr>
            <w:r w:rsidDel="00000000" w:rsidR="00000000" w:rsidRPr="00000000">
              <w:rPr>
                <w:b w:val="1"/>
                <w:color w:val="000001"/>
                <w:sz w:val="20"/>
                <w:szCs w:val="20"/>
                <w:rtl w:val="0"/>
              </w:rPr>
              <w:t xml:space="preserve">Configuração anterior</w:t>
            </w:r>
            <w:r w:rsidDel="00000000" w:rsidR="00000000" w:rsidRPr="00000000">
              <w:rPr>
                <w:rtl w:val="0"/>
              </w:rPr>
            </w:r>
          </w:p>
        </w:tc>
        <w:tc>
          <w:tcPr>
            <w:gridSpan w:val="2"/>
            <w:vMerge w:val="restart"/>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5">
            <w:pPr>
              <w:widowControl w:val="0"/>
              <w:spacing w:line="240" w:lineRule="auto"/>
              <w:jc w:val="center"/>
              <w:rPr>
                <w:color w:val="000001"/>
                <w:sz w:val="20"/>
                <w:szCs w:val="20"/>
              </w:rPr>
            </w:pPr>
            <w:r w:rsidDel="00000000" w:rsidR="00000000" w:rsidRPr="00000000">
              <w:rPr>
                <w:b w:val="1"/>
                <w:color w:val="000001"/>
                <w:sz w:val="20"/>
                <w:szCs w:val="20"/>
                <w:rtl w:val="0"/>
              </w:rPr>
              <w:t xml:space="preserve">Nova configuração</w:t>
            </w:r>
            <w:r w:rsidDel="00000000" w:rsidR="00000000" w:rsidRPr="00000000">
              <w:rPr>
                <w:rtl w:val="0"/>
              </w:rPr>
            </w:r>
          </w:p>
        </w:tc>
      </w:tr>
      <w:tr>
        <w:trPr>
          <w:cantSplit w:val="0"/>
          <w:trHeight w:val="440" w:hRule="atLeast"/>
          <w:tblHeader w:val="0"/>
        </w:trPr>
        <w:tc>
          <w:tcPr>
            <w:gridSpan w:val="2"/>
            <w:vMerge w:val="continue"/>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7">
            <w:pPr>
              <w:widowControl w:val="0"/>
              <w:spacing w:line="240" w:lineRule="auto"/>
              <w:rPr>
                <w:b w:val="1"/>
                <w:sz w:val="20"/>
                <w:szCs w:val="20"/>
              </w:rPr>
            </w:pPr>
            <w:r w:rsidDel="00000000" w:rsidR="00000000" w:rsidRPr="00000000">
              <w:rPr>
                <w:rtl w:val="0"/>
              </w:rPr>
            </w:r>
          </w:p>
        </w:tc>
        <w:tc>
          <w:tcPr>
            <w:gridSpan w:val="2"/>
            <w:vMerge w:val="continue"/>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9">
            <w:pPr>
              <w:widowControl w:val="0"/>
              <w:spacing w:after="0" w:before="0" w:line="240" w:lineRule="auto"/>
              <w:ind w:left="0" w:firstLine="0"/>
              <w:rPr>
                <w:b w:val="1"/>
                <w:sz w:val="20"/>
                <w:szCs w:val="20"/>
              </w:rPr>
            </w:pPr>
            <w:r w:rsidDel="00000000" w:rsidR="00000000" w:rsidRPr="00000000">
              <w:rPr>
                <w:rtl w:val="0"/>
              </w:rPr>
            </w:r>
          </w:p>
        </w:tc>
        <w:tc>
          <w:tcPr>
            <w:gridSpan w:val="2"/>
            <w:vMerge w:val="continue"/>
            <w:tcBorders>
              <w:top w:color="000000" w:space="0" w:sz="6" w:val="single"/>
              <w:left w:color="000000" w:space="0" w:sz="6" w:val="single"/>
              <w:bottom w:color="000000" w:space="0" w:sz="6" w:val="single"/>
              <w:right w:color="000000" w:space="0" w:sz="6" w:val="single"/>
            </w:tcBorders>
            <w:tcMar>
              <w:top w:w="120.0" w:type="dxa"/>
              <w:left w:w="120.0" w:type="dxa"/>
              <w:bottom w:w="120.0" w:type="dxa"/>
              <w:right w:w="120.0" w:type="dxa"/>
            </w:tcMar>
            <w:vAlign w:val="center"/>
          </w:tcPr>
          <w:p w:rsidR="00000000" w:rsidDel="00000000" w:rsidP="00000000" w:rsidRDefault="00000000" w:rsidRPr="00000000" w14:paraId="0000006B">
            <w:pPr>
              <w:widowControl w:val="0"/>
              <w:spacing w:after="0" w:before="0" w:line="240" w:lineRule="auto"/>
              <w:ind w:left="0" w:firstLine="0"/>
              <w:rPr>
                <w:sz w:val="20"/>
                <w:szCs w:val="20"/>
              </w:rPr>
            </w:pPr>
            <w:r w:rsidDel="00000000" w:rsidR="00000000" w:rsidRPr="00000000">
              <w:rPr>
                <w:rtl w:val="0"/>
              </w:rPr>
            </w:r>
          </w:p>
        </w:tc>
      </w:tr>
      <w:tr>
        <w:trPr>
          <w:cantSplit w:val="0"/>
          <w:trHeight w:val="400" w:hRule="atLeast"/>
          <w:tblHeader w:val="0"/>
        </w:trPr>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000001"/>
                <w:sz w:val="20"/>
                <w:szCs w:val="20"/>
              </w:rPr>
            </w:pPr>
            <w:r w:rsidDel="00000000" w:rsidR="00000000" w:rsidRPr="00000000">
              <w:rPr>
                <w:b w:val="1"/>
                <w:color w:val="000001"/>
                <w:sz w:val="20"/>
                <w:szCs w:val="20"/>
                <w:rtl w:val="0"/>
              </w:rPr>
              <w:t xml:space="preserve">Tipo</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2.32283464566933" w:firstLine="0"/>
              <w:jc w:val="center"/>
              <w:rPr>
                <w:b w:val="1"/>
                <w:color w:val="000001"/>
                <w:sz w:val="20"/>
                <w:szCs w:val="20"/>
              </w:rPr>
            </w:pPr>
            <w:r w:rsidDel="00000000" w:rsidR="00000000" w:rsidRPr="00000000">
              <w:rPr>
                <w:b w:val="1"/>
                <w:color w:val="000001"/>
                <w:sz w:val="20"/>
                <w:szCs w:val="20"/>
                <w:rtl w:val="0"/>
              </w:rPr>
              <w:t xml:space="preserve">Componentes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before="0" w:line="240" w:lineRule="auto"/>
              <w:ind w:left="0" w:firstLine="0"/>
              <w:jc w:val="center"/>
              <w:rPr>
                <w:b w:val="1"/>
                <w:color w:val="000001"/>
                <w:sz w:val="20"/>
                <w:szCs w:val="20"/>
              </w:rPr>
            </w:pPr>
            <w:r w:rsidDel="00000000" w:rsidR="00000000" w:rsidRPr="00000000">
              <w:rPr>
                <w:b w:val="1"/>
                <w:color w:val="000001"/>
                <w:sz w:val="20"/>
                <w:szCs w:val="20"/>
                <w:rtl w:val="0"/>
              </w:rPr>
              <w:t xml:space="preserve">Carga horária</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before="0" w:line="240" w:lineRule="auto"/>
              <w:ind w:left="0" w:firstLine="0"/>
              <w:jc w:val="center"/>
              <w:rPr>
                <w:b w:val="1"/>
                <w:color w:val="000001"/>
                <w:sz w:val="20"/>
                <w:szCs w:val="20"/>
              </w:rPr>
            </w:pPr>
            <w:r w:rsidDel="00000000" w:rsidR="00000000" w:rsidRPr="00000000">
              <w:rPr>
                <w:b w:val="1"/>
                <w:color w:val="000001"/>
                <w:sz w:val="20"/>
                <w:szCs w:val="20"/>
                <w:rtl w:val="0"/>
              </w:rPr>
              <w:t xml:space="preserve">Percentual</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before="0" w:line="240" w:lineRule="auto"/>
              <w:ind w:left="0" w:firstLine="0"/>
              <w:jc w:val="center"/>
              <w:rPr>
                <w:b w:val="1"/>
                <w:color w:val="000001"/>
                <w:sz w:val="20"/>
                <w:szCs w:val="20"/>
              </w:rPr>
            </w:pPr>
            <w:r w:rsidDel="00000000" w:rsidR="00000000" w:rsidRPr="00000000">
              <w:rPr>
                <w:b w:val="1"/>
                <w:color w:val="000001"/>
                <w:sz w:val="20"/>
                <w:szCs w:val="20"/>
                <w:rtl w:val="0"/>
              </w:rPr>
              <w:t xml:space="preserve">Carga horária</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before="0" w:line="240" w:lineRule="auto"/>
              <w:ind w:left="0" w:firstLine="0"/>
              <w:jc w:val="center"/>
              <w:rPr>
                <w:b w:val="1"/>
                <w:color w:val="000001"/>
                <w:sz w:val="20"/>
                <w:szCs w:val="20"/>
              </w:rPr>
            </w:pPr>
            <w:r w:rsidDel="00000000" w:rsidR="00000000" w:rsidRPr="00000000">
              <w:rPr>
                <w:b w:val="1"/>
                <w:color w:val="000001"/>
                <w:sz w:val="20"/>
                <w:szCs w:val="20"/>
                <w:rtl w:val="0"/>
              </w:rPr>
              <w:t xml:space="preserve">Percentual</w:t>
            </w:r>
          </w:p>
        </w:tc>
      </w:tr>
      <w:tr>
        <w:trPr>
          <w:cantSplit w:val="0"/>
          <w:trHeight w:val="400" w:hRule="atLeast"/>
          <w:tblHeader w:val="0"/>
        </w:trPr>
        <w:tc>
          <w:tcPr>
            <w:vMerge w:val="restart"/>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ind w:right="-28.7007874015751"/>
              <w:rPr>
                <w:b w:val="1"/>
                <w:color w:val="000001"/>
                <w:sz w:val="20"/>
                <w:szCs w:val="20"/>
              </w:rPr>
            </w:pPr>
            <w:r w:rsidDel="00000000" w:rsidR="00000000" w:rsidRPr="00000000">
              <w:rPr>
                <w:rtl w:val="0"/>
              </w:rPr>
            </w:r>
          </w:p>
          <w:p w:rsidR="00000000" w:rsidDel="00000000" w:rsidP="00000000" w:rsidRDefault="00000000" w:rsidRPr="00000000" w14:paraId="00000074">
            <w:pPr>
              <w:widowControl w:val="0"/>
              <w:spacing w:line="240" w:lineRule="auto"/>
              <w:ind w:right="-28.7007874015751"/>
              <w:rPr>
                <w:b w:val="1"/>
                <w:color w:val="000001"/>
                <w:sz w:val="20"/>
                <w:szCs w:val="20"/>
              </w:rPr>
            </w:pPr>
            <w:r w:rsidDel="00000000" w:rsidR="00000000" w:rsidRPr="00000000">
              <w:rPr>
                <w:b w:val="1"/>
                <w:color w:val="000001"/>
                <w:sz w:val="20"/>
                <w:szCs w:val="20"/>
                <w:rtl w:val="0"/>
              </w:rPr>
              <w:t xml:space="preserve">Componentes obrigatórios</w:t>
            </w:r>
          </w:p>
          <w:p w:rsidR="00000000" w:rsidDel="00000000" w:rsidP="00000000" w:rsidRDefault="00000000" w:rsidRPr="00000000" w14:paraId="00000075">
            <w:pPr>
              <w:widowControl w:val="0"/>
              <w:spacing w:line="240" w:lineRule="auto"/>
              <w:ind w:right="-28.7007874015751"/>
              <w:rPr>
                <w:b w:val="1"/>
                <w:color w:val="000001"/>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ind w:right="-28.7007874015751"/>
              <w:rPr>
                <w:color w:val="000001"/>
                <w:sz w:val="20"/>
                <w:szCs w:val="20"/>
              </w:rPr>
            </w:pPr>
            <w:r w:rsidDel="00000000" w:rsidR="00000000" w:rsidRPr="00000000">
              <w:rPr>
                <w:color w:val="000001"/>
                <w:sz w:val="20"/>
                <w:szCs w:val="20"/>
                <w:rtl w:val="0"/>
              </w:rPr>
              <w:t xml:space="preserve">Disciplinas obrigatórias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1.050</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41,7 %</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840 horas / 56 créditos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32%</w:t>
            </w:r>
          </w:p>
        </w:tc>
      </w:tr>
      <w:tr>
        <w:trPr>
          <w:cantSplit w:val="0"/>
          <w:trHeight w:val="400"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ind w:right="-28.7007874015751"/>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line="240" w:lineRule="auto"/>
              <w:ind w:right="-28.7007874015751"/>
              <w:rPr>
                <w:color w:val="000001"/>
                <w:sz w:val="20"/>
                <w:szCs w:val="20"/>
              </w:rPr>
            </w:pPr>
            <w:r w:rsidDel="00000000" w:rsidR="00000000" w:rsidRPr="00000000">
              <w:rPr>
                <w:color w:val="000001"/>
                <w:sz w:val="20"/>
                <w:szCs w:val="20"/>
                <w:rtl w:val="0"/>
              </w:rPr>
              <w:t xml:space="preserve">Atividades de extensão</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 –</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ind w:right="-28.7007874015751"/>
              <w:jc w:val="center"/>
              <w:rPr>
                <w:i w:val="1"/>
                <w:color w:val="000001"/>
                <w:sz w:val="20"/>
                <w:szCs w:val="20"/>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F">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270 horas / 18 créditos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10%</w:t>
            </w:r>
          </w:p>
        </w:tc>
      </w:tr>
      <w:tr>
        <w:trPr>
          <w:cantSplit w:val="0"/>
          <w:trHeight w:val="400"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ind w:right="-28.7007874015751"/>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ind w:right="-28.7007874015751"/>
              <w:rPr>
                <w:color w:val="000001"/>
                <w:sz w:val="20"/>
                <w:szCs w:val="20"/>
              </w:rPr>
            </w:pPr>
            <w:r w:rsidDel="00000000" w:rsidR="00000000" w:rsidRPr="00000000">
              <w:rPr>
                <w:color w:val="000001"/>
                <w:sz w:val="20"/>
                <w:szCs w:val="20"/>
                <w:rtl w:val="0"/>
              </w:rPr>
              <w:t xml:space="preserve">TCC</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5">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240 horas / 16 créditos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9%</w:t>
            </w:r>
          </w:p>
        </w:tc>
      </w:tr>
      <w:tr>
        <w:trPr>
          <w:cantSplit w:val="0"/>
          <w:trHeight w:val="888.92578125" w:hRule="atLeast"/>
          <w:tblHeader w:val="0"/>
        </w:trPr>
        <w:tc>
          <w:tcPr>
            <w:vMerge w:val="restart"/>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ind w:right="-28.7007874015751"/>
              <w:rPr>
                <w:b w:val="1"/>
                <w:color w:val="000001"/>
                <w:sz w:val="20"/>
                <w:szCs w:val="20"/>
              </w:rPr>
            </w:pPr>
            <w:r w:rsidDel="00000000" w:rsidR="00000000" w:rsidRPr="00000000">
              <w:rPr>
                <w:rtl w:val="0"/>
              </w:rPr>
            </w:r>
          </w:p>
          <w:p w:rsidR="00000000" w:rsidDel="00000000" w:rsidP="00000000" w:rsidRDefault="00000000" w:rsidRPr="00000000" w14:paraId="00000088">
            <w:pPr>
              <w:widowControl w:val="0"/>
              <w:spacing w:line="240" w:lineRule="auto"/>
              <w:ind w:right="-28.7007874015751"/>
              <w:rPr>
                <w:b w:val="1"/>
                <w:color w:val="000001"/>
                <w:sz w:val="20"/>
                <w:szCs w:val="20"/>
              </w:rPr>
            </w:pPr>
            <w:r w:rsidDel="00000000" w:rsidR="00000000" w:rsidRPr="00000000">
              <w:rPr>
                <w:b w:val="1"/>
                <w:color w:val="000001"/>
                <w:sz w:val="20"/>
                <w:szCs w:val="20"/>
                <w:rtl w:val="0"/>
              </w:rPr>
              <w:t xml:space="preserve">Componentes optativos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ind w:right="-28.7007874015751"/>
              <w:rPr>
                <w:color w:val="000001"/>
                <w:sz w:val="20"/>
                <w:szCs w:val="20"/>
              </w:rPr>
            </w:pPr>
            <w:r w:rsidDel="00000000" w:rsidR="00000000" w:rsidRPr="00000000">
              <w:rPr>
                <w:color w:val="000001"/>
                <w:sz w:val="20"/>
                <w:szCs w:val="20"/>
                <w:rtl w:val="0"/>
              </w:rPr>
              <w:t xml:space="preserve">Componentes </w:t>
            </w:r>
            <w:r w:rsidDel="00000000" w:rsidR="00000000" w:rsidRPr="00000000">
              <w:rPr>
                <w:color w:val="000001"/>
                <w:sz w:val="20"/>
                <w:szCs w:val="20"/>
                <w:rtl w:val="0"/>
              </w:rPr>
              <w:t xml:space="preserve">optativos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1.470 horas / 98 créditos*</w:t>
            </w:r>
          </w:p>
          <w:p w:rsidR="00000000" w:rsidDel="00000000" w:rsidP="00000000" w:rsidRDefault="00000000" w:rsidRPr="00000000" w14:paraId="0000008B">
            <w:pPr>
              <w:widowControl w:val="0"/>
              <w:spacing w:line="240" w:lineRule="auto"/>
              <w:ind w:right="-28.7007874015751"/>
              <w:jc w:val="center"/>
              <w:rPr>
                <w:color w:val="000001"/>
                <w:sz w:val="20"/>
                <w:szCs w:val="20"/>
              </w:rPr>
            </w:pPr>
            <w:r w:rsidDel="00000000" w:rsidR="00000000" w:rsidRPr="00000000">
              <w:rPr>
                <w:rtl w:val="0"/>
              </w:rPr>
            </w:r>
          </w:p>
          <w:p w:rsidR="00000000" w:rsidDel="00000000" w:rsidP="00000000" w:rsidRDefault="00000000" w:rsidRPr="00000000" w14:paraId="0000008C">
            <w:pPr>
              <w:widowControl w:val="0"/>
              <w:spacing w:line="240" w:lineRule="auto"/>
              <w:ind w:right="-28.7007874015751"/>
              <w:rPr>
                <w:color w:val="000001"/>
                <w:sz w:val="20"/>
                <w:szCs w:val="20"/>
              </w:rPr>
            </w:pPr>
            <w:r w:rsidDel="00000000" w:rsidR="00000000" w:rsidRPr="00000000">
              <w:rPr>
                <w:color w:val="000001"/>
                <w:sz w:val="20"/>
                <w:szCs w:val="20"/>
                <w:rtl w:val="0"/>
              </w:rPr>
              <w:t xml:space="preserve">*</w:t>
            </w:r>
            <w:r w:rsidDel="00000000" w:rsidR="00000000" w:rsidRPr="00000000">
              <w:rPr>
                <w:color w:val="000001"/>
                <w:sz w:val="16"/>
                <w:szCs w:val="16"/>
                <w:rtl w:val="0"/>
              </w:rPr>
              <w:t xml:space="preserve">Neste quantitativo, incluem-se até 360 horas / 24 créditos em componentes eletivos (Módulo Livre)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ind w:right="-28.7007874015751"/>
              <w:jc w:val="center"/>
              <w:rPr>
                <w:i w:val="1"/>
                <w:color w:val="000001"/>
                <w:sz w:val="20"/>
                <w:szCs w:val="20"/>
              </w:rPr>
            </w:pPr>
            <w:r w:rsidDel="00000000" w:rsidR="00000000" w:rsidRPr="00000000">
              <w:rPr>
                <w:color w:val="000001"/>
                <w:sz w:val="20"/>
                <w:szCs w:val="20"/>
                <w:rtl w:val="0"/>
              </w:rPr>
              <w:t xml:space="preserve">58,3 %</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420 horas / 28 créditos*</w:t>
            </w:r>
          </w:p>
          <w:p w:rsidR="00000000" w:rsidDel="00000000" w:rsidP="00000000" w:rsidRDefault="00000000" w:rsidRPr="00000000" w14:paraId="0000008F">
            <w:pPr>
              <w:widowControl w:val="0"/>
              <w:spacing w:line="240" w:lineRule="auto"/>
              <w:ind w:right="-28.7007874015751"/>
              <w:jc w:val="center"/>
              <w:rPr>
                <w:color w:val="000001"/>
                <w:sz w:val="20"/>
                <w:szCs w:val="20"/>
              </w:rPr>
            </w:pPr>
            <w:r w:rsidDel="00000000" w:rsidR="00000000" w:rsidRPr="00000000">
              <w:rPr>
                <w:rtl w:val="0"/>
              </w:rPr>
            </w:r>
          </w:p>
          <w:p w:rsidR="00000000" w:rsidDel="00000000" w:rsidP="00000000" w:rsidRDefault="00000000" w:rsidRPr="00000000" w14:paraId="00000090">
            <w:pPr>
              <w:widowControl w:val="0"/>
              <w:spacing w:line="240" w:lineRule="auto"/>
              <w:ind w:right="-28.7007874015751"/>
              <w:rPr>
                <w:i w:val="1"/>
                <w:color w:val="000001"/>
                <w:sz w:val="20"/>
                <w:szCs w:val="20"/>
                <w:u w:val="single"/>
              </w:rPr>
            </w:pPr>
            <w:r w:rsidDel="00000000" w:rsidR="00000000" w:rsidRPr="00000000">
              <w:rPr>
                <w:color w:val="000001"/>
                <w:sz w:val="16"/>
                <w:szCs w:val="16"/>
                <w:rtl w:val="0"/>
              </w:rPr>
              <w:t xml:space="preserve">*Para fins de cálculo, deste quantitativo, </w:t>
            </w:r>
            <w:r w:rsidDel="00000000" w:rsidR="00000000" w:rsidRPr="00000000">
              <w:rPr>
                <w:color w:val="000001"/>
                <w:sz w:val="16"/>
                <w:szCs w:val="16"/>
                <w:rtl w:val="0"/>
              </w:rPr>
              <w:t xml:space="preserve">excluem-se as horas referentes aos componentes optativos integrantes de cadeia de seletividade, os componentes eletivos e as atividades complementares.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16%</w:t>
            </w:r>
          </w:p>
        </w:tc>
      </w:tr>
      <w:tr>
        <w:trPr>
          <w:cantSplit w:val="0"/>
          <w:trHeight w:val="400"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2">
            <w:pPr>
              <w:widowControl w:val="0"/>
              <w:spacing w:after="0" w:before="0" w:line="240" w:lineRule="auto"/>
              <w:ind w:left="0" w:right="-28.7007874015751" w:firstLine="0"/>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ind w:right="-28.7007874015751"/>
              <w:rPr>
                <w:color w:val="000001"/>
                <w:sz w:val="20"/>
                <w:szCs w:val="20"/>
              </w:rPr>
            </w:pPr>
            <w:r w:rsidDel="00000000" w:rsidR="00000000" w:rsidRPr="00000000">
              <w:rPr>
                <w:color w:val="000001"/>
                <w:sz w:val="20"/>
                <w:szCs w:val="20"/>
                <w:rtl w:val="0"/>
              </w:rPr>
              <w:t xml:space="preserve">Componentes optativos integrantes de cadeia de seletividade</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jc w:val="center"/>
              <w:rPr>
                <w:i w:val="1"/>
                <w:color w:val="000001"/>
                <w:sz w:val="20"/>
                <w:szCs w:val="20"/>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jc w:val="center"/>
              <w:rPr>
                <w:i w:val="1"/>
                <w:color w:val="000001"/>
                <w:sz w:val="20"/>
                <w:szCs w:val="20"/>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ind w:right="-28.7007874015751"/>
              <w:jc w:val="center"/>
              <w:rPr>
                <w:i w:val="1"/>
                <w:color w:val="000001"/>
                <w:sz w:val="20"/>
                <w:szCs w:val="20"/>
              </w:rPr>
            </w:pPr>
            <w:r w:rsidDel="00000000" w:rsidR="00000000" w:rsidRPr="00000000">
              <w:rPr>
                <w:color w:val="000001"/>
                <w:sz w:val="20"/>
                <w:szCs w:val="20"/>
                <w:rtl w:val="0"/>
              </w:rPr>
              <w:t xml:space="preserve">180 horas / 12 créditos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6%</w:t>
            </w:r>
          </w:p>
        </w:tc>
      </w:tr>
      <w:tr>
        <w:trPr>
          <w:cantSplit w:val="0"/>
          <w:trHeight w:val="859.921875"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after="0" w:before="0" w:line="240" w:lineRule="auto"/>
              <w:ind w:left="0" w:right="-28.7007874015751" w:firstLine="0"/>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ind w:right="-28.7007874015751"/>
              <w:rPr>
                <w:color w:val="000001"/>
                <w:sz w:val="20"/>
                <w:szCs w:val="20"/>
              </w:rPr>
            </w:pPr>
            <w:r w:rsidDel="00000000" w:rsidR="00000000" w:rsidRPr="00000000">
              <w:rPr>
                <w:color w:val="000001"/>
                <w:sz w:val="20"/>
                <w:szCs w:val="20"/>
                <w:rtl w:val="0"/>
              </w:rPr>
              <w:t xml:space="preserve">Componentes eletivos (Módulo Live, </w:t>
            </w:r>
            <w:r w:rsidDel="00000000" w:rsidR="00000000" w:rsidRPr="00000000">
              <w:rPr>
                <w:i w:val="1"/>
                <w:color w:val="000001"/>
                <w:sz w:val="20"/>
                <w:szCs w:val="20"/>
                <w:rtl w:val="0"/>
              </w:rPr>
              <w:t xml:space="preserve">art. 89</w:t>
            </w:r>
            <w:r w:rsidDel="00000000" w:rsidR="00000000" w:rsidRPr="00000000">
              <w:rPr>
                <w:color w:val="000001"/>
                <w:sz w:val="20"/>
                <w:szCs w:val="20"/>
                <w:rtl w:val="0"/>
              </w:rPr>
              <w:t xml:space="preserve">, </w:t>
            </w:r>
            <w:r w:rsidDel="00000000" w:rsidR="00000000" w:rsidRPr="00000000">
              <w:rPr>
                <w:i w:val="1"/>
                <w:color w:val="000001"/>
                <w:sz w:val="20"/>
                <w:szCs w:val="20"/>
                <w:rtl w:val="0"/>
              </w:rPr>
              <w:t xml:space="preserve">§ 3º</w:t>
            </w:r>
            <w:r w:rsidDel="00000000" w:rsidR="00000000" w:rsidRPr="00000000">
              <w:rPr>
                <w:color w:val="000001"/>
                <w:sz w:val="20"/>
                <w:szCs w:val="20"/>
                <w:rtl w:val="0"/>
              </w:rPr>
              <w:t xml:space="preserve">, do Regimento Geral da UnB)</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A">
            <w:pPr>
              <w:widowControl w:val="0"/>
              <w:spacing w:line="240" w:lineRule="auto"/>
              <w:jc w:val="center"/>
              <w:rPr>
                <w:i w:val="1"/>
                <w:color w:val="000001"/>
                <w:sz w:val="20"/>
                <w:szCs w:val="20"/>
                <w:u w:val="single"/>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B">
            <w:pPr>
              <w:widowControl w:val="0"/>
              <w:spacing w:line="240" w:lineRule="auto"/>
              <w:jc w:val="center"/>
              <w:rPr>
                <w:i w:val="1"/>
                <w:color w:val="000001"/>
                <w:sz w:val="20"/>
                <w:szCs w:val="20"/>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ind w:right="-28.7007874015751"/>
              <w:jc w:val="center"/>
              <w:rPr>
                <w:i w:val="1"/>
                <w:color w:val="000001"/>
                <w:sz w:val="20"/>
                <w:szCs w:val="20"/>
                <w:u w:val="single"/>
              </w:rPr>
            </w:pPr>
            <w:r w:rsidDel="00000000" w:rsidR="00000000" w:rsidRPr="00000000">
              <w:rPr>
                <w:color w:val="000001"/>
                <w:sz w:val="20"/>
                <w:szCs w:val="20"/>
                <w:rtl w:val="0"/>
              </w:rPr>
              <w:t xml:space="preserve">Até o limite de 360 horas / 24 créditos</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14%</w:t>
            </w:r>
          </w:p>
        </w:tc>
      </w:tr>
      <w:tr>
        <w:trPr>
          <w:cantSplit w:val="0"/>
          <w:trHeight w:val="400"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after="0" w:before="0" w:line="240" w:lineRule="auto"/>
              <w:ind w:left="0" w:right="-28.7007874015751" w:firstLine="0"/>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ind w:right="-28.7007874015751"/>
              <w:rPr>
                <w:color w:val="000001"/>
                <w:sz w:val="20"/>
                <w:szCs w:val="20"/>
                <w:highlight w:val="red"/>
              </w:rPr>
            </w:pPr>
            <w:r w:rsidDel="00000000" w:rsidR="00000000" w:rsidRPr="00000000">
              <w:rPr>
                <w:color w:val="000001"/>
                <w:sz w:val="20"/>
                <w:szCs w:val="20"/>
                <w:rtl w:val="0"/>
              </w:rPr>
              <w:t xml:space="preserve">Atividades complementares</w:t>
            </w:r>
            <w:r w:rsidDel="00000000" w:rsidR="00000000" w:rsidRPr="00000000">
              <w:rPr>
                <w:color w:val="000001"/>
                <w:sz w:val="20"/>
                <w:szCs w:val="20"/>
                <w:highlight w:val="red"/>
                <w:vertAlign w:val="superscript"/>
              </w:rPr>
              <w:footnoteReference w:customMarkFollows="0" w:id="10"/>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129.44881889763735"/>
              <w:jc w:val="center"/>
              <w:rPr>
                <w:i w:val="1"/>
                <w:color w:val="000001"/>
                <w:sz w:val="20"/>
                <w:szCs w:val="20"/>
                <w:u w:val="single"/>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spacing w:line="240" w:lineRule="auto"/>
              <w:ind w:right="-129.44881889763735"/>
              <w:jc w:val="center"/>
              <w:rPr>
                <w:color w:val="000001"/>
                <w:sz w:val="20"/>
                <w:szCs w:val="20"/>
              </w:rPr>
            </w:pPr>
            <w:r w:rsidDel="00000000" w:rsidR="00000000" w:rsidRPr="00000000">
              <w:rPr>
                <w:color w:val="000001"/>
                <w:sz w:val="20"/>
                <w:szCs w:val="20"/>
                <w:rtl w:val="0"/>
              </w:rPr>
              <w:t xml:space="preserve">–</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330 horas / 24 créditos*</w:t>
            </w:r>
          </w:p>
          <w:p w:rsidR="00000000" w:rsidDel="00000000" w:rsidP="00000000" w:rsidRDefault="00000000" w:rsidRPr="00000000" w14:paraId="000000A3">
            <w:pPr>
              <w:widowControl w:val="0"/>
              <w:spacing w:line="240" w:lineRule="auto"/>
              <w:ind w:right="-28.7007874015751"/>
              <w:jc w:val="center"/>
              <w:rPr>
                <w:color w:val="000001"/>
                <w:sz w:val="20"/>
                <w:szCs w:val="20"/>
              </w:rPr>
            </w:pPr>
            <w:r w:rsidDel="00000000" w:rsidR="00000000" w:rsidRPr="00000000">
              <w:rPr>
                <w:rtl w:val="0"/>
              </w:rPr>
            </w:r>
          </w:p>
          <w:p w:rsidR="00000000" w:rsidDel="00000000" w:rsidP="00000000" w:rsidRDefault="00000000" w:rsidRPr="00000000" w14:paraId="000000A4">
            <w:pPr>
              <w:widowControl w:val="0"/>
              <w:spacing w:line="240" w:lineRule="auto"/>
              <w:ind w:right="-28.7007874015751"/>
              <w:rPr>
                <w:i w:val="1"/>
                <w:color w:val="000001"/>
                <w:sz w:val="16"/>
                <w:szCs w:val="16"/>
                <w:u w:val="single"/>
              </w:rPr>
            </w:pPr>
            <w:r w:rsidDel="00000000" w:rsidR="00000000" w:rsidRPr="00000000">
              <w:rPr>
                <w:color w:val="000001"/>
                <w:sz w:val="20"/>
                <w:szCs w:val="20"/>
                <w:rtl w:val="0"/>
              </w:rPr>
              <w:t xml:space="preserve">*</w:t>
            </w:r>
            <w:r w:rsidDel="00000000" w:rsidR="00000000" w:rsidRPr="00000000">
              <w:rPr>
                <w:color w:val="000001"/>
                <w:sz w:val="16"/>
                <w:szCs w:val="16"/>
                <w:rtl w:val="0"/>
              </w:rPr>
              <w:t xml:space="preserve">Neste quantitativo, incluem-se até 240 horas / 16 créditos em Estágio Curricular não Obrigatório.</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7007874015751" w:firstLine="0"/>
              <w:jc w:val="center"/>
              <w:rPr>
                <w:color w:val="000001"/>
                <w:sz w:val="20"/>
                <w:szCs w:val="20"/>
              </w:rPr>
            </w:pPr>
            <w:r w:rsidDel="00000000" w:rsidR="00000000" w:rsidRPr="00000000">
              <w:rPr>
                <w:color w:val="000001"/>
                <w:sz w:val="20"/>
                <w:szCs w:val="20"/>
                <w:rtl w:val="0"/>
              </w:rPr>
              <w:t xml:space="preserve">13</w:t>
            </w:r>
            <w:r w:rsidDel="00000000" w:rsidR="00000000" w:rsidRPr="00000000">
              <w:rPr>
                <w:color w:val="000001"/>
                <w:sz w:val="20"/>
                <w:szCs w:val="20"/>
                <w:rtl w:val="0"/>
              </w:rPr>
              <w:t xml:space="preserve">%</w:t>
            </w:r>
            <w:r w:rsidDel="00000000" w:rsidR="00000000" w:rsidRPr="00000000">
              <w:rPr>
                <w:rtl w:val="0"/>
              </w:rPr>
            </w:r>
          </w:p>
        </w:tc>
      </w:tr>
      <w:tr>
        <w:trPr>
          <w:cantSplit w:val="0"/>
          <w:trHeight w:val="400" w:hRule="atLeast"/>
          <w:tblHeader w:val="0"/>
        </w:trPr>
        <w:tc>
          <w:tcPr>
            <w:vMerge w:val="continue"/>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after="0" w:before="0" w:line="240" w:lineRule="auto"/>
              <w:ind w:left="0" w:right="-28.7007874015751" w:firstLine="0"/>
              <w:rPr>
                <w:sz w:val="20"/>
                <w:szCs w:val="20"/>
              </w:rPr>
            </w:pP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28.7007874015751"/>
              <w:rPr>
                <w:color w:val="000001"/>
                <w:sz w:val="20"/>
                <w:szCs w:val="20"/>
              </w:rPr>
            </w:pPr>
            <w:r w:rsidDel="00000000" w:rsidR="00000000" w:rsidRPr="00000000">
              <w:rPr>
                <w:color w:val="000001"/>
                <w:sz w:val="20"/>
                <w:szCs w:val="20"/>
                <w:rtl w:val="0"/>
              </w:rPr>
              <w:t xml:space="preserve">Estágio Curricular não Obrigatório</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129.44881889763735"/>
              <w:jc w:val="center"/>
              <w:rPr>
                <w:i w:val="1"/>
                <w:color w:val="000001"/>
                <w:sz w:val="20"/>
                <w:szCs w:val="20"/>
                <w:u w:val="single"/>
              </w:rPr>
            </w:pPr>
            <w:r w:rsidDel="00000000" w:rsidR="00000000" w:rsidRPr="00000000">
              <w:rPr>
                <w:color w:val="000001"/>
                <w:sz w:val="20"/>
                <w:szCs w:val="20"/>
                <w:rtl w:val="0"/>
              </w:rPr>
              <w:t xml:space="preserve">–</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129.44881889763735"/>
              <w:jc w:val="center"/>
              <w:rPr>
                <w:color w:val="000001"/>
                <w:sz w:val="20"/>
                <w:szCs w:val="20"/>
              </w:rPr>
            </w:pPr>
            <w:r w:rsidDel="00000000" w:rsidR="00000000" w:rsidRPr="00000000">
              <w:rPr>
                <w:color w:val="000001"/>
                <w:sz w:val="20"/>
                <w:szCs w:val="20"/>
                <w:rtl w:val="0"/>
              </w:rPr>
              <w:t xml:space="preserve">–</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Até 240 horas / 16 créditos*</w:t>
            </w:r>
          </w:p>
          <w:p w:rsidR="00000000" w:rsidDel="00000000" w:rsidP="00000000" w:rsidRDefault="00000000" w:rsidRPr="00000000" w14:paraId="000000AB">
            <w:pPr>
              <w:widowControl w:val="0"/>
              <w:spacing w:line="240" w:lineRule="auto"/>
              <w:ind w:right="-28.7007874015751"/>
              <w:jc w:val="center"/>
              <w:rPr>
                <w:color w:val="000001"/>
                <w:sz w:val="20"/>
                <w:szCs w:val="20"/>
              </w:rPr>
            </w:pPr>
            <w:r w:rsidDel="00000000" w:rsidR="00000000" w:rsidRPr="00000000">
              <w:rPr>
                <w:rtl w:val="0"/>
              </w:rPr>
            </w:r>
          </w:p>
          <w:p w:rsidR="00000000" w:rsidDel="00000000" w:rsidP="00000000" w:rsidRDefault="00000000" w:rsidRPr="00000000" w14:paraId="000000AC">
            <w:pPr>
              <w:widowControl w:val="0"/>
              <w:spacing w:line="240" w:lineRule="auto"/>
              <w:ind w:right="-28.7007874015751"/>
              <w:rPr>
                <w:color w:val="000001"/>
                <w:sz w:val="20"/>
                <w:szCs w:val="20"/>
              </w:rPr>
            </w:pPr>
            <w:r w:rsidDel="00000000" w:rsidR="00000000" w:rsidRPr="00000000">
              <w:rPr>
                <w:color w:val="000001"/>
                <w:sz w:val="20"/>
                <w:szCs w:val="20"/>
                <w:rtl w:val="0"/>
              </w:rPr>
              <w:t xml:space="preserve">*</w:t>
            </w:r>
            <w:r w:rsidDel="00000000" w:rsidR="00000000" w:rsidRPr="00000000">
              <w:rPr>
                <w:color w:val="000001"/>
                <w:sz w:val="16"/>
                <w:szCs w:val="16"/>
                <w:rtl w:val="0"/>
              </w:rPr>
              <w:t xml:space="preserve">Debitadas do quantitativo referente às atividades</w:t>
            </w:r>
            <w:r w:rsidDel="00000000" w:rsidR="00000000" w:rsidRPr="00000000">
              <w:rPr>
                <w:color w:val="000001"/>
                <w:sz w:val="20"/>
                <w:szCs w:val="20"/>
                <w:rtl w:val="0"/>
              </w:rPr>
              <w:t xml:space="preserve"> </w:t>
            </w:r>
            <w:r w:rsidDel="00000000" w:rsidR="00000000" w:rsidRPr="00000000">
              <w:rPr>
                <w:color w:val="000001"/>
                <w:sz w:val="16"/>
                <w:szCs w:val="16"/>
                <w:rtl w:val="0"/>
              </w:rPr>
              <w:t xml:space="preserve">complementares.</w:t>
            </w:r>
            <w:r w:rsidDel="00000000" w:rsidR="00000000" w:rsidRPr="00000000">
              <w:rPr>
                <w:color w:val="000001"/>
                <w:sz w:val="20"/>
                <w:szCs w:val="20"/>
                <w:rtl w:val="0"/>
              </w:rPr>
              <w:t xml:space="preserve"> </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9</w:t>
            </w:r>
            <w:r w:rsidDel="00000000" w:rsidR="00000000" w:rsidRPr="00000000">
              <w:rPr>
                <w:color w:val="000001"/>
                <w:sz w:val="20"/>
                <w:szCs w:val="20"/>
                <w:rtl w:val="0"/>
              </w:rPr>
              <w:t xml:space="preserve">%</w:t>
            </w:r>
          </w:p>
          <w:p w:rsidR="00000000" w:rsidDel="00000000" w:rsidP="00000000" w:rsidRDefault="00000000" w:rsidRPr="00000000" w14:paraId="000000AE">
            <w:pPr>
              <w:widowControl w:val="0"/>
              <w:spacing w:line="240" w:lineRule="auto"/>
              <w:ind w:right="-28.7007874015751"/>
              <w:jc w:val="center"/>
              <w:rPr>
                <w:color w:val="000001"/>
                <w:sz w:val="20"/>
                <w:szCs w:val="20"/>
              </w:rPr>
            </w:pPr>
            <w:r w:rsidDel="00000000" w:rsidR="00000000" w:rsidRPr="00000000">
              <w:rPr>
                <w:rtl w:val="0"/>
              </w:rPr>
            </w:r>
          </w:p>
          <w:p w:rsidR="00000000" w:rsidDel="00000000" w:rsidP="00000000" w:rsidRDefault="00000000" w:rsidRPr="00000000" w14:paraId="000000AF">
            <w:pPr>
              <w:widowControl w:val="0"/>
              <w:spacing w:line="240" w:lineRule="auto"/>
              <w:ind w:right="-28.7007874015751"/>
              <w:rPr>
                <w:color w:val="000001"/>
                <w:sz w:val="20"/>
                <w:szCs w:val="20"/>
              </w:rPr>
            </w:pPr>
            <w:r w:rsidDel="00000000" w:rsidR="00000000" w:rsidRPr="00000000">
              <w:rPr>
                <w:color w:val="000001"/>
                <w:sz w:val="20"/>
                <w:szCs w:val="20"/>
                <w:rtl w:val="0"/>
              </w:rPr>
              <w:t xml:space="preserve">*</w:t>
            </w:r>
            <w:r w:rsidDel="00000000" w:rsidR="00000000" w:rsidRPr="00000000">
              <w:rPr>
                <w:color w:val="000001"/>
                <w:sz w:val="16"/>
                <w:szCs w:val="16"/>
                <w:rtl w:val="0"/>
              </w:rPr>
              <w:t xml:space="preserve">Debitados do percentual referente às atividades</w:t>
            </w:r>
            <w:r w:rsidDel="00000000" w:rsidR="00000000" w:rsidRPr="00000000">
              <w:rPr>
                <w:color w:val="000001"/>
                <w:sz w:val="20"/>
                <w:szCs w:val="20"/>
                <w:rtl w:val="0"/>
              </w:rPr>
              <w:t xml:space="preserve"> </w:t>
            </w:r>
            <w:r w:rsidDel="00000000" w:rsidR="00000000" w:rsidRPr="00000000">
              <w:rPr>
                <w:color w:val="000001"/>
                <w:sz w:val="16"/>
                <w:szCs w:val="16"/>
                <w:rtl w:val="0"/>
              </w:rPr>
              <w:t xml:space="preserve">complementares.</w:t>
            </w:r>
            <w:r w:rsidDel="00000000" w:rsidR="00000000" w:rsidRPr="00000000">
              <w:rPr>
                <w:color w:val="000001"/>
                <w:sz w:val="20"/>
                <w:szCs w:val="20"/>
                <w:rtl w:val="0"/>
              </w:rPr>
              <w:t xml:space="preserve"> </w:t>
            </w:r>
            <w:r w:rsidDel="00000000" w:rsidR="00000000" w:rsidRPr="00000000">
              <w:rPr>
                <w:rtl w:val="0"/>
              </w:rPr>
            </w:r>
          </w:p>
        </w:tc>
      </w:tr>
      <w:tr>
        <w:trPr>
          <w:cantSplit w:val="0"/>
          <w:trHeight w:val="400" w:hRule="atLeast"/>
          <w:tblHeader w:val="0"/>
        </w:trPr>
        <w:tc>
          <w:tcPr>
            <w:gridSpan w:val="2"/>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spacing w:after="0" w:before="0" w:line="240" w:lineRule="auto"/>
              <w:ind w:left="0" w:right="-28.7007874015751" w:firstLine="0"/>
              <w:rPr>
                <w:color w:val="000001"/>
                <w:sz w:val="20"/>
                <w:szCs w:val="20"/>
              </w:rPr>
            </w:pPr>
            <w:r w:rsidDel="00000000" w:rsidR="00000000" w:rsidRPr="00000000">
              <w:rPr>
                <w:b w:val="1"/>
                <w:color w:val="000001"/>
                <w:sz w:val="20"/>
                <w:szCs w:val="20"/>
                <w:rtl w:val="0"/>
              </w:rPr>
              <w:t xml:space="preserve">Carga horária total</w:t>
            </w:r>
            <w:r w:rsidDel="00000000" w:rsidR="00000000" w:rsidRPr="00000000">
              <w:rPr>
                <w:rtl w:val="0"/>
              </w:rPr>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ind w:right="-59.055118110236435"/>
              <w:jc w:val="center"/>
              <w:rPr>
                <w:color w:val="000001"/>
                <w:sz w:val="20"/>
                <w:szCs w:val="20"/>
              </w:rPr>
            </w:pPr>
            <w:r w:rsidDel="00000000" w:rsidR="00000000" w:rsidRPr="00000000">
              <w:rPr>
                <w:color w:val="000001"/>
                <w:sz w:val="20"/>
                <w:szCs w:val="20"/>
                <w:rtl w:val="0"/>
              </w:rPr>
              <w:t xml:space="preserve">2.520 horas / 168 créditos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ind w:right="-129.44881889763735"/>
              <w:jc w:val="center"/>
              <w:rPr>
                <w:color w:val="000001"/>
                <w:sz w:val="20"/>
                <w:szCs w:val="20"/>
              </w:rPr>
            </w:pPr>
            <w:r w:rsidDel="00000000" w:rsidR="00000000" w:rsidRPr="00000000">
              <w:rPr>
                <w:color w:val="000001"/>
                <w:sz w:val="20"/>
                <w:szCs w:val="20"/>
                <w:rtl w:val="0"/>
              </w:rPr>
              <w:t xml:space="preserve">100%</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2.640 horas / 176 créditos</w:t>
            </w:r>
          </w:p>
        </w:tc>
        <w:tc>
          <w:tcPr>
            <w:tcBorders>
              <w:top w:color="000000" w:space="0" w:sz="6"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ind w:right="-28.7007874015751"/>
              <w:jc w:val="center"/>
              <w:rPr>
                <w:color w:val="000001"/>
                <w:sz w:val="20"/>
                <w:szCs w:val="20"/>
              </w:rPr>
            </w:pPr>
            <w:r w:rsidDel="00000000" w:rsidR="00000000" w:rsidRPr="00000000">
              <w:rPr>
                <w:color w:val="000001"/>
                <w:sz w:val="20"/>
                <w:szCs w:val="20"/>
                <w:rtl w:val="0"/>
              </w:rPr>
              <w:t xml:space="preserve">100%</w:t>
            </w:r>
          </w:p>
        </w:tc>
      </w:tr>
    </w:tbl>
    <w:p w:rsidR="00000000" w:rsidDel="00000000" w:rsidP="00000000" w:rsidRDefault="00000000" w:rsidRPr="00000000" w14:paraId="000000B6">
      <w:pPr>
        <w:spacing w:after="240" w:before="240" w:line="240" w:lineRule="auto"/>
        <w:ind w:left="720" w:firstLine="0"/>
        <w:rPr>
          <w:b w:val="1"/>
          <w:sz w:val="20"/>
          <w:szCs w:val="20"/>
        </w:rPr>
      </w:pPr>
      <w:r w:rsidDel="00000000" w:rsidR="00000000" w:rsidRPr="00000000">
        <w:rPr>
          <w:rtl w:val="0"/>
        </w:rPr>
      </w:r>
    </w:p>
    <w:p w:rsidR="00000000" w:rsidDel="00000000" w:rsidP="00000000" w:rsidRDefault="00000000" w:rsidRPr="00000000" w14:paraId="000000B7">
      <w:pPr>
        <w:numPr>
          <w:ilvl w:val="0"/>
          <w:numId w:val="9"/>
        </w:numPr>
        <w:spacing w:after="240" w:before="240" w:line="240" w:lineRule="auto"/>
        <w:ind w:left="720" w:hanging="360"/>
        <w:rPr>
          <w:b w:val="1"/>
          <w:color w:val="000001"/>
          <w:sz w:val="24"/>
          <w:szCs w:val="24"/>
        </w:rPr>
      </w:pPr>
      <w:r w:rsidDel="00000000" w:rsidR="00000000" w:rsidRPr="00000000">
        <w:rPr>
          <w:b w:val="1"/>
          <w:color w:val="000001"/>
          <w:sz w:val="24"/>
          <w:szCs w:val="24"/>
          <w:rtl w:val="0"/>
        </w:rPr>
        <w:t xml:space="preserve">ANÁLISE E CONSIDERAÇÕES DA CAEG</w:t>
      </w:r>
      <w:r w:rsidDel="00000000" w:rsidR="00000000" w:rsidRPr="00000000">
        <w:rPr>
          <w:rtl w:val="0"/>
        </w:rPr>
      </w:r>
    </w:p>
    <w:p w:rsidR="00000000" w:rsidDel="00000000" w:rsidP="00000000" w:rsidRDefault="00000000" w:rsidRPr="00000000" w14:paraId="000000B8">
      <w:pPr>
        <w:spacing w:after="120" w:lineRule="auto"/>
        <w:ind w:left="720" w:right="-6.259842519683616" w:firstLine="0"/>
        <w:jc w:val="both"/>
        <w:rPr>
          <w:b w:val="1"/>
          <w:color w:val="000001"/>
          <w:sz w:val="24"/>
          <w:szCs w:val="24"/>
          <w:u w:val="single"/>
        </w:rPr>
      </w:pPr>
      <w:r w:rsidDel="00000000" w:rsidR="00000000" w:rsidRPr="00000000">
        <w:rPr>
          <w:b w:val="1"/>
          <w:color w:val="000001"/>
          <w:sz w:val="24"/>
          <w:szCs w:val="24"/>
          <w:rtl w:val="0"/>
        </w:rPr>
        <w:t xml:space="preserve">3.1 Elementos constitutivos do PPC: itens </w:t>
      </w:r>
      <w:r w:rsidDel="00000000" w:rsidR="00000000" w:rsidRPr="00000000">
        <w:rPr>
          <w:b w:val="1"/>
          <w:color w:val="000001"/>
          <w:sz w:val="24"/>
          <w:szCs w:val="24"/>
          <w:u w:val="single"/>
          <w:rtl w:val="0"/>
        </w:rPr>
        <w:t xml:space="preserve">imprescindíveis / obrigatórios</w:t>
      </w:r>
      <w:r w:rsidDel="00000000" w:rsidR="00000000" w:rsidRPr="00000000">
        <w:rPr>
          <w:rtl w:val="0"/>
        </w:rPr>
      </w:r>
    </w:p>
    <w:p w:rsidR="00000000" w:rsidDel="00000000" w:rsidP="00000000" w:rsidRDefault="00000000" w:rsidRPr="00000000" w14:paraId="000000B9">
      <w:pPr>
        <w:pageBreakBefore w:val="0"/>
        <w:spacing w:after="200" w:before="240" w:lineRule="auto"/>
        <w:ind w:left="0" w:right="0" w:firstLine="0"/>
        <w:jc w:val="both"/>
        <w:rPr>
          <w:i w:val="1"/>
          <w:sz w:val="20"/>
          <w:szCs w:val="20"/>
        </w:rPr>
      </w:pPr>
      <w:r w:rsidDel="00000000" w:rsidR="00000000" w:rsidRPr="00000000">
        <w:rPr>
          <w:i w:val="1"/>
          <w:rtl w:val="0"/>
        </w:rPr>
        <w:t xml:space="preserve">Quadro 3. Observância dos itens </w:t>
      </w:r>
      <w:r w:rsidDel="00000000" w:rsidR="00000000" w:rsidRPr="00000000">
        <w:rPr>
          <w:b w:val="1"/>
          <w:i w:val="1"/>
          <w:rtl w:val="0"/>
        </w:rPr>
        <w:t xml:space="preserve">imprescindíveis / obrigatórios</w:t>
      </w:r>
      <w:r w:rsidDel="00000000" w:rsidR="00000000" w:rsidRPr="00000000">
        <w:rPr>
          <w:i w:val="1"/>
          <w:rtl w:val="0"/>
        </w:rPr>
        <w:t xml:space="preserve"> constituintes do PPC</w:t>
      </w:r>
      <w:r w:rsidDel="00000000" w:rsidR="00000000" w:rsidRPr="00000000">
        <w:rPr>
          <w:rtl w:val="0"/>
        </w:rPr>
      </w:r>
    </w:p>
    <w:tbl>
      <w:tblPr>
        <w:tblStyle w:val="Table4"/>
        <w:tblW w:w="1042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40"/>
        <w:gridCol w:w="4500"/>
        <w:gridCol w:w="2985"/>
        <w:tblGridChange w:id="0">
          <w:tblGrid>
            <w:gridCol w:w="2940"/>
            <w:gridCol w:w="4500"/>
            <w:gridCol w:w="2985"/>
          </w:tblGrid>
        </w:tblGridChange>
      </w:tblGrid>
      <w:tr>
        <w:trPr>
          <w:cantSplit w:val="0"/>
          <w:trHeight w:val="582.9492187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0"/>
                <w:szCs w:val="20"/>
              </w:rPr>
            </w:pPr>
            <w:r w:rsidDel="00000000" w:rsidR="00000000" w:rsidRPr="00000000">
              <w:rPr>
                <w:b w:val="1"/>
                <w:sz w:val="20"/>
                <w:szCs w:val="20"/>
                <w:rtl w:val="0"/>
              </w:rPr>
              <w:t xml:space="preserve">Itens estruturais verificados</w:t>
            </w:r>
          </w:p>
        </w:tc>
        <w:tc>
          <w:tcPr>
            <w:tcMar>
              <w:top w:w="100.0" w:type="dxa"/>
              <w:left w:w="100.0" w:type="dxa"/>
              <w:bottom w:w="100.0" w:type="dxa"/>
              <w:right w:w="100.0" w:type="dxa"/>
            </w:tcMar>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0"/>
                <w:szCs w:val="20"/>
              </w:rPr>
            </w:pPr>
            <w:r w:rsidDel="00000000" w:rsidR="00000000" w:rsidRPr="00000000">
              <w:rPr>
                <w:b w:val="1"/>
                <w:sz w:val="20"/>
                <w:szCs w:val="20"/>
                <w:rtl w:val="0"/>
              </w:rPr>
              <w:t xml:space="preserve">Especificação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71" w:right="-107.12598425196802" w:firstLine="0"/>
              <w:jc w:val="center"/>
              <w:rPr>
                <w:b w:val="1"/>
                <w:sz w:val="20"/>
                <w:szCs w:val="20"/>
              </w:rPr>
            </w:pPr>
            <w:r w:rsidDel="00000000" w:rsidR="00000000" w:rsidRPr="00000000">
              <w:rPr>
                <w:b w:val="1"/>
                <w:sz w:val="20"/>
                <w:szCs w:val="20"/>
                <w:rtl w:val="0"/>
              </w:rPr>
              <w:t xml:space="preserve">Situação no PPC analisado</w:t>
            </w:r>
          </w:p>
        </w:tc>
      </w:tr>
      <w:tr>
        <w:trPr>
          <w:cantSplit w:val="0"/>
          <w:trHeight w:val="413.38168006802897"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0BD">
            <w:pPr>
              <w:pageBreakBefore w:val="0"/>
              <w:spacing w:after="0" w:before="0" w:line="240" w:lineRule="auto"/>
              <w:rPr>
                <w:b w:val="1"/>
                <w:sz w:val="18"/>
                <w:szCs w:val="18"/>
              </w:rPr>
            </w:pPr>
            <w:r w:rsidDel="00000000" w:rsidR="00000000" w:rsidRPr="00000000">
              <w:rPr>
                <w:b w:val="1"/>
                <w:sz w:val="18"/>
                <w:szCs w:val="18"/>
                <w:rtl w:val="0"/>
              </w:rPr>
              <w:t xml:space="preserve">2 ORGANIZAÇÃO DIDÁTICO-PEDAGÓGICA</w:t>
            </w:r>
          </w:p>
        </w:tc>
      </w:tr>
      <w:tr>
        <w:trPr>
          <w:cantSplit w:val="0"/>
          <w:trHeight w:val="463.984375"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0C0">
            <w:pPr>
              <w:spacing w:line="240" w:lineRule="auto"/>
              <w:ind w:left="0" w:firstLine="0"/>
              <w:rPr>
                <w:sz w:val="16"/>
                <w:szCs w:val="16"/>
              </w:rPr>
            </w:pPr>
            <w:r w:rsidDel="00000000" w:rsidR="00000000" w:rsidRPr="00000000">
              <w:rPr>
                <w:rtl w:val="0"/>
              </w:rPr>
            </w:r>
          </w:p>
          <w:p w:rsidR="00000000" w:rsidDel="00000000" w:rsidP="00000000" w:rsidRDefault="00000000" w:rsidRPr="00000000" w14:paraId="000000C1">
            <w:pPr>
              <w:spacing w:after="200" w:line="240" w:lineRule="auto"/>
              <w:rPr>
                <w:sz w:val="16"/>
                <w:szCs w:val="16"/>
              </w:rPr>
            </w:pPr>
            <w:r w:rsidDel="00000000" w:rsidR="00000000" w:rsidRPr="00000000">
              <w:rPr>
                <w:sz w:val="16"/>
                <w:szCs w:val="16"/>
                <w:rtl w:val="0"/>
              </w:rPr>
              <w:t xml:space="preserve">2.4 Objetivos do Curso</w:t>
            </w:r>
          </w:p>
          <w:p w:rsidR="00000000" w:rsidDel="00000000" w:rsidP="00000000" w:rsidRDefault="00000000" w:rsidRPr="00000000" w14:paraId="000000C2">
            <w:pPr>
              <w:spacing w:line="240" w:lineRule="auto"/>
              <w:rPr>
                <w:color w:val="666666"/>
                <w:sz w:val="20"/>
                <w:szCs w:val="20"/>
              </w:rPr>
            </w:pPr>
            <w:r w:rsidDel="00000000" w:rsidR="00000000" w:rsidRPr="00000000">
              <w:rPr>
                <w:i w:val="1"/>
                <w:color w:val="666666"/>
                <w:sz w:val="12"/>
                <w:szCs w:val="12"/>
                <w:rtl w:val="0"/>
              </w:rPr>
              <w:t xml:space="preserve">Apresentação </w:t>
            </w:r>
            <w:r w:rsidDel="00000000" w:rsidR="00000000" w:rsidRPr="00000000">
              <w:rPr>
                <w:b w:val="1"/>
                <w:i w:val="1"/>
                <w:color w:val="666666"/>
                <w:sz w:val="12"/>
                <w:szCs w:val="12"/>
                <w:rtl w:val="0"/>
              </w:rPr>
              <w:t xml:space="preserve">obrigatória </w:t>
            </w:r>
            <w:r w:rsidDel="00000000" w:rsidR="00000000" w:rsidRPr="00000000">
              <w:rPr>
                <w:i w:val="1"/>
                <w:color w:val="666666"/>
                <w:sz w:val="12"/>
                <w:szCs w:val="12"/>
                <w:rtl w:val="0"/>
              </w:rPr>
              <w:t xml:space="preserve">para expor a proposta formativa do Curso (especificando o objetivo geral e os objetivos específicos em subtópicos distintos), em consonância com o perfil profissional do egresso, com a estrutura curricular, com o contexto educacional, com as características locais e regionais.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992125984249014" w:firstLine="0"/>
              <w:jc w:val="both"/>
              <w:rPr>
                <w:sz w:val="16"/>
                <w:szCs w:val="16"/>
              </w:rPr>
            </w:pPr>
            <w:r w:rsidDel="00000000" w:rsidR="00000000" w:rsidRPr="00000000">
              <w:rPr>
                <w:sz w:val="16"/>
                <w:szCs w:val="16"/>
                <w:rtl w:val="0"/>
              </w:rPr>
              <w:t xml:space="preserve">a) Demonstração de alinhamento da proposta pedagógica às DCNs do Curso e normas gerais atinentes</w:t>
            </w:r>
          </w:p>
        </w:tc>
        <w:tc>
          <w:tcPr>
            <w:tcMar>
              <w:top w:w="100.0" w:type="dxa"/>
              <w:left w:w="100.0" w:type="dxa"/>
              <w:bottom w:w="100.0" w:type="dxa"/>
              <w:right w:w="100.0" w:type="dxa"/>
            </w:tcMar>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658.98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C5">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6">
            <w:pPr>
              <w:spacing w:after="0" w:before="0" w:line="240" w:lineRule="auto"/>
              <w:ind w:left="0" w:right="1.2992125984249014" w:firstLine="0"/>
              <w:jc w:val="both"/>
              <w:rPr>
                <w:sz w:val="16"/>
                <w:szCs w:val="16"/>
              </w:rPr>
            </w:pPr>
            <w:r w:rsidDel="00000000" w:rsidR="00000000" w:rsidRPr="00000000">
              <w:rPr>
                <w:sz w:val="16"/>
                <w:szCs w:val="16"/>
                <w:rtl w:val="0"/>
              </w:rPr>
              <w:t xml:space="preserve">b) Identificação do objetivo geral do Curso</w:t>
            </w:r>
          </w:p>
        </w:tc>
        <w:tc>
          <w:tcPr>
            <w:tcMar>
              <w:top w:w="100.0" w:type="dxa"/>
              <w:left w:w="100.0" w:type="dxa"/>
              <w:bottom w:w="100.0" w:type="dxa"/>
              <w:right w:w="100.0" w:type="dxa"/>
            </w:tcMar>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584.6244258849001"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C8">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9">
            <w:pPr>
              <w:widowControl w:val="0"/>
              <w:spacing w:after="0" w:before="0" w:line="240" w:lineRule="auto"/>
              <w:ind w:left="0" w:right="1.2992125984249014" w:firstLine="0"/>
              <w:jc w:val="both"/>
              <w:rPr>
                <w:sz w:val="16"/>
                <w:szCs w:val="16"/>
              </w:rPr>
            </w:pPr>
            <w:r w:rsidDel="00000000" w:rsidR="00000000" w:rsidRPr="00000000">
              <w:rPr>
                <w:sz w:val="16"/>
                <w:szCs w:val="16"/>
                <w:rtl w:val="0"/>
              </w:rPr>
              <w:t xml:space="preserve">c) Identificação dos objetivos específicos do Curso</w:t>
            </w:r>
          </w:p>
        </w:tc>
        <w:tc>
          <w:tcPr>
            <w:tcMar>
              <w:top w:w="100.0" w:type="dxa"/>
              <w:left w:w="100.0" w:type="dxa"/>
              <w:bottom w:w="100.0" w:type="dxa"/>
              <w:right w:w="10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749.9463403466307"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0CB">
            <w:pPr>
              <w:spacing w:after="200" w:before="0" w:line="240" w:lineRule="auto"/>
              <w:rPr>
                <w:sz w:val="16"/>
                <w:szCs w:val="16"/>
              </w:rPr>
            </w:pPr>
            <w:r w:rsidDel="00000000" w:rsidR="00000000" w:rsidRPr="00000000">
              <w:rPr>
                <w:sz w:val="16"/>
                <w:szCs w:val="16"/>
                <w:rtl w:val="0"/>
              </w:rPr>
              <w:t xml:space="preserve">2.5 Perfil profissional do egresso</w:t>
            </w:r>
          </w:p>
          <w:p w:rsidR="00000000" w:rsidDel="00000000" w:rsidP="00000000" w:rsidRDefault="00000000" w:rsidRPr="00000000" w14:paraId="000000CC">
            <w:pPr>
              <w:widowControl w:val="0"/>
              <w:spacing w:after="200" w:before="0" w:line="240" w:lineRule="auto"/>
              <w:rPr>
                <w:i w:val="1"/>
                <w:color w:val="666666"/>
                <w:sz w:val="12"/>
                <w:szCs w:val="12"/>
              </w:rPr>
            </w:pPr>
            <w:r w:rsidDel="00000000" w:rsidR="00000000" w:rsidRPr="00000000">
              <w:rPr>
                <w:i w:val="1"/>
                <w:color w:val="666666"/>
                <w:sz w:val="12"/>
                <w:szCs w:val="12"/>
                <w:rtl w:val="0"/>
              </w:rPr>
              <w:t xml:space="preserve">Abordagem </w:t>
            </w:r>
            <w:r w:rsidDel="00000000" w:rsidR="00000000" w:rsidRPr="00000000">
              <w:rPr>
                <w:b w:val="1"/>
                <w:i w:val="1"/>
                <w:color w:val="666666"/>
                <w:sz w:val="12"/>
                <w:szCs w:val="12"/>
                <w:rtl w:val="0"/>
              </w:rPr>
              <w:t xml:space="preserve">obrigatória </w:t>
            </w:r>
            <w:r w:rsidDel="00000000" w:rsidR="00000000" w:rsidRPr="00000000">
              <w:rPr>
                <w:i w:val="1"/>
                <w:color w:val="666666"/>
                <w:sz w:val="12"/>
                <w:szCs w:val="12"/>
                <w:rtl w:val="0"/>
              </w:rPr>
              <w:t xml:space="preserve">para tratar dos aspectos relacionados ao perfil profissional do egresso.</w:t>
            </w:r>
          </w:p>
          <w:p w:rsidR="00000000" w:rsidDel="00000000" w:rsidP="00000000" w:rsidRDefault="00000000" w:rsidRPr="00000000" w14:paraId="000000CD">
            <w:pPr>
              <w:widowControl w:val="0"/>
              <w:spacing w:line="240" w:lineRule="auto"/>
              <w:rPr>
                <w:i w:val="1"/>
                <w:color w:val="666666"/>
                <w:sz w:val="12"/>
                <w:szCs w:val="12"/>
              </w:rPr>
            </w:pPr>
            <w:r w:rsidDel="00000000" w:rsidR="00000000" w:rsidRPr="00000000">
              <w:rPr>
                <w:rFonts w:ascii="Arial Unicode MS" w:cs="Arial Unicode MS" w:eastAsia="Arial Unicode MS" w:hAnsi="Arial Unicode MS"/>
                <w:b w:val="1"/>
                <w:color w:val="666666"/>
                <w:sz w:val="12"/>
                <w:szCs w:val="12"/>
                <w:rtl w:val="0"/>
              </w:rPr>
              <w:t xml:space="preserve">⇨ Especificamente quanto aos cursos de Licenciatura, recomenda-se observância dos </w:t>
            </w:r>
            <w:r w:rsidDel="00000000" w:rsidR="00000000" w:rsidRPr="00000000">
              <w:rPr>
                <w:b w:val="1"/>
                <w:i w:val="1"/>
                <w:color w:val="666666"/>
                <w:sz w:val="12"/>
                <w:szCs w:val="12"/>
                <w:rtl w:val="0"/>
              </w:rPr>
              <w:t xml:space="preserve">arts. 2º ao 4º</w:t>
            </w:r>
            <w:r w:rsidDel="00000000" w:rsidR="00000000" w:rsidRPr="00000000">
              <w:rPr>
                <w:b w:val="1"/>
                <w:color w:val="666666"/>
                <w:sz w:val="12"/>
                <w:szCs w:val="12"/>
                <w:rtl w:val="0"/>
              </w:rPr>
              <w:t xml:space="preserve"> da </w:t>
            </w:r>
            <w:hyperlink r:id="rId17">
              <w:r w:rsidDel="00000000" w:rsidR="00000000" w:rsidRPr="00000000">
                <w:rPr>
                  <w:b w:val="1"/>
                  <w:color w:val="1155cc"/>
                  <w:sz w:val="12"/>
                  <w:szCs w:val="12"/>
                  <w:u w:val="single"/>
                  <w:rtl w:val="0"/>
                </w:rPr>
                <w:t xml:space="preserve">Resolução CNE/CP n. 2/2019</w:t>
              </w:r>
            </w:hyperlink>
            <w:r w:rsidDel="00000000" w:rsidR="00000000" w:rsidRPr="00000000">
              <w:rPr>
                <w:b w:val="1"/>
                <w:color w:val="666666"/>
                <w:sz w:val="12"/>
                <w:szCs w:val="12"/>
                <w:rtl w:val="0"/>
              </w:rPr>
              <w:t xml:space="preserve">. </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992125984249014" w:firstLine="0"/>
              <w:jc w:val="both"/>
              <w:rPr>
                <w:sz w:val="16"/>
                <w:szCs w:val="16"/>
              </w:rPr>
            </w:pPr>
            <w:r w:rsidDel="00000000" w:rsidR="00000000" w:rsidRPr="00000000">
              <w:rPr>
                <w:sz w:val="16"/>
                <w:szCs w:val="16"/>
                <w:rtl w:val="0"/>
              </w:rPr>
              <w:t xml:space="preserve">a) Competências e habilidades que se esperam do egresso que estejam alinhadas a DCNs específicas do Curso, conforme o caso.</w:t>
            </w:r>
          </w:p>
        </w:tc>
        <w:tc>
          <w:tcPr>
            <w:tcMar>
              <w:top w:w="100.0" w:type="dxa"/>
              <w:left w:w="100.0" w:type="dxa"/>
              <w:bottom w:w="100.0" w:type="dxa"/>
              <w:right w:w="100.0" w:type="dxa"/>
            </w:tcMar>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712.9492187499999"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D0">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D1">
            <w:pPr>
              <w:widowControl w:val="0"/>
              <w:spacing w:after="0" w:before="0" w:line="240" w:lineRule="auto"/>
              <w:ind w:right="1.2992125984249014"/>
              <w:jc w:val="both"/>
              <w:rPr>
                <w:sz w:val="16"/>
                <w:szCs w:val="16"/>
              </w:rPr>
            </w:pPr>
            <w:r w:rsidDel="00000000" w:rsidR="00000000" w:rsidRPr="00000000">
              <w:rPr>
                <w:sz w:val="16"/>
                <w:szCs w:val="16"/>
                <w:rtl w:val="0"/>
              </w:rPr>
              <w:t xml:space="preserve">b) Área(s) de atuação do </w:t>
            </w:r>
            <w:r w:rsidDel="00000000" w:rsidR="00000000" w:rsidRPr="00000000">
              <w:rPr>
                <w:sz w:val="16"/>
                <w:szCs w:val="16"/>
                <w:rtl w:val="0"/>
              </w:rPr>
              <w:t xml:space="preserve">egresso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6586.04060258682" w:hRule="atLeast"/>
          <w:tblHeader w:val="0"/>
        </w:trPr>
        <w:tc>
          <w:tcPr>
            <w:vMerge w:val="restart"/>
            <w:vAlign w:val="center"/>
          </w:tcPr>
          <w:p w:rsidR="00000000" w:rsidDel="00000000" w:rsidP="00000000" w:rsidRDefault="00000000" w:rsidRPr="00000000" w14:paraId="000000D3">
            <w:pPr>
              <w:spacing w:after="200" w:before="0" w:lineRule="auto"/>
              <w:rPr>
                <w:color w:val="ff0000"/>
                <w:sz w:val="16"/>
                <w:szCs w:val="16"/>
              </w:rPr>
            </w:pPr>
            <w:r w:rsidDel="00000000" w:rsidR="00000000" w:rsidRPr="00000000">
              <w:rPr>
                <w:sz w:val="16"/>
                <w:szCs w:val="16"/>
                <w:rtl w:val="0"/>
              </w:rPr>
              <w:t xml:space="preserve">2.6 Estrutura Curricular</w:t>
            </w:r>
            <w:r w:rsidDel="00000000" w:rsidR="00000000" w:rsidRPr="00000000">
              <w:rPr>
                <w:rtl w:val="0"/>
              </w:rPr>
            </w:r>
          </w:p>
          <w:p w:rsidR="00000000" w:rsidDel="00000000" w:rsidP="00000000" w:rsidRDefault="00000000" w:rsidRPr="00000000" w14:paraId="000000D4">
            <w:pPr>
              <w:spacing w:before="200" w:line="240" w:lineRule="auto"/>
              <w:rPr>
                <w:i w:val="1"/>
                <w:color w:val="666666"/>
                <w:sz w:val="12"/>
                <w:szCs w:val="12"/>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obrigatória</w:t>
            </w:r>
            <w:r w:rsidDel="00000000" w:rsidR="00000000" w:rsidRPr="00000000">
              <w:rPr>
                <w:i w:val="1"/>
                <w:color w:val="666666"/>
                <w:sz w:val="12"/>
                <w:szCs w:val="12"/>
                <w:rtl w:val="0"/>
              </w:rPr>
              <w:t xml:space="preserve">, detalhada e esquematizada, </w:t>
            </w:r>
            <w:r w:rsidDel="00000000" w:rsidR="00000000" w:rsidRPr="00000000">
              <w:rPr>
                <w:i w:val="1"/>
                <w:color w:val="666666"/>
                <w:sz w:val="12"/>
                <w:szCs w:val="12"/>
                <w:rtl w:val="0"/>
              </w:rPr>
              <w:t xml:space="preserve">da composição do currículo (</w:t>
            </w:r>
            <w:r w:rsidDel="00000000" w:rsidR="00000000" w:rsidRPr="00000000">
              <w:rPr>
                <w:i w:val="1"/>
                <w:color w:val="666666"/>
                <w:sz w:val="12"/>
                <w:szCs w:val="12"/>
                <w:rtl w:val="0"/>
              </w:rPr>
              <w:t xml:space="preserve">módulo integrante e módulo livre), observando que os  conteúdos curriculares podem ser agrupados em eixos temáticos ou núcleos de conteúdos interligados, a depender do que dispuserem as DCNs.</w:t>
            </w:r>
          </w:p>
          <w:p w:rsidR="00000000" w:rsidDel="00000000" w:rsidP="00000000" w:rsidRDefault="00000000" w:rsidRPr="00000000" w14:paraId="000000D5">
            <w:pPr>
              <w:spacing w:after="0" w:before="200" w:line="240" w:lineRule="auto"/>
              <w:rPr>
                <w:i w:val="1"/>
                <w:color w:val="666666"/>
                <w:sz w:val="12"/>
                <w:szCs w:val="12"/>
              </w:rPr>
            </w:pPr>
            <w:r w:rsidDel="00000000" w:rsidR="00000000" w:rsidRPr="00000000">
              <w:rPr>
                <w:i w:val="1"/>
                <w:color w:val="666666"/>
                <w:sz w:val="12"/>
                <w:szCs w:val="12"/>
                <w:rtl w:val="0"/>
              </w:rPr>
              <w:t xml:space="preserve">Convém detalhar a carga horária (não havendo necessidade de listar os componentes), dos seguintes itens:</w:t>
            </w:r>
          </w:p>
          <w:p w:rsidR="00000000" w:rsidDel="00000000" w:rsidP="00000000" w:rsidRDefault="00000000" w:rsidRPr="00000000" w14:paraId="000000D6">
            <w:pPr>
              <w:spacing w:line="240" w:lineRule="auto"/>
              <w:rPr>
                <w:i w:val="1"/>
                <w:color w:val="666666"/>
                <w:sz w:val="12"/>
                <w:szCs w:val="12"/>
              </w:rPr>
            </w:pPr>
            <w:r w:rsidDel="00000000" w:rsidR="00000000" w:rsidRPr="00000000">
              <w:rPr>
                <w:i w:val="1"/>
                <w:color w:val="666666"/>
                <w:sz w:val="12"/>
                <w:szCs w:val="12"/>
                <w:rtl w:val="0"/>
              </w:rPr>
              <w:t xml:space="preserve">– Componentes curriculares obrigatórios;</w:t>
            </w:r>
          </w:p>
          <w:p w:rsidR="00000000" w:rsidDel="00000000" w:rsidP="00000000" w:rsidRDefault="00000000" w:rsidRPr="00000000" w14:paraId="000000D7">
            <w:pPr>
              <w:spacing w:line="240" w:lineRule="auto"/>
              <w:rPr>
                <w:i w:val="1"/>
                <w:color w:val="666666"/>
                <w:sz w:val="12"/>
                <w:szCs w:val="12"/>
              </w:rPr>
            </w:pPr>
            <w:r w:rsidDel="00000000" w:rsidR="00000000" w:rsidRPr="00000000">
              <w:rPr>
                <w:i w:val="1"/>
                <w:color w:val="666666"/>
                <w:sz w:val="12"/>
                <w:szCs w:val="12"/>
                <w:rtl w:val="0"/>
              </w:rPr>
              <w:t xml:space="preserve">– Componentes curriculares optativos;</w:t>
            </w:r>
          </w:p>
          <w:p w:rsidR="00000000" w:rsidDel="00000000" w:rsidP="00000000" w:rsidRDefault="00000000" w:rsidRPr="00000000" w14:paraId="000000D8">
            <w:pPr>
              <w:spacing w:line="240" w:lineRule="auto"/>
              <w:rPr>
                <w:i w:val="1"/>
                <w:color w:val="666666"/>
                <w:sz w:val="12"/>
                <w:szCs w:val="12"/>
              </w:rPr>
            </w:pPr>
            <w:r w:rsidDel="00000000" w:rsidR="00000000" w:rsidRPr="00000000">
              <w:rPr>
                <w:i w:val="1"/>
                <w:color w:val="666666"/>
                <w:sz w:val="12"/>
                <w:szCs w:val="12"/>
                <w:rtl w:val="0"/>
              </w:rPr>
              <w:t xml:space="preserve">– Componentes optativos integrantes de cadeias de seletividade (conforme o caso);</w:t>
            </w:r>
          </w:p>
          <w:p w:rsidR="00000000" w:rsidDel="00000000" w:rsidP="00000000" w:rsidRDefault="00000000" w:rsidRPr="00000000" w14:paraId="000000D9">
            <w:pPr>
              <w:spacing w:line="240" w:lineRule="auto"/>
              <w:rPr>
                <w:i w:val="1"/>
                <w:color w:val="666666"/>
                <w:sz w:val="12"/>
                <w:szCs w:val="12"/>
              </w:rPr>
            </w:pPr>
            <w:r w:rsidDel="00000000" w:rsidR="00000000" w:rsidRPr="00000000">
              <w:rPr>
                <w:i w:val="1"/>
                <w:color w:val="666666"/>
                <w:sz w:val="12"/>
                <w:szCs w:val="12"/>
                <w:rtl w:val="0"/>
              </w:rPr>
              <w:t xml:space="preserve">– Estágio curricular obrigatório (conforme o caso);</w:t>
            </w:r>
          </w:p>
          <w:p w:rsidR="00000000" w:rsidDel="00000000" w:rsidP="00000000" w:rsidRDefault="00000000" w:rsidRPr="00000000" w14:paraId="000000DA">
            <w:pPr>
              <w:spacing w:line="240" w:lineRule="auto"/>
              <w:rPr>
                <w:i w:val="1"/>
                <w:color w:val="666666"/>
                <w:sz w:val="12"/>
                <w:szCs w:val="12"/>
              </w:rPr>
            </w:pPr>
            <w:r w:rsidDel="00000000" w:rsidR="00000000" w:rsidRPr="00000000">
              <w:rPr>
                <w:i w:val="1"/>
                <w:color w:val="666666"/>
                <w:sz w:val="12"/>
                <w:szCs w:val="12"/>
                <w:rtl w:val="0"/>
              </w:rPr>
              <w:t xml:space="preserve">– Atividades complementares (conforme o caso);</w:t>
            </w:r>
          </w:p>
          <w:p w:rsidR="00000000" w:rsidDel="00000000" w:rsidP="00000000" w:rsidRDefault="00000000" w:rsidRPr="00000000" w14:paraId="000000DB">
            <w:pPr>
              <w:spacing w:line="240" w:lineRule="auto"/>
              <w:rPr>
                <w:i w:val="1"/>
                <w:color w:val="666666"/>
                <w:sz w:val="12"/>
                <w:szCs w:val="12"/>
              </w:rPr>
            </w:pPr>
            <w:r w:rsidDel="00000000" w:rsidR="00000000" w:rsidRPr="00000000">
              <w:rPr>
                <w:i w:val="1"/>
                <w:color w:val="666666"/>
                <w:sz w:val="12"/>
                <w:szCs w:val="12"/>
                <w:rtl w:val="0"/>
              </w:rPr>
              <w:t xml:space="preserve">– Atividades de extensão (no mínimo em 10% da carga horária do Curso);</w:t>
            </w:r>
          </w:p>
          <w:p w:rsidR="00000000" w:rsidDel="00000000" w:rsidP="00000000" w:rsidRDefault="00000000" w:rsidRPr="00000000" w14:paraId="000000DC">
            <w:pPr>
              <w:spacing w:line="240" w:lineRule="auto"/>
              <w:rPr>
                <w:i w:val="1"/>
                <w:color w:val="666666"/>
                <w:sz w:val="12"/>
                <w:szCs w:val="12"/>
              </w:rPr>
            </w:pPr>
            <w:r w:rsidDel="00000000" w:rsidR="00000000" w:rsidRPr="00000000">
              <w:rPr>
                <w:i w:val="1"/>
                <w:color w:val="666666"/>
                <w:sz w:val="12"/>
                <w:szCs w:val="12"/>
                <w:rtl w:val="0"/>
              </w:rPr>
              <w:t xml:space="preserve">– TCC (conforme o caso).</w:t>
            </w:r>
          </w:p>
          <w:p w:rsidR="00000000" w:rsidDel="00000000" w:rsidP="00000000" w:rsidRDefault="00000000" w:rsidRPr="00000000" w14:paraId="000000DD">
            <w:pPr>
              <w:spacing w:after="200" w:before="200" w:line="240" w:lineRule="auto"/>
              <w:rPr>
                <w:i w:val="1"/>
                <w:color w:val="666666"/>
                <w:sz w:val="12"/>
                <w:szCs w:val="12"/>
                <w:highlight w:val="white"/>
              </w:rPr>
            </w:pPr>
            <w:r w:rsidDel="00000000" w:rsidR="00000000" w:rsidRPr="00000000">
              <w:rPr>
                <w:rFonts w:ascii="Arial Unicode MS" w:cs="Arial Unicode MS" w:eastAsia="Arial Unicode MS" w:hAnsi="Arial Unicode MS"/>
                <w:b w:val="1"/>
                <w:i w:val="1"/>
                <w:color w:val="666666"/>
                <w:sz w:val="12"/>
                <w:szCs w:val="12"/>
                <w:highlight w:val="white"/>
                <w:rtl w:val="0"/>
              </w:rPr>
              <w:t xml:space="preserve">⇨ Especificamente quanto composição do currículo dos cursos de Licenciatura, recomenda-se observância do CAPÍTULO III e do CAPÍTULO IV da </w:t>
            </w:r>
            <w:hyperlink r:id="rId18">
              <w:r w:rsidDel="00000000" w:rsidR="00000000" w:rsidRPr="00000000">
                <w:rPr>
                  <w:b w:val="1"/>
                  <w:i w:val="1"/>
                  <w:color w:val="666666"/>
                  <w:sz w:val="12"/>
                  <w:szCs w:val="12"/>
                  <w:highlight w:val="white"/>
                  <w:u w:val="single"/>
                  <w:rtl w:val="0"/>
                </w:rPr>
                <w:t xml:space="preserve">Resolução CNE/CP n. 2/2019.</w:t>
              </w:r>
            </w:hyperlink>
            <w:r w:rsidDel="00000000" w:rsidR="00000000" w:rsidRPr="00000000">
              <w:rPr>
                <w:rtl w:val="0"/>
              </w:rPr>
            </w:r>
          </w:p>
          <w:p w:rsidR="00000000" w:rsidDel="00000000" w:rsidP="00000000" w:rsidRDefault="00000000" w:rsidRPr="00000000" w14:paraId="000000DE">
            <w:pPr>
              <w:spacing w:after="200" w:before="200" w:line="240" w:lineRule="auto"/>
              <w:rPr>
                <w:i w:val="1"/>
                <w:color w:val="666666"/>
                <w:sz w:val="12"/>
                <w:szCs w:val="12"/>
                <w:highlight w:val="white"/>
              </w:rPr>
            </w:pPr>
            <w:r w:rsidDel="00000000" w:rsidR="00000000" w:rsidRPr="00000000">
              <w:rPr>
                <w:rFonts w:ascii="Arial Unicode MS" w:cs="Arial Unicode MS" w:eastAsia="Arial Unicode MS" w:hAnsi="Arial Unicode MS"/>
                <w:b w:val="1"/>
                <w:i w:val="1"/>
                <w:color w:val="666666"/>
                <w:sz w:val="12"/>
                <w:szCs w:val="12"/>
                <w:rtl w:val="0"/>
              </w:rPr>
              <w:t xml:space="preserve">⇨ Na página eletrônica do DEG, encontra-se uma lista de componentes curriculares que contemplam os temas transversais mencionados no item g da Estrutura Curricular</w:t>
            </w:r>
            <w:r w:rsidDel="00000000" w:rsidR="00000000" w:rsidRPr="00000000">
              <w:rPr>
                <w:b w:val="1"/>
                <w:i w:val="1"/>
                <w:color w:val="666666"/>
                <w:sz w:val="12"/>
                <w:szCs w:val="12"/>
                <w:highlight w:val="white"/>
                <w:rtl w:val="0"/>
              </w:rPr>
              <w:t xml:space="preserve">.</w:t>
            </w:r>
            <w:r w:rsidDel="00000000" w:rsidR="00000000" w:rsidRPr="00000000">
              <w:rPr>
                <w:b w:val="1"/>
                <w:i w:val="1"/>
                <w:color w:val="666666"/>
                <w:sz w:val="12"/>
                <w:szCs w:val="12"/>
                <w:rtl w:val="0"/>
              </w:rPr>
              <w:t xml:space="preserve"> A critério das unidades acadêmicas, eles podem compor o currículo como componentes curriculares obrigatórios (dependendo da anuência da Unidade Acadêmica ofertante), como componentes curriculares optativos ou como componentes curriculares eletivos.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DF">
            <w:pPr>
              <w:widowControl w:val="0"/>
              <w:numPr>
                <w:ilvl w:val="0"/>
                <w:numId w:val="4"/>
              </w:numPr>
              <w:spacing w:after="200" w:line="240" w:lineRule="auto"/>
              <w:ind w:left="720" w:hanging="360"/>
              <w:jc w:val="both"/>
              <w:rPr>
                <w:sz w:val="16"/>
                <w:szCs w:val="16"/>
              </w:rPr>
            </w:pPr>
            <w:r w:rsidDel="00000000" w:rsidR="00000000" w:rsidRPr="00000000">
              <w:rPr>
                <w:sz w:val="16"/>
                <w:szCs w:val="16"/>
                <w:rtl w:val="0"/>
              </w:rPr>
              <w:t xml:space="preserve">Carga horária </w:t>
            </w:r>
          </w:p>
          <w:p w:rsidR="00000000" w:rsidDel="00000000" w:rsidP="00000000" w:rsidRDefault="00000000" w:rsidRPr="00000000" w14:paraId="000000E0">
            <w:pPr>
              <w:widowControl w:val="0"/>
              <w:spacing w:after="200" w:line="240" w:lineRule="auto"/>
              <w:jc w:val="both"/>
              <w:rPr>
                <w:sz w:val="16"/>
                <w:szCs w:val="16"/>
              </w:rPr>
            </w:pPr>
            <w:r w:rsidDel="00000000" w:rsidR="00000000" w:rsidRPr="00000000">
              <w:rPr>
                <w:sz w:val="16"/>
                <w:szCs w:val="16"/>
                <w:rtl w:val="0"/>
              </w:rPr>
              <w:t xml:space="preserve">Exposição dispondo sobre a carga horária e tempo de integralização do Curso, segundo orientarem as DCNs gerais e/ou específicas e demais normas internas ou externas à UnB aplicáveis, </w:t>
            </w:r>
            <w:r w:rsidDel="00000000" w:rsidR="00000000" w:rsidRPr="00000000">
              <w:rPr>
                <w:b w:val="1"/>
                <w:sz w:val="16"/>
                <w:szCs w:val="16"/>
                <w:rtl w:val="0"/>
              </w:rPr>
              <w:t xml:space="preserve">observando-se</w:t>
            </w:r>
            <w:r w:rsidDel="00000000" w:rsidR="00000000" w:rsidRPr="00000000">
              <w:rPr>
                <w:sz w:val="16"/>
                <w:szCs w:val="16"/>
                <w:rtl w:val="0"/>
              </w:rPr>
              <w:t xml:space="preserve">:</w:t>
            </w:r>
          </w:p>
          <w:p w:rsidR="00000000" w:rsidDel="00000000" w:rsidP="00000000" w:rsidRDefault="00000000" w:rsidRPr="00000000" w14:paraId="000000E1">
            <w:pPr>
              <w:widowControl w:val="0"/>
              <w:spacing w:after="200" w:line="240" w:lineRule="auto"/>
              <w:jc w:val="both"/>
              <w:rPr>
                <w:sz w:val="16"/>
                <w:szCs w:val="16"/>
              </w:rPr>
            </w:pPr>
            <w:r w:rsidDel="00000000" w:rsidR="00000000" w:rsidRPr="00000000">
              <w:rPr>
                <w:sz w:val="16"/>
                <w:szCs w:val="16"/>
                <w:rtl w:val="0"/>
              </w:rPr>
              <w:t xml:space="preserve">I O limite de acréscimo máximo de 10% à carga horária definida para o Curso (</w:t>
            </w:r>
            <w:r w:rsidDel="00000000" w:rsidR="00000000" w:rsidRPr="00000000">
              <w:rPr>
                <w:i w:val="1"/>
                <w:sz w:val="16"/>
                <w:szCs w:val="16"/>
                <w:rtl w:val="0"/>
              </w:rPr>
              <w:t xml:space="preserve">Parágrafo único</w:t>
            </w:r>
            <w:r w:rsidDel="00000000" w:rsidR="00000000" w:rsidRPr="00000000">
              <w:rPr>
                <w:sz w:val="16"/>
                <w:szCs w:val="16"/>
                <w:rtl w:val="0"/>
              </w:rPr>
              <w:t xml:space="preserve"> do </w:t>
            </w:r>
            <w:r w:rsidDel="00000000" w:rsidR="00000000" w:rsidRPr="00000000">
              <w:rPr>
                <w:i w:val="1"/>
                <w:sz w:val="16"/>
                <w:szCs w:val="16"/>
                <w:rtl w:val="0"/>
              </w:rPr>
              <w:t xml:space="preserve">art. 76</w:t>
            </w:r>
            <w:r w:rsidDel="00000000" w:rsidR="00000000" w:rsidRPr="00000000">
              <w:rPr>
                <w:sz w:val="16"/>
                <w:szCs w:val="16"/>
                <w:rtl w:val="0"/>
              </w:rPr>
              <w:t xml:space="preserve"> do Regimento Geral da UnB);</w:t>
            </w:r>
          </w:p>
          <w:p w:rsidR="00000000" w:rsidDel="00000000" w:rsidP="00000000" w:rsidRDefault="00000000" w:rsidRPr="00000000" w14:paraId="000000E2">
            <w:pPr>
              <w:widowControl w:val="0"/>
              <w:spacing w:after="200" w:line="240" w:lineRule="auto"/>
              <w:jc w:val="both"/>
              <w:rPr>
                <w:sz w:val="16"/>
                <w:szCs w:val="16"/>
              </w:rPr>
            </w:pPr>
            <w:r w:rsidDel="00000000" w:rsidR="00000000" w:rsidRPr="00000000">
              <w:rPr>
                <w:sz w:val="16"/>
                <w:szCs w:val="16"/>
                <w:rtl w:val="0"/>
              </w:rPr>
              <w:t xml:space="preserve">II A chamada “Relação 70/30”, que determina que as disciplinas  obrigatórias de cada curso deverão constituir, no máximo, 70% da carga horária exigida para conclusão (</w:t>
            </w:r>
            <w:hyperlink r:id="rId19">
              <w:r w:rsidDel="00000000" w:rsidR="00000000" w:rsidRPr="00000000">
                <w:rPr>
                  <w:i w:val="1"/>
                  <w:color w:val="1155cc"/>
                  <w:sz w:val="16"/>
                  <w:szCs w:val="16"/>
                  <w:u w:val="single"/>
                  <w:rtl w:val="0"/>
                </w:rPr>
                <w:t xml:space="preserve">art. 89</w:t>
              </w:r>
            </w:hyperlink>
            <w:hyperlink r:id="rId20">
              <w:r w:rsidDel="00000000" w:rsidR="00000000" w:rsidRPr="00000000">
                <w:rPr>
                  <w:color w:val="1155cc"/>
                  <w:sz w:val="16"/>
                  <w:szCs w:val="16"/>
                  <w:u w:val="single"/>
                  <w:rtl w:val="0"/>
                </w:rPr>
                <w:t xml:space="preserve">, </w:t>
              </w:r>
            </w:hyperlink>
            <w:hyperlink r:id="rId21">
              <w:r w:rsidDel="00000000" w:rsidR="00000000" w:rsidRPr="00000000">
                <w:rPr>
                  <w:i w:val="1"/>
                  <w:color w:val="1155cc"/>
                  <w:sz w:val="16"/>
                  <w:szCs w:val="16"/>
                  <w:u w:val="single"/>
                  <w:rtl w:val="0"/>
                </w:rPr>
                <w:t xml:space="preserve">§ 2º</w:t>
              </w:r>
            </w:hyperlink>
            <w:hyperlink r:id="rId22">
              <w:r w:rsidDel="00000000" w:rsidR="00000000" w:rsidRPr="00000000">
                <w:rPr>
                  <w:color w:val="1155cc"/>
                  <w:sz w:val="16"/>
                  <w:szCs w:val="16"/>
                  <w:u w:val="single"/>
                  <w:rtl w:val="0"/>
                </w:rPr>
                <w:t xml:space="preserve">, do Regimento Geral da UnB</w:t>
              </w:r>
            </w:hyperlink>
            <w:r w:rsidDel="00000000" w:rsidR="00000000" w:rsidRPr="00000000">
              <w:rPr>
                <w:sz w:val="16"/>
                <w:szCs w:val="16"/>
                <w:rtl w:val="0"/>
              </w:rPr>
              <w:t xml:space="preserve">), ressalvado o previsto na </w:t>
            </w:r>
            <w:hyperlink r:id="rId23">
              <w:r w:rsidDel="00000000" w:rsidR="00000000" w:rsidRPr="00000000">
                <w:rPr>
                  <w:color w:val="1155cc"/>
                  <w:sz w:val="16"/>
                  <w:szCs w:val="16"/>
                  <w:u w:val="single"/>
                  <w:rtl w:val="0"/>
                </w:rPr>
                <w:t xml:space="preserve">Resolução Cepe n. 234/2015</w:t>
              </w:r>
            </w:hyperlink>
            <w:r w:rsidDel="00000000" w:rsidR="00000000" w:rsidRPr="00000000">
              <w:rPr>
                <w:sz w:val="16"/>
                <w:szCs w:val="16"/>
                <w:rtl w:val="0"/>
              </w:rPr>
              <w:t xml:space="preserve"> (quanto à exceção do TCC, Estágio e internato no cômputo);</w:t>
            </w:r>
          </w:p>
          <w:p w:rsidR="00000000" w:rsidDel="00000000" w:rsidP="00000000" w:rsidRDefault="00000000" w:rsidRPr="00000000" w14:paraId="000000E3">
            <w:pPr>
              <w:widowControl w:val="0"/>
              <w:spacing w:after="200" w:line="240" w:lineRule="auto"/>
              <w:jc w:val="both"/>
              <w:rPr>
                <w:sz w:val="16"/>
                <w:szCs w:val="16"/>
              </w:rPr>
            </w:pPr>
            <w:r w:rsidDel="00000000" w:rsidR="00000000" w:rsidRPr="00000000">
              <w:rPr>
                <w:sz w:val="16"/>
                <w:szCs w:val="16"/>
                <w:rtl w:val="0"/>
              </w:rPr>
              <w:t xml:space="preserve">III A possibilidade de integralização de pelo menos 360 horas em componentes eletivos (Módulo Livre, nos termos do </w:t>
            </w:r>
            <w:hyperlink r:id="rId24">
              <w:r w:rsidDel="00000000" w:rsidR="00000000" w:rsidRPr="00000000">
                <w:rPr>
                  <w:i w:val="1"/>
                  <w:color w:val="1155cc"/>
                  <w:sz w:val="16"/>
                  <w:szCs w:val="16"/>
                  <w:u w:val="single"/>
                  <w:rtl w:val="0"/>
                </w:rPr>
                <w:t xml:space="preserve">art. 89</w:t>
              </w:r>
            </w:hyperlink>
            <w:hyperlink r:id="rId25">
              <w:r w:rsidDel="00000000" w:rsidR="00000000" w:rsidRPr="00000000">
                <w:rPr>
                  <w:color w:val="1155cc"/>
                  <w:sz w:val="16"/>
                  <w:szCs w:val="16"/>
                  <w:u w:val="single"/>
                  <w:rtl w:val="0"/>
                </w:rPr>
                <w:t xml:space="preserve">, </w:t>
              </w:r>
            </w:hyperlink>
            <w:hyperlink r:id="rId26">
              <w:r w:rsidDel="00000000" w:rsidR="00000000" w:rsidRPr="00000000">
                <w:rPr>
                  <w:i w:val="1"/>
                  <w:color w:val="1155cc"/>
                  <w:sz w:val="16"/>
                  <w:szCs w:val="16"/>
                  <w:u w:val="single"/>
                  <w:rtl w:val="0"/>
                </w:rPr>
                <w:t xml:space="preserve">§ 3º</w:t>
              </w:r>
            </w:hyperlink>
            <w:hyperlink r:id="rId27">
              <w:r w:rsidDel="00000000" w:rsidR="00000000" w:rsidRPr="00000000">
                <w:rPr>
                  <w:color w:val="1155cc"/>
                  <w:sz w:val="16"/>
                  <w:szCs w:val="16"/>
                  <w:u w:val="single"/>
                  <w:rtl w:val="0"/>
                </w:rPr>
                <w:t xml:space="preserve">, do Regimento Geral da UnB</w:t>
              </w:r>
            </w:hyperlink>
            <w:r w:rsidDel="00000000" w:rsidR="00000000" w:rsidRPr="00000000">
              <w:rPr>
                <w:sz w:val="16"/>
                <w:szCs w:val="16"/>
                <w:rtl w:val="0"/>
              </w:rPr>
              <w:t xml:space="preserve">);</w:t>
            </w:r>
          </w:p>
          <w:p w:rsidR="00000000" w:rsidDel="00000000" w:rsidP="00000000" w:rsidRDefault="00000000" w:rsidRPr="00000000" w14:paraId="000000E4">
            <w:pPr>
              <w:widowControl w:val="0"/>
              <w:spacing w:after="200" w:line="240" w:lineRule="auto"/>
              <w:jc w:val="both"/>
              <w:rPr>
                <w:sz w:val="16"/>
                <w:szCs w:val="16"/>
              </w:rPr>
            </w:pPr>
            <w:r w:rsidDel="00000000" w:rsidR="00000000" w:rsidRPr="00000000">
              <w:rPr>
                <w:sz w:val="16"/>
                <w:szCs w:val="16"/>
                <w:rtl w:val="0"/>
              </w:rPr>
              <w:t xml:space="preserve">IV A compatibilidade entre a carga horária total (contabilizada em horas-relógio), o tempo de integralização (os limites de permanência no Curso, informados em níveis) e os limites (mínimo e máximo) de horas a serem cursadas por nível.</w:t>
            </w:r>
          </w:p>
          <w:p w:rsidR="00000000" w:rsidDel="00000000" w:rsidP="00000000" w:rsidRDefault="00000000" w:rsidRPr="00000000" w14:paraId="000000E5">
            <w:pPr>
              <w:widowControl w:val="0"/>
              <w:spacing w:after="200" w:line="240" w:lineRule="auto"/>
              <w:jc w:val="both"/>
              <w:rPr>
                <w:sz w:val="16"/>
                <w:szCs w:val="16"/>
              </w:rPr>
            </w:pPr>
            <w:r w:rsidDel="00000000" w:rsidR="00000000" w:rsidRPr="00000000">
              <w:rPr>
                <w:sz w:val="16"/>
                <w:szCs w:val="16"/>
                <w:rtl w:val="0"/>
              </w:rPr>
              <w:t xml:space="preserve">V </w:t>
            </w:r>
            <w:r w:rsidDel="00000000" w:rsidR="00000000" w:rsidRPr="00000000">
              <w:rPr>
                <w:sz w:val="16"/>
                <w:szCs w:val="16"/>
                <w:rtl w:val="0"/>
              </w:rPr>
              <w:t xml:space="preserve">A oferta de Língua Brasileira de Sinais </w:t>
            </w:r>
            <w:r w:rsidDel="00000000" w:rsidR="00000000" w:rsidRPr="00000000">
              <w:rPr>
                <w:sz w:val="20"/>
                <w:szCs w:val="20"/>
                <w:rtl w:val="0"/>
              </w:rPr>
              <w:t xml:space="preserve">–</w:t>
            </w:r>
            <w:r w:rsidDel="00000000" w:rsidR="00000000" w:rsidRPr="00000000">
              <w:rPr>
                <w:sz w:val="16"/>
                <w:szCs w:val="16"/>
                <w:rtl w:val="0"/>
              </w:rPr>
              <w:t xml:space="preserve"> </w:t>
            </w:r>
            <w:r w:rsidDel="00000000" w:rsidR="00000000" w:rsidRPr="00000000">
              <w:rPr>
                <w:sz w:val="16"/>
                <w:szCs w:val="16"/>
                <w:rtl w:val="0"/>
              </w:rPr>
              <w:t xml:space="preserve">Libras como componente optativo (conforme orienta a Lei n. 10.436/2002, regulamentada pelo Decreto n. 5.626/2005, Libras é componente “optativo” para os cursos de Bacharelado, devendo figurar no </w:t>
            </w:r>
            <w:r w:rsidDel="00000000" w:rsidR="00000000" w:rsidRPr="00000000">
              <w:rPr>
                <w:i w:val="1"/>
                <w:sz w:val="16"/>
                <w:szCs w:val="16"/>
                <w:rtl w:val="0"/>
              </w:rPr>
              <w:t xml:space="preserve">Fluxo do Curso</w:t>
            </w:r>
            <w:r w:rsidDel="00000000" w:rsidR="00000000" w:rsidRPr="00000000">
              <w:rPr>
                <w:sz w:val="16"/>
                <w:szCs w:val="16"/>
                <w:rtl w:val="0"/>
              </w:rPr>
              <w:t xml:space="preserve"> (neste segmento apenas).</w:t>
            </w:r>
          </w:p>
        </w:tc>
        <w:tc>
          <w:tcPr>
            <w:tcMar>
              <w:top w:w="100.0" w:type="dxa"/>
              <w:left w:w="100.0" w:type="dxa"/>
              <w:bottom w:w="100.0" w:type="dxa"/>
              <w:right w:w="100.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Não obstante, convém atentar para a necessidade de previsão da oferta de Língua Brasileira de Sinais – Libras (como optativa) no PPC.</w:t>
            </w:r>
          </w:p>
        </w:tc>
      </w:tr>
      <w:tr>
        <w:trPr>
          <w:cantSplit w:val="0"/>
          <w:trHeight w:val="3513.7442805782457"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E8">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E9">
            <w:pPr>
              <w:widowControl w:val="0"/>
              <w:numPr>
                <w:ilvl w:val="0"/>
                <w:numId w:val="4"/>
              </w:numPr>
              <w:spacing w:after="200" w:line="240" w:lineRule="auto"/>
              <w:ind w:left="720" w:hanging="360"/>
              <w:jc w:val="both"/>
              <w:rPr>
                <w:sz w:val="16"/>
                <w:szCs w:val="16"/>
                <w:u w:val="none"/>
              </w:rPr>
            </w:pPr>
            <w:r w:rsidDel="00000000" w:rsidR="00000000" w:rsidRPr="00000000">
              <w:rPr>
                <w:sz w:val="16"/>
                <w:szCs w:val="16"/>
                <w:rtl w:val="0"/>
              </w:rPr>
              <w:t xml:space="preserve">Estágio Curricular </w:t>
            </w:r>
          </w:p>
          <w:p w:rsidR="00000000" w:rsidDel="00000000" w:rsidP="00000000" w:rsidRDefault="00000000" w:rsidRPr="00000000" w14:paraId="000000EA">
            <w:pPr>
              <w:widowControl w:val="0"/>
              <w:spacing w:after="200" w:line="240" w:lineRule="auto"/>
              <w:jc w:val="both"/>
              <w:rPr>
                <w:sz w:val="16"/>
                <w:szCs w:val="16"/>
              </w:rPr>
            </w:pPr>
            <w:r w:rsidDel="00000000" w:rsidR="00000000" w:rsidRPr="00000000">
              <w:rPr>
                <w:sz w:val="16"/>
                <w:szCs w:val="16"/>
                <w:rtl w:val="0"/>
              </w:rPr>
              <w:t xml:space="preserve">Exposição sobre estágio (no caso, não obrigatório</w:t>
            </w:r>
            <w:r w:rsidDel="00000000" w:rsidR="00000000" w:rsidRPr="00000000">
              <w:rPr>
                <w:sz w:val="16"/>
                <w:szCs w:val="16"/>
                <w:highlight w:val="yellow"/>
                <w:vertAlign w:val="superscript"/>
              </w:rPr>
              <w:footnoteReference w:customMarkFollows="0" w:id="11"/>
            </w:r>
            <w:r w:rsidDel="00000000" w:rsidR="00000000" w:rsidRPr="00000000">
              <w:rPr>
                <w:sz w:val="16"/>
                <w:szCs w:val="16"/>
                <w:rtl w:val="0"/>
              </w:rPr>
              <w:t xml:space="preserve">), em consonância com o respectivo regulamento, discorrendo sobre a importância da relação teoria-prática para a formação, observadas as DCNs específicas do Curso, além das seguintes</w:t>
            </w:r>
            <w:r w:rsidDel="00000000" w:rsidR="00000000" w:rsidRPr="00000000">
              <w:rPr>
                <w:b w:val="1"/>
                <w:sz w:val="16"/>
                <w:szCs w:val="16"/>
                <w:rtl w:val="0"/>
              </w:rPr>
              <w:t xml:space="preserve"> </w:t>
            </w:r>
            <w:r w:rsidDel="00000000" w:rsidR="00000000" w:rsidRPr="00000000">
              <w:rPr>
                <w:sz w:val="16"/>
                <w:szCs w:val="16"/>
                <w:rtl w:val="0"/>
              </w:rPr>
              <w:t xml:space="preserve">referências legais:</w:t>
            </w:r>
          </w:p>
          <w:p w:rsidR="00000000" w:rsidDel="00000000" w:rsidP="00000000" w:rsidRDefault="00000000" w:rsidRPr="00000000" w14:paraId="000000EB">
            <w:pPr>
              <w:widowControl w:val="0"/>
              <w:spacing w:after="200" w:line="240" w:lineRule="auto"/>
              <w:jc w:val="both"/>
              <w:rPr>
                <w:sz w:val="16"/>
                <w:szCs w:val="16"/>
              </w:rPr>
            </w:pPr>
            <w:r w:rsidDel="00000000" w:rsidR="00000000" w:rsidRPr="00000000">
              <w:rPr>
                <w:sz w:val="16"/>
                <w:szCs w:val="16"/>
                <w:rtl w:val="0"/>
              </w:rPr>
              <w:t xml:space="preserve">– </w:t>
            </w:r>
            <w:hyperlink r:id="rId28">
              <w:r w:rsidDel="00000000" w:rsidR="00000000" w:rsidRPr="00000000">
                <w:rPr>
                  <w:color w:val="1155cc"/>
                  <w:sz w:val="16"/>
                  <w:szCs w:val="16"/>
                  <w:u w:val="single"/>
                  <w:rtl w:val="0"/>
                </w:rPr>
                <w:t xml:space="preserve">Lei n. 11.788/2008</w:t>
              </w:r>
            </w:hyperlink>
            <w:r w:rsidDel="00000000" w:rsidR="00000000" w:rsidRPr="00000000">
              <w:rPr>
                <w:sz w:val="16"/>
                <w:szCs w:val="16"/>
                <w:rtl w:val="0"/>
              </w:rPr>
              <w:t xml:space="preserve"> (Lei do Estágio) — o curso deve explicitar no PPC a possibilidade de realização de estágios com carga superior a 30 horas semanais, conforme orientações contidas no SEI 23106.107911/2018-11.</w:t>
            </w:r>
          </w:p>
          <w:p w:rsidR="00000000" w:rsidDel="00000000" w:rsidP="00000000" w:rsidRDefault="00000000" w:rsidRPr="00000000" w14:paraId="000000EC">
            <w:pPr>
              <w:widowControl w:val="0"/>
              <w:spacing w:after="200" w:line="240" w:lineRule="auto"/>
              <w:jc w:val="both"/>
              <w:rPr>
                <w:sz w:val="16"/>
                <w:szCs w:val="16"/>
              </w:rPr>
            </w:pPr>
            <w:r w:rsidDel="00000000" w:rsidR="00000000" w:rsidRPr="00000000">
              <w:rPr>
                <w:sz w:val="16"/>
                <w:szCs w:val="16"/>
                <w:rtl w:val="0"/>
              </w:rPr>
              <w:t xml:space="preserve">– </w:t>
            </w:r>
            <w:hyperlink r:id="rId29">
              <w:r w:rsidDel="00000000" w:rsidR="00000000" w:rsidRPr="00000000">
                <w:rPr>
                  <w:color w:val="1155cc"/>
                  <w:sz w:val="16"/>
                  <w:szCs w:val="16"/>
                  <w:u w:val="single"/>
                  <w:rtl w:val="0"/>
                </w:rPr>
                <w:t xml:space="preserve">Resolução Cepe n. 104/2021</w:t>
              </w:r>
            </w:hyperlink>
            <w:r w:rsidDel="00000000" w:rsidR="00000000" w:rsidRPr="00000000">
              <w:rPr>
                <w:sz w:val="16"/>
                <w:szCs w:val="16"/>
                <w:rtl w:val="0"/>
              </w:rPr>
              <w:t xml:space="preserve"> (regulamentação dos estágios na UnB).</w:t>
            </w:r>
          </w:p>
          <w:p w:rsidR="00000000" w:rsidDel="00000000" w:rsidP="00000000" w:rsidRDefault="00000000" w:rsidRPr="00000000" w14:paraId="000000ED">
            <w:pPr>
              <w:widowControl w:val="0"/>
              <w:spacing w:after="200" w:line="240" w:lineRule="auto"/>
              <w:jc w:val="both"/>
              <w:rPr>
                <w:sz w:val="16"/>
                <w:szCs w:val="16"/>
              </w:rPr>
            </w:pPr>
            <w:r w:rsidDel="00000000" w:rsidR="00000000" w:rsidRPr="00000000">
              <w:rPr>
                <w:sz w:val="16"/>
                <w:szCs w:val="16"/>
                <w:rtl w:val="0"/>
              </w:rPr>
              <w:t xml:space="preserve">– </w:t>
            </w:r>
            <w:hyperlink r:id="rId30">
              <w:r w:rsidDel="00000000" w:rsidR="00000000" w:rsidRPr="00000000">
                <w:rPr>
                  <w:color w:val="1155cc"/>
                  <w:sz w:val="16"/>
                  <w:szCs w:val="16"/>
                  <w:u w:val="single"/>
                  <w:rtl w:val="0"/>
                </w:rPr>
                <w:t xml:space="preserve">Diretrizes de Estágio da UnB - 2020</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1474.2870074301188"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EF">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F0">
            <w:pPr>
              <w:widowControl w:val="0"/>
              <w:numPr>
                <w:ilvl w:val="0"/>
                <w:numId w:val="4"/>
              </w:numPr>
              <w:spacing w:after="200" w:line="240" w:lineRule="auto"/>
              <w:ind w:left="720" w:hanging="360"/>
              <w:jc w:val="both"/>
              <w:rPr>
                <w:sz w:val="16"/>
                <w:szCs w:val="16"/>
                <w:u w:val="none"/>
              </w:rPr>
            </w:pPr>
            <w:r w:rsidDel="00000000" w:rsidR="00000000" w:rsidRPr="00000000">
              <w:rPr>
                <w:sz w:val="16"/>
                <w:szCs w:val="16"/>
                <w:rtl w:val="0"/>
              </w:rPr>
              <w:t xml:space="preserve">Atividades Complementares </w:t>
            </w:r>
          </w:p>
          <w:p w:rsidR="00000000" w:rsidDel="00000000" w:rsidP="00000000" w:rsidRDefault="00000000" w:rsidRPr="00000000" w14:paraId="000000F1">
            <w:pPr>
              <w:widowControl w:val="0"/>
              <w:spacing w:line="240" w:lineRule="auto"/>
              <w:jc w:val="both"/>
              <w:rPr>
                <w:sz w:val="16"/>
                <w:szCs w:val="16"/>
              </w:rPr>
            </w:pPr>
            <w:r w:rsidDel="00000000" w:rsidR="00000000" w:rsidRPr="00000000">
              <w:rPr>
                <w:sz w:val="16"/>
                <w:szCs w:val="16"/>
                <w:rtl w:val="0"/>
              </w:rPr>
              <w:t xml:space="preserve">Apresentação das atividades complementares (de aprofundamento em áreas específicas de interesse dos estudantes), indicando observância das DCNs específicas do Curso (caso as possua), sua obrigatoriedade (com definição da carga horária mínima) ou o limite máximo, no caso de constituírem atividades não obrigatórias, bem como as formas de aproveitamento, conforme o respectivo regulamento.</w:t>
            </w:r>
          </w:p>
          <w:p w:rsidR="00000000" w:rsidDel="00000000" w:rsidP="00000000" w:rsidRDefault="00000000" w:rsidRPr="00000000" w14:paraId="000000F2">
            <w:pPr>
              <w:widowControl w:val="0"/>
              <w:spacing w:before="200" w:line="240" w:lineRule="auto"/>
              <w:jc w:val="both"/>
              <w:rPr>
                <w:b w:val="1"/>
                <w:sz w:val="12"/>
                <w:szCs w:val="12"/>
              </w:rPr>
            </w:pPr>
            <w:r w:rsidDel="00000000" w:rsidR="00000000" w:rsidRPr="00000000">
              <w:rPr>
                <w:rFonts w:ascii="Arial Unicode MS" w:cs="Arial Unicode MS" w:eastAsia="Arial Unicode MS" w:hAnsi="Arial Unicode MS"/>
                <w:b w:val="1"/>
                <w:sz w:val="12"/>
                <w:szCs w:val="12"/>
                <w:rtl w:val="0"/>
              </w:rPr>
              <w:t xml:space="preserve">⇨ A soma da carga horária relativa a atividades complementares e da referente a estágios nos cursos de graduação, Bacharelado, não deverão exceder a 20% (vinte por cento) da carga horária total do curso, salvo nos casos de determinações legais em contrário (</w:t>
            </w:r>
            <w:hyperlink r:id="rId31">
              <w:r w:rsidDel="00000000" w:rsidR="00000000" w:rsidRPr="00000000">
                <w:rPr>
                  <w:b w:val="1"/>
                  <w:color w:val="1155cc"/>
                  <w:sz w:val="12"/>
                  <w:szCs w:val="12"/>
                  <w:u w:val="single"/>
                  <w:rtl w:val="0"/>
                </w:rPr>
                <w:t xml:space="preserve">Resolução CNE/CES n. 2/2007</w:t>
              </w:r>
            </w:hyperlink>
            <w:r w:rsidDel="00000000" w:rsidR="00000000" w:rsidRPr="00000000">
              <w:rPr>
                <w:b w:val="1"/>
                <w:sz w:val="12"/>
                <w:szCs w:val="12"/>
                <w:rtl w:val="0"/>
              </w:rPr>
              <w:t xml:space="preserve">, art. 1º).</w:t>
            </w:r>
          </w:p>
        </w:tc>
        <w:tc>
          <w:tcPr>
            <w:tcMar>
              <w:top w:w="100.0" w:type="dxa"/>
              <w:left w:w="100.0" w:type="dxa"/>
              <w:bottom w:w="100.0" w:type="dxa"/>
              <w:right w:w="100.0" w:type="dxa"/>
            </w:tcMar>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color w:val="000001"/>
                <w:sz w:val="16"/>
                <w:szCs w:val="16"/>
                <w:rtl w:val="0"/>
              </w:rPr>
              <w:t xml:space="preserve">No subtópico </w:t>
            </w:r>
            <w:r w:rsidDel="00000000" w:rsidR="00000000" w:rsidRPr="00000000">
              <w:rPr>
                <w:i w:val="1"/>
                <w:color w:val="000001"/>
                <w:sz w:val="16"/>
                <w:szCs w:val="16"/>
                <w:rtl w:val="0"/>
              </w:rPr>
              <w:t xml:space="preserve">2.5.2.2. Atividades Complementares</w:t>
            </w:r>
            <w:r w:rsidDel="00000000" w:rsidR="00000000" w:rsidRPr="00000000">
              <w:rPr>
                <w:color w:val="000001"/>
                <w:sz w:val="16"/>
                <w:szCs w:val="16"/>
                <w:rtl w:val="0"/>
              </w:rPr>
              <w:t xml:space="preserve">, convém rever informação segundo a qual atividades complementares podem ser integralizadas por meio de projetos de extensão (p. 106). </w:t>
            </w:r>
            <w:r w:rsidDel="00000000" w:rsidR="00000000" w:rsidRPr="00000000">
              <w:rPr>
                <w:sz w:val="16"/>
                <w:szCs w:val="16"/>
                <w:rtl w:val="0"/>
              </w:rPr>
              <w:t xml:space="preserve">A esse respeito, registre-se que a </w:t>
            </w:r>
            <w:hyperlink r:id="rId32">
              <w:r w:rsidDel="00000000" w:rsidR="00000000" w:rsidRPr="00000000">
                <w:rPr>
                  <w:color w:val="1155cc"/>
                  <w:sz w:val="16"/>
                  <w:szCs w:val="16"/>
                  <w:u w:val="single"/>
                  <w:rtl w:val="0"/>
                </w:rPr>
                <w:t xml:space="preserve">substituição de parte da carga horária em componentes optativos por carga horária obrigatória em componentes de extensão</w:t>
              </w:r>
            </w:hyperlink>
            <w:r w:rsidDel="00000000" w:rsidR="00000000" w:rsidRPr="00000000">
              <w:rPr>
                <w:sz w:val="16"/>
                <w:szCs w:val="16"/>
                <w:rtl w:val="0"/>
              </w:rPr>
              <w:t xml:space="preserve"> constitui arranjo possível, desde que respeitado o pressuposto da delimitação entre as duas categorias de atividades para fins de creditação curricular.</w:t>
            </w:r>
            <w:r w:rsidDel="00000000" w:rsidR="00000000" w:rsidRPr="00000000">
              <w:rPr>
                <w:rtl w:val="0"/>
              </w:rPr>
            </w:r>
          </w:p>
        </w:tc>
      </w:tr>
      <w:tr>
        <w:trPr>
          <w:cantSplit w:val="0"/>
          <w:trHeight w:val="183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F4">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F5">
            <w:pPr>
              <w:widowControl w:val="0"/>
              <w:numPr>
                <w:ilvl w:val="0"/>
                <w:numId w:val="4"/>
              </w:numPr>
              <w:spacing w:after="0" w:before="0" w:line="240" w:lineRule="auto"/>
              <w:ind w:left="720" w:hanging="360"/>
              <w:jc w:val="both"/>
              <w:rPr>
                <w:sz w:val="16"/>
                <w:szCs w:val="16"/>
              </w:rPr>
            </w:pPr>
            <w:r w:rsidDel="00000000" w:rsidR="00000000" w:rsidRPr="00000000">
              <w:rPr>
                <w:sz w:val="16"/>
                <w:szCs w:val="16"/>
                <w:rtl w:val="0"/>
              </w:rPr>
              <w:t xml:space="preserve">Trabalho de Conclusão de Curso </w:t>
            </w:r>
          </w:p>
          <w:p w:rsidR="00000000" w:rsidDel="00000000" w:rsidP="00000000" w:rsidRDefault="00000000" w:rsidRPr="00000000" w14:paraId="000000F6">
            <w:pPr>
              <w:widowControl w:val="0"/>
              <w:spacing w:after="0" w:before="0" w:line="240" w:lineRule="auto"/>
              <w:ind w:left="720" w:firstLine="0"/>
              <w:jc w:val="both"/>
              <w:rPr>
                <w:sz w:val="16"/>
                <w:szCs w:val="16"/>
              </w:rPr>
            </w:pPr>
            <w:r w:rsidDel="00000000" w:rsidR="00000000" w:rsidRPr="00000000">
              <w:rPr>
                <w:rtl w:val="0"/>
              </w:rPr>
            </w:r>
          </w:p>
          <w:p w:rsidR="00000000" w:rsidDel="00000000" w:rsidP="00000000" w:rsidRDefault="00000000" w:rsidRPr="00000000" w14:paraId="000000F7">
            <w:pPr>
              <w:widowControl w:val="0"/>
              <w:spacing w:after="0" w:before="0" w:line="240" w:lineRule="auto"/>
              <w:jc w:val="both"/>
              <w:rPr>
                <w:sz w:val="16"/>
                <w:szCs w:val="16"/>
              </w:rPr>
            </w:pPr>
            <w:r w:rsidDel="00000000" w:rsidR="00000000" w:rsidRPr="00000000">
              <w:rPr>
                <w:sz w:val="16"/>
                <w:szCs w:val="16"/>
                <w:rtl w:val="0"/>
              </w:rPr>
              <w:t xml:space="preserve">Abordagem sobre Trabalho de Conclusão de Curso – TCC, conforme estabelecer o regulamento próprio, observadas DCNs específicas (quando for o caso), explicitando, dentre outros elementos, sobre: objetivos, carga horária das atividades e formas de apresentação, metodologia de orientação e de coordenação e procedimentos de divulgação à comunidade interna e externa.</w:t>
            </w:r>
          </w:p>
        </w:tc>
        <w:tc>
          <w:tcPr>
            <w:tcMar>
              <w:top w:w="100.0" w:type="dxa"/>
              <w:left w:w="100.0" w:type="dxa"/>
              <w:bottom w:w="100.0" w:type="dxa"/>
              <w:right w:w="100.0" w:type="dxa"/>
            </w:tcMar>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16"/>
                <w:szCs w:val="16"/>
                <w:highlight w:val="red"/>
              </w:rPr>
            </w:pPr>
            <w:r w:rsidDel="00000000" w:rsidR="00000000" w:rsidRPr="00000000">
              <w:rPr>
                <w:sz w:val="16"/>
                <w:szCs w:val="16"/>
                <w:rtl w:val="0"/>
              </w:rPr>
              <w:t xml:space="preserve">OK, cabendo, no entanto, especificar, no </w:t>
            </w:r>
            <w:r w:rsidDel="00000000" w:rsidR="00000000" w:rsidRPr="00000000">
              <w:rPr>
                <w:i w:val="1"/>
                <w:sz w:val="16"/>
                <w:szCs w:val="16"/>
                <w:rtl w:val="0"/>
              </w:rPr>
              <w:t xml:space="preserve">Regulamento de TCC</w:t>
            </w:r>
            <w:r w:rsidDel="00000000" w:rsidR="00000000" w:rsidRPr="00000000">
              <w:rPr>
                <w:sz w:val="16"/>
                <w:szCs w:val="16"/>
                <w:rtl w:val="0"/>
              </w:rPr>
              <w:t xml:space="preserve">, a carga horária do componente, conforme indicado no </w:t>
            </w:r>
            <w:r w:rsidDel="00000000" w:rsidR="00000000" w:rsidRPr="00000000">
              <w:rPr>
                <w:i w:val="1"/>
                <w:sz w:val="16"/>
                <w:szCs w:val="16"/>
                <w:rtl w:val="0"/>
              </w:rPr>
              <w:t xml:space="preserve">Quadro 2</w:t>
            </w:r>
            <w:r w:rsidDel="00000000" w:rsidR="00000000" w:rsidRPr="00000000">
              <w:rPr>
                <w:sz w:val="16"/>
                <w:szCs w:val="16"/>
                <w:rtl w:val="0"/>
              </w:rPr>
              <w:t xml:space="preserve"> deste Relatório.</w:t>
            </w:r>
            <w:r w:rsidDel="00000000" w:rsidR="00000000" w:rsidRPr="00000000">
              <w:rPr>
                <w:rtl w:val="0"/>
              </w:rPr>
            </w:r>
          </w:p>
        </w:tc>
      </w:tr>
      <w:tr>
        <w:trPr>
          <w:cantSplit w:val="0"/>
          <w:trHeight w:val="1655.3721742009907"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0F9">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0FA">
            <w:pPr>
              <w:widowControl w:val="0"/>
              <w:numPr>
                <w:ilvl w:val="0"/>
                <w:numId w:val="4"/>
              </w:numPr>
              <w:spacing w:after="200" w:line="240" w:lineRule="auto"/>
              <w:ind w:left="720" w:hanging="360"/>
              <w:jc w:val="both"/>
              <w:rPr>
                <w:sz w:val="16"/>
                <w:szCs w:val="16"/>
              </w:rPr>
            </w:pPr>
            <w:r w:rsidDel="00000000" w:rsidR="00000000" w:rsidRPr="00000000">
              <w:rPr>
                <w:sz w:val="16"/>
                <w:szCs w:val="16"/>
                <w:rtl w:val="0"/>
              </w:rPr>
              <w:t xml:space="preserve">Extensão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Descrição das formas pelas quais as atividades de extensão complementam a matriz curricular do Curso, como elemento central, observando-se especificidades regulamentadas pela </w:t>
            </w:r>
            <w:hyperlink r:id="rId33">
              <w:r w:rsidDel="00000000" w:rsidR="00000000" w:rsidRPr="00000000">
                <w:rPr>
                  <w:color w:val="1155cc"/>
                  <w:sz w:val="16"/>
                  <w:szCs w:val="16"/>
                  <w:u w:val="single"/>
                  <w:rtl w:val="0"/>
                </w:rPr>
                <w:t xml:space="preserve">Resolução Conjunta CEG/CEX n. 01/2021</w:t>
              </w:r>
            </w:hyperlink>
            <w:r w:rsidDel="00000000" w:rsidR="00000000" w:rsidRPr="00000000">
              <w:rPr>
                <w:sz w:val="16"/>
                <w:szCs w:val="16"/>
                <w:rtl w:val="0"/>
              </w:rPr>
              <w:t xml:space="preserve"> e pela </w:t>
            </w:r>
            <w:hyperlink r:id="rId34">
              <w:r w:rsidDel="00000000" w:rsidR="00000000" w:rsidRPr="00000000">
                <w:rPr>
                  <w:color w:val="1155cc"/>
                  <w:sz w:val="16"/>
                  <w:szCs w:val="16"/>
                  <w:u w:val="single"/>
                  <w:rtl w:val="0"/>
                </w:rPr>
                <w:t xml:space="preserve">Resolução Cepe n. 18/2020</w:t>
              </w:r>
            </w:hyperlink>
            <w:r w:rsidDel="00000000" w:rsidR="00000000" w:rsidRPr="00000000">
              <w:rPr>
                <w:sz w:val="16"/>
                <w:szCs w:val="16"/>
                <w:rtl w:val="0"/>
              </w:rPr>
              <w:t xml:space="preserve">, dentre elas:</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1) Cumprimento de carga horária de, pelo menos, 10% do quantitativo total de horas do Curso, em componentes obrigatórios do currículo (exceto nos componentes obrigatórios estágio e atividades complementares, em sendo estas obrigatórias), realizada na forma de componentes integralmente ou parcialmente dedicados à extensão.</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2) A carga horária de extensão realizada em atividades de estágio e atividades autônomas (estas creditadas como carga horária complementar), bem como em componentes optativos, poderá ser integralizada no currículo do estudante, nos termos dos regulamentos do Curso, mas não serão consideradas para efeito de cômputo de carga horária mínima de extensão exigida (10%).</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3) Excepcionalmente, a carga horária excedente em TCC (em relação à previsão curricular) poderá ser convertida em atividade de extensão curricular obrigatória, desde que, cumulativamente:</w:t>
            </w:r>
          </w:p>
          <w:p w:rsidR="00000000" w:rsidDel="00000000" w:rsidP="00000000" w:rsidRDefault="00000000" w:rsidRPr="00000000" w14:paraId="000000F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afterAutospacing="0" w:before="0" w:line="240" w:lineRule="auto"/>
              <w:ind w:left="283.46456692913375" w:right="1.2992125984249014" w:hanging="150"/>
              <w:jc w:val="both"/>
              <w:rPr>
                <w:sz w:val="16"/>
                <w:szCs w:val="16"/>
                <w:u w:val="none"/>
              </w:rPr>
            </w:pPr>
            <w:r w:rsidDel="00000000" w:rsidR="00000000" w:rsidRPr="00000000">
              <w:rPr>
                <w:sz w:val="16"/>
                <w:szCs w:val="16"/>
                <w:rtl w:val="0"/>
              </w:rPr>
              <w:t xml:space="preserve">Haja previsão no PPC.</w:t>
            </w:r>
          </w:p>
          <w:p w:rsidR="00000000" w:rsidDel="00000000" w:rsidP="00000000" w:rsidRDefault="00000000" w:rsidRPr="00000000" w14:paraId="0000010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afterAutospacing="0" w:before="0" w:line="240" w:lineRule="auto"/>
              <w:ind w:left="283.46456692913375" w:right="1.2992125984249014" w:hanging="150"/>
              <w:jc w:val="both"/>
              <w:rPr>
                <w:sz w:val="16"/>
                <w:szCs w:val="16"/>
                <w:u w:val="none"/>
              </w:rPr>
            </w:pPr>
            <w:r w:rsidDel="00000000" w:rsidR="00000000" w:rsidRPr="00000000">
              <w:rPr>
                <w:sz w:val="16"/>
                <w:szCs w:val="16"/>
                <w:rtl w:val="0"/>
              </w:rPr>
              <w:t xml:space="preserve">Seja caracterizada a natureza de atividade de extensão.</w:t>
            </w:r>
          </w:p>
          <w:p w:rsidR="00000000" w:rsidDel="00000000" w:rsidP="00000000" w:rsidRDefault="00000000" w:rsidRPr="00000000" w14:paraId="0000010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200" w:before="0" w:line="240" w:lineRule="auto"/>
              <w:ind w:left="283.46456692913375" w:right="1.2992125984249014" w:hanging="150"/>
              <w:jc w:val="both"/>
              <w:rPr>
                <w:sz w:val="16"/>
                <w:szCs w:val="16"/>
                <w:u w:val="none"/>
              </w:rPr>
            </w:pPr>
            <w:r w:rsidDel="00000000" w:rsidR="00000000" w:rsidRPr="00000000">
              <w:rPr>
                <w:sz w:val="16"/>
                <w:szCs w:val="16"/>
                <w:rtl w:val="0"/>
              </w:rPr>
              <w:t xml:space="preserve">Haja aprovação prévia pelo Colegiado de Extensão da Unidade ou, na falta deste, pela CEG.</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4) A carga horária decorrente de atividade extensionista na modalidade a distância não poderá ser contabilizada no quantitativo obrigatório da curricularização da extensão.</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5) Não é permitido o registro de equivalência entre disciplinas com registro de carga horária total de extensão e disciplinas sem carga horária de extensão.</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6) As atividades de extensão deverão possuir regulamentação própria, na forma de Regulamento de Extensão, o qual deve integrar o PPC, como apêndice — conforme definido no </w:t>
            </w:r>
            <w:r w:rsidDel="00000000" w:rsidR="00000000" w:rsidRPr="00000000">
              <w:rPr>
                <w:i w:val="1"/>
                <w:sz w:val="16"/>
                <w:szCs w:val="16"/>
                <w:rtl w:val="0"/>
              </w:rPr>
              <w:t xml:space="preserve">art. 1º</w:t>
            </w:r>
            <w:r w:rsidDel="00000000" w:rsidR="00000000" w:rsidRPr="00000000">
              <w:rPr>
                <w:sz w:val="16"/>
                <w:szCs w:val="16"/>
                <w:rtl w:val="0"/>
              </w:rPr>
              <w:t xml:space="preserve"> da </w:t>
            </w:r>
            <w:r w:rsidDel="00000000" w:rsidR="00000000" w:rsidRPr="00000000">
              <w:rPr>
                <w:i w:val="1"/>
                <w:sz w:val="16"/>
                <w:szCs w:val="16"/>
                <w:rtl w:val="0"/>
              </w:rPr>
              <w:t xml:space="preserve">Resolução CEG n. 1/2022</w:t>
            </w:r>
            <w:r w:rsidDel="00000000" w:rsidR="00000000" w:rsidRPr="00000000">
              <w:rPr>
                <w:sz w:val="16"/>
                <w:szCs w:val="16"/>
                <w:rtl w:val="0"/>
              </w:rPr>
              <w:t xml:space="preserve">.</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992125984249014" w:firstLine="0"/>
              <w:jc w:val="both"/>
              <w:rPr>
                <w:b w:val="1"/>
                <w:sz w:val="12"/>
                <w:szCs w:val="12"/>
              </w:rPr>
            </w:pPr>
            <w:r w:rsidDel="00000000" w:rsidR="00000000" w:rsidRPr="00000000">
              <w:rPr>
                <w:sz w:val="16"/>
                <w:szCs w:val="16"/>
                <w:rtl w:val="0"/>
              </w:rPr>
              <w:t xml:space="preserve">7) Os componentes de extensão (“disciplinas”,  “módulos”, “blocos" e/ou “atividades”, conforme o caso) deverão ser </w:t>
            </w:r>
            <w:r w:rsidDel="00000000" w:rsidR="00000000" w:rsidRPr="00000000">
              <w:rPr>
                <w:color w:val="000001"/>
                <w:sz w:val="16"/>
                <w:szCs w:val="16"/>
                <w:rtl w:val="0"/>
              </w:rPr>
              <w:t xml:space="preserve">representados no </w:t>
            </w:r>
            <w:r w:rsidDel="00000000" w:rsidR="00000000" w:rsidRPr="00000000">
              <w:rPr>
                <w:i w:val="1"/>
                <w:color w:val="000001"/>
                <w:sz w:val="16"/>
                <w:szCs w:val="16"/>
                <w:rtl w:val="0"/>
              </w:rPr>
              <w:t xml:space="preserve">Fluxo do Curso</w:t>
            </w:r>
            <w:r w:rsidDel="00000000" w:rsidR="00000000" w:rsidRPr="00000000">
              <w:rPr>
                <w:color w:val="000001"/>
                <w:sz w:val="16"/>
                <w:szCs w:val="16"/>
                <w:rtl w:val="0"/>
              </w:rPr>
              <w:t xml:space="preserve">, </w:t>
            </w:r>
            <w:r w:rsidDel="00000000" w:rsidR="00000000" w:rsidRPr="00000000">
              <w:rPr>
                <w:sz w:val="16"/>
                <w:szCs w:val="16"/>
                <w:rtl w:val="0"/>
              </w:rPr>
              <w:t xml:space="preserve"> com descrição da carga horária correspondente — no caso de componente apenas parcialmente dedicadas à extensão, cabe delimitar a parte extensionista em relação à não extensionista.</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06">
            <w:pPr>
              <w:spacing w:line="240" w:lineRule="auto"/>
              <w:jc w:val="both"/>
              <w:rPr>
                <w:sz w:val="14"/>
                <w:szCs w:val="14"/>
              </w:rPr>
            </w:pPr>
            <w:r w:rsidDel="00000000" w:rsidR="00000000" w:rsidRPr="00000000">
              <w:rPr>
                <w:color w:val="000001"/>
                <w:sz w:val="16"/>
                <w:szCs w:val="16"/>
                <w:rtl w:val="0"/>
              </w:rPr>
              <w:t xml:space="preserve">A propósito do que dispõe o art. 2º do </w:t>
            </w:r>
            <w:r w:rsidDel="00000000" w:rsidR="00000000" w:rsidRPr="00000000">
              <w:rPr>
                <w:i w:val="1"/>
                <w:color w:val="000001"/>
                <w:sz w:val="16"/>
                <w:szCs w:val="16"/>
                <w:rtl w:val="0"/>
              </w:rPr>
              <w:t xml:space="preserve">Regulamento das Atividades de Extensão</w:t>
            </w:r>
            <w:r w:rsidDel="00000000" w:rsidR="00000000" w:rsidRPr="00000000">
              <w:rPr>
                <w:color w:val="000001"/>
                <w:sz w:val="16"/>
                <w:szCs w:val="16"/>
                <w:rtl w:val="0"/>
              </w:rPr>
              <w:t xml:space="preserve">, segundo o qual os estudantes deverão realizar atividades de extensão promovidas pela UnB, preferencialmente as realizadas e organizadas no âmbito do ICS / ELA, cabe efetivamente especificar no PPC (notadamente na estrutura curricular representada no </w:t>
            </w:r>
            <w:r w:rsidDel="00000000" w:rsidR="00000000" w:rsidRPr="00000000">
              <w:rPr>
                <w:i w:val="1"/>
                <w:color w:val="000001"/>
                <w:sz w:val="16"/>
                <w:szCs w:val="16"/>
                <w:rtl w:val="0"/>
              </w:rPr>
              <w:t xml:space="preserve">Fluxo do Curso</w:t>
            </w:r>
            <w:r w:rsidDel="00000000" w:rsidR="00000000" w:rsidRPr="00000000">
              <w:rPr>
                <w:color w:val="000001"/>
                <w:sz w:val="16"/>
                <w:szCs w:val="16"/>
                <w:rtl w:val="0"/>
              </w:rPr>
              <w:t xml:space="preserve">) as </w:t>
            </w:r>
            <w:r w:rsidDel="00000000" w:rsidR="00000000" w:rsidRPr="00000000">
              <w:rPr>
                <w:sz w:val="16"/>
                <w:szCs w:val="16"/>
                <w:rtl w:val="0"/>
              </w:rPr>
              <w:t xml:space="preserve">“disciplinas”, os “módulos”, os “blocos" ou “atividades”, conforme o caso, pelos quais se desenvolve a extensão no âmbito do Curso considerado. </w:t>
            </w:r>
            <w:r w:rsidDel="00000000" w:rsidR="00000000" w:rsidRPr="00000000">
              <w:rPr>
                <w:sz w:val="16"/>
                <w:szCs w:val="16"/>
                <w:rtl w:val="0"/>
              </w:rPr>
              <w:t xml:space="preserve">C</w:t>
            </w:r>
            <w:r w:rsidDel="00000000" w:rsidR="00000000" w:rsidRPr="00000000">
              <w:rPr>
                <w:color w:val="000001"/>
                <w:sz w:val="16"/>
                <w:szCs w:val="16"/>
                <w:rtl w:val="0"/>
              </w:rPr>
              <w:t xml:space="preserve">omo todo componente curricular, os componentes desenvolvidos na forma de extensão, referendados pelo colegiados do Curso segundo a categorização aplicável (“disciplinas”, “módulos”, “blocos" ou “atividades”), devem possuir um programa, encabeçado por uma ementa</w:t>
            </w:r>
            <w:r w:rsidDel="00000000" w:rsidR="00000000" w:rsidRPr="00000000">
              <w:rPr>
                <w:color w:val="000001"/>
                <w:sz w:val="16"/>
                <w:szCs w:val="16"/>
                <w:rtl w:val="0"/>
              </w:rPr>
              <w:t xml:space="preserve"> dos temas neles incluídos, categorizadores da natureza extensionista — convém atentar que, no SIGAA, </w:t>
            </w:r>
            <w:hyperlink r:id="rId35">
              <w:r w:rsidDel="00000000" w:rsidR="00000000" w:rsidRPr="00000000">
                <w:rPr>
                  <w:color w:val="1155cc"/>
                  <w:sz w:val="16"/>
                  <w:szCs w:val="16"/>
                  <w:u w:val="single"/>
                  <w:rtl w:val="0"/>
                </w:rPr>
                <w:t xml:space="preserve">cada componente curricular possui especificidades no tipo de registro e nas dinâmicas relacionadas à oferta e matrícula</w:t>
              </w:r>
            </w:hyperlink>
            <w:r w:rsidDel="00000000" w:rsidR="00000000" w:rsidRPr="00000000">
              <w:rPr>
                <w:color w:val="000001"/>
                <w:sz w:val="16"/>
                <w:szCs w:val="16"/>
                <w:rtl w:val="0"/>
              </w:rPr>
              <w:t xml:space="preserve">.</w:t>
            </w:r>
            <w:r w:rsidDel="00000000" w:rsidR="00000000" w:rsidRPr="00000000">
              <w:rPr>
                <w:rtl w:val="0"/>
              </w:rPr>
            </w:r>
          </w:p>
        </w:tc>
      </w:tr>
      <w:tr>
        <w:trPr>
          <w:cantSplit w:val="0"/>
          <w:trHeight w:val="2350.204801900903"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07">
            <w:pPr>
              <w:pageBreakBefore w:val="0"/>
              <w:spacing w:after="0" w:before="0" w:line="240" w:lineRule="auto"/>
              <w:ind w:left="0" w:firstLine="0"/>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0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200" w:before="0" w:line="240" w:lineRule="auto"/>
              <w:ind w:left="720" w:right="1.2992125984249014" w:hanging="360"/>
              <w:jc w:val="both"/>
              <w:rPr>
                <w:sz w:val="16"/>
                <w:szCs w:val="16"/>
                <w:u w:val="none"/>
              </w:rPr>
            </w:pPr>
            <w:r w:rsidDel="00000000" w:rsidR="00000000" w:rsidRPr="00000000">
              <w:rPr>
                <w:sz w:val="16"/>
                <w:szCs w:val="16"/>
                <w:rtl w:val="0"/>
              </w:rPr>
              <w:t xml:space="preserve">Conteúdos Curriculares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Exposição sobre os Conteúdos Curriculares, </w:t>
            </w:r>
            <w:r w:rsidDel="00000000" w:rsidR="00000000" w:rsidRPr="00000000">
              <w:rPr>
                <w:b w:val="1"/>
                <w:sz w:val="16"/>
                <w:szCs w:val="16"/>
                <w:rtl w:val="0"/>
              </w:rPr>
              <w:t xml:space="preserve">evidenciando</w:t>
            </w:r>
            <w:r w:rsidDel="00000000" w:rsidR="00000000" w:rsidRPr="00000000">
              <w:rPr>
                <w:sz w:val="16"/>
                <w:szCs w:val="16"/>
                <w:rtl w:val="0"/>
              </w:rPr>
              <w:t xml:space="preserve"> o seguinte:</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I Alinhamento da proposta às DCNs específicas do Curso (no caso, na forma da </w:t>
            </w:r>
            <w:hyperlink r:id="rId36">
              <w:r w:rsidDel="00000000" w:rsidR="00000000" w:rsidRPr="00000000">
                <w:rPr>
                  <w:color w:val="1155cc"/>
                  <w:sz w:val="16"/>
                  <w:szCs w:val="16"/>
                  <w:u w:val="single"/>
                  <w:rtl w:val="0"/>
                </w:rPr>
                <w:t xml:space="preserve">Resolução CNE/CES n. 17/2002</w:t>
              </w:r>
            </w:hyperlink>
            <w:r w:rsidDel="00000000" w:rsidR="00000000" w:rsidRPr="00000000">
              <w:rPr>
                <w:sz w:val="16"/>
                <w:szCs w:val="16"/>
                <w:rtl w:val="0"/>
              </w:rPr>
              <w:t xml:space="preserve">).</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1.2992125984249014" w:firstLine="0"/>
              <w:jc w:val="both"/>
              <w:rPr>
                <w:sz w:val="16"/>
                <w:szCs w:val="16"/>
              </w:rPr>
            </w:pPr>
            <w:r w:rsidDel="00000000" w:rsidR="00000000" w:rsidRPr="00000000">
              <w:rPr>
                <w:sz w:val="16"/>
                <w:szCs w:val="16"/>
                <w:rtl w:val="0"/>
              </w:rPr>
              <w:t xml:space="preserve">II </w:t>
            </w:r>
            <w:r w:rsidDel="00000000" w:rsidR="00000000" w:rsidRPr="00000000">
              <w:rPr>
                <w:sz w:val="16"/>
                <w:szCs w:val="16"/>
                <w:rtl w:val="0"/>
              </w:rPr>
              <w:t xml:space="preserve">Educação ambiental: abordagem sobre as políticas de educação ambiental, citando a norma legal correspondente, de observância </w:t>
            </w:r>
            <w:r w:rsidDel="00000000" w:rsidR="00000000" w:rsidRPr="00000000">
              <w:rPr>
                <w:b w:val="1"/>
                <w:sz w:val="16"/>
                <w:szCs w:val="16"/>
                <w:rtl w:val="0"/>
              </w:rPr>
              <w:t xml:space="preserve">obrigatória</w:t>
            </w:r>
            <w:r w:rsidDel="00000000" w:rsidR="00000000" w:rsidRPr="00000000">
              <w:rPr>
                <w:sz w:val="16"/>
                <w:szCs w:val="16"/>
                <w:rtl w:val="0"/>
              </w:rPr>
              <w:t xml:space="preserve">, e os componentes curriculares do Curso que versam sobre essa temática (</w:t>
            </w:r>
            <w:hyperlink r:id="rId37">
              <w:r w:rsidDel="00000000" w:rsidR="00000000" w:rsidRPr="00000000">
                <w:rPr>
                  <w:color w:val="1155cc"/>
                  <w:sz w:val="16"/>
                  <w:szCs w:val="16"/>
                  <w:u w:val="single"/>
                  <w:rtl w:val="0"/>
                </w:rPr>
                <w:t xml:space="preserve">Lei n. 9.795/1999</w:t>
              </w:r>
            </w:hyperlink>
            <w:r w:rsidDel="00000000" w:rsidR="00000000" w:rsidRPr="00000000">
              <w:rPr>
                <w:sz w:val="16"/>
                <w:szCs w:val="16"/>
                <w:rtl w:val="0"/>
              </w:rPr>
              <w:t xml:space="preserve"> e seu regulamento, </w:t>
            </w:r>
            <w:hyperlink r:id="rId38">
              <w:r w:rsidDel="00000000" w:rsidR="00000000" w:rsidRPr="00000000">
                <w:rPr>
                  <w:color w:val="1155cc"/>
                  <w:sz w:val="16"/>
                  <w:szCs w:val="16"/>
                  <w:u w:val="single"/>
                  <w:rtl w:val="0"/>
                </w:rPr>
                <w:t xml:space="preserve">Decreto n. 4.281/2002</w:t>
              </w:r>
            </w:hyperlink>
            <w:r w:rsidDel="00000000" w:rsidR="00000000" w:rsidRPr="00000000">
              <w:rPr>
                <w:sz w:val="16"/>
                <w:szCs w:val="16"/>
                <w:rtl w:val="0"/>
              </w:rPr>
              <w:t xml:space="preserve">, e </w:t>
            </w:r>
            <w:hyperlink r:id="rId39">
              <w:r w:rsidDel="00000000" w:rsidR="00000000" w:rsidRPr="00000000">
                <w:rPr>
                  <w:color w:val="1155cc"/>
                  <w:sz w:val="16"/>
                  <w:szCs w:val="16"/>
                  <w:u w:val="single"/>
                  <w:rtl w:val="0"/>
                </w:rPr>
                <w:t xml:space="preserve">Resolução CNE/CP n. 2/2012</w:t>
              </w:r>
            </w:hyperlink>
            <w:r w:rsidDel="00000000" w:rsidR="00000000" w:rsidRPr="00000000">
              <w:rPr>
                <w:sz w:val="16"/>
                <w:szCs w:val="16"/>
                <w:rtl w:val="0"/>
              </w:rPr>
              <w:t xml:space="preserve">, decorrente do </w:t>
            </w:r>
            <w:hyperlink r:id="rId40">
              <w:r w:rsidDel="00000000" w:rsidR="00000000" w:rsidRPr="00000000">
                <w:rPr>
                  <w:color w:val="1155cc"/>
                  <w:sz w:val="16"/>
                  <w:szCs w:val="16"/>
                  <w:u w:val="single"/>
                  <w:rtl w:val="0"/>
                </w:rPr>
                <w:t xml:space="preserve">Parecer CNE/CP n. 14/2012</w:t>
              </w:r>
            </w:hyperlink>
            <w:r w:rsidDel="00000000" w:rsidR="00000000" w:rsidRPr="00000000">
              <w:rPr>
                <w:sz w:val="16"/>
                <w:szCs w:val="16"/>
                <w:rtl w:val="0"/>
              </w:rPr>
              <w:t xml:space="preserve">). </w:t>
            </w:r>
          </w:p>
          <w:p w:rsidR="00000000" w:rsidDel="00000000" w:rsidP="00000000" w:rsidRDefault="00000000" w:rsidRPr="00000000" w14:paraId="0000010C">
            <w:pPr>
              <w:widowControl w:val="0"/>
              <w:spacing w:before="200" w:line="240" w:lineRule="auto"/>
              <w:ind w:right="1.2992125984249014"/>
              <w:jc w:val="both"/>
              <w:rPr>
                <w:sz w:val="16"/>
                <w:szCs w:val="16"/>
              </w:rPr>
            </w:pPr>
            <w:r w:rsidDel="00000000" w:rsidR="00000000" w:rsidRPr="00000000">
              <w:rPr>
                <w:sz w:val="16"/>
                <w:szCs w:val="16"/>
                <w:rtl w:val="0"/>
              </w:rPr>
              <w:t xml:space="preserve">IV Educação em direitos humanos: Inclusão do tema da educação em direitos humanos no PPC, citando a norma legal correspondente, de observância </w:t>
            </w:r>
            <w:r w:rsidDel="00000000" w:rsidR="00000000" w:rsidRPr="00000000">
              <w:rPr>
                <w:b w:val="1"/>
                <w:sz w:val="16"/>
                <w:szCs w:val="16"/>
                <w:rtl w:val="0"/>
              </w:rPr>
              <w:t xml:space="preserve">obrigatória</w:t>
            </w:r>
            <w:r w:rsidDel="00000000" w:rsidR="00000000" w:rsidRPr="00000000">
              <w:rPr>
                <w:sz w:val="16"/>
                <w:szCs w:val="16"/>
                <w:rtl w:val="0"/>
              </w:rPr>
              <w:t xml:space="preserve">, e os componentes curriculares do Curso que versam sobre essa temática (</w:t>
            </w:r>
            <w:hyperlink r:id="rId41">
              <w:r w:rsidDel="00000000" w:rsidR="00000000" w:rsidRPr="00000000">
                <w:rPr>
                  <w:color w:val="1155cc"/>
                  <w:sz w:val="16"/>
                  <w:szCs w:val="16"/>
                  <w:u w:val="single"/>
                  <w:rtl w:val="0"/>
                </w:rPr>
                <w:t xml:space="preserve">Resolução CNE/CP n. 1/2012</w:t>
              </w:r>
            </w:hyperlink>
            <w:r w:rsidDel="00000000" w:rsidR="00000000" w:rsidRPr="00000000">
              <w:rPr>
                <w:sz w:val="16"/>
                <w:szCs w:val="16"/>
                <w:rtl w:val="0"/>
              </w:rPr>
              <w:t xml:space="preserve">, decorrente do </w:t>
            </w:r>
            <w:hyperlink r:id="rId42">
              <w:r w:rsidDel="00000000" w:rsidR="00000000" w:rsidRPr="00000000">
                <w:rPr>
                  <w:color w:val="1155cc"/>
                  <w:sz w:val="16"/>
                  <w:szCs w:val="16"/>
                  <w:u w:val="single"/>
                  <w:rtl w:val="0"/>
                </w:rPr>
                <w:t xml:space="preserve">Parecer CNE/CP n. 8/2012</w:t>
              </w:r>
            </w:hyperlink>
            <w:r w:rsidDel="00000000" w:rsidR="00000000" w:rsidRPr="00000000">
              <w:rPr>
                <w:sz w:val="16"/>
                <w:szCs w:val="16"/>
                <w:rtl w:val="0"/>
              </w:rPr>
              <w:t xml:space="preserve">).</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40" w:lineRule="auto"/>
              <w:ind w:left="0" w:right="1.2992125984249014" w:firstLine="0"/>
              <w:jc w:val="both"/>
              <w:rPr>
                <w:sz w:val="16"/>
                <w:szCs w:val="16"/>
              </w:rPr>
            </w:pPr>
            <w:r w:rsidDel="00000000" w:rsidR="00000000" w:rsidRPr="00000000">
              <w:rPr>
                <w:sz w:val="16"/>
                <w:szCs w:val="16"/>
                <w:rtl w:val="0"/>
              </w:rPr>
              <w:t xml:space="preserve">V Educação das relações étnico-raciais: Abordagem sobre a educação das relações étnico-raciais e o ensino de história e cultura afro-brasileira, africana e indígena, citando a norma legal correspondente, de observância </w:t>
            </w:r>
            <w:r w:rsidDel="00000000" w:rsidR="00000000" w:rsidRPr="00000000">
              <w:rPr>
                <w:b w:val="1"/>
                <w:sz w:val="16"/>
                <w:szCs w:val="16"/>
                <w:rtl w:val="0"/>
              </w:rPr>
              <w:t xml:space="preserve">obrigatória</w:t>
            </w:r>
            <w:r w:rsidDel="00000000" w:rsidR="00000000" w:rsidRPr="00000000">
              <w:rPr>
                <w:sz w:val="16"/>
                <w:szCs w:val="16"/>
                <w:rtl w:val="0"/>
              </w:rPr>
              <w:t xml:space="preserve">, e os componentes curriculares do Curso que versam sobre essa temática (</w:t>
            </w:r>
            <w:hyperlink r:id="rId43">
              <w:r w:rsidDel="00000000" w:rsidR="00000000" w:rsidRPr="00000000">
                <w:rPr>
                  <w:color w:val="1155cc"/>
                  <w:sz w:val="16"/>
                  <w:szCs w:val="16"/>
                  <w:u w:val="single"/>
                  <w:rtl w:val="0"/>
                </w:rPr>
                <w:t xml:space="preserve">Resolução CNE/CP n. 1/2004</w:t>
              </w:r>
            </w:hyperlink>
            <w:r w:rsidDel="00000000" w:rsidR="00000000" w:rsidRPr="00000000">
              <w:rPr>
                <w:sz w:val="16"/>
                <w:szCs w:val="16"/>
                <w:rtl w:val="0"/>
              </w:rPr>
              <w:t xml:space="preserve">, decorrente do </w:t>
            </w:r>
            <w:hyperlink r:id="rId44">
              <w:r w:rsidDel="00000000" w:rsidR="00000000" w:rsidRPr="00000000">
                <w:rPr>
                  <w:color w:val="1155cc"/>
                  <w:sz w:val="16"/>
                  <w:szCs w:val="16"/>
                  <w:u w:val="single"/>
                  <w:rtl w:val="0"/>
                </w:rPr>
                <w:t xml:space="preserve">Parecer CNE/CP n. 3/2004</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2350.204801900903"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0F">
            <w:pPr>
              <w:spacing w:after="200" w:line="240" w:lineRule="auto"/>
              <w:rPr>
                <w:sz w:val="16"/>
                <w:szCs w:val="16"/>
              </w:rPr>
            </w:pPr>
            <w:r w:rsidDel="00000000" w:rsidR="00000000" w:rsidRPr="00000000">
              <w:rPr>
                <w:sz w:val="16"/>
                <w:szCs w:val="16"/>
                <w:rtl w:val="0"/>
              </w:rPr>
              <w:t xml:space="preserve">2.9 Procedimentos de acompanhamento e de avaliação dos processos de ensino-aprendizagem</w:t>
            </w:r>
          </w:p>
          <w:p w:rsidR="00000000" w:rsidDel="00000000" w:rsidP="00000000" w:rsidRDefault="00000000" w:rsidRPr="00000000" w14:paraId="00000110">
            <w:pPr>
              <w:spacing w:line="240" w:lineRule="auto"/>
              <w:ind w:right="-93.89763779527556"/>
              <w:rPr>
                <w:color w:val="666666"/>
                <w:sz w:val="16"/>
                <w:szCs w:val="16"/>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obrigatória</w:t>
            </w:r>
            <w:r w:rsidDel="00000000" w:rsidR="00000000" w:rsidRPr="00000000">
              <w:rPr>
                <w:i w:val="1"/>
                <w:color w:val="666666"/>
                <w:sz w:val="12"/>
                <w:szCs w:val="12"/>
                <w:rtl w:val="0"/>
              </w:rPr>
              <w:t xml:space="preserve"> (segundo orientações gerais contidas em normas do CNE) para apresentação de mecanismos que garantam a natureza formativa da avaliação e de ações concretas para a melhoria da aprendizagem em função das avaliações realizadas.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11">
            <w:pPr>
              <w:widowControl w:val="0"/>
              <w:spacing w:after="200" w:line="240" w:lineRule="auto"/>
              <w:jc w:val="both"/>
              <w:rPr>
                <w:sz w:val="16"/>
                <w:szCs w:val="16"/>
              </w:rPr>
            </w:pPr>
            <w:r w:rsidDel="00000000" w:rsidR="00000000" w:rsidRPr="00000000">
              <w:rPr>
                <w:sz w:val="16"/>
                <w:szCs w:val="16"/>
                <w:rtl w:val="0"/>
              </w:rPr>
              <w:t xml:space="preserve">Registro, </w:t>
            </w:r>
            <w:r w:rsidDel="00000000" w:rsidR="00000000" w:rsidRPr="00000000">
              <w:rPr>
                <w:b w:val="1"/>
                <w:sz w:val="16"/>
                <w:szCs w:val="16"/>
                <w:rtl w:val="0"/>
              </w:rPr>
              <w:t xml:space="preserve">obrigatório</w:t>
            </w:r>
            <w:r w:rsidDel="00000000" w:rsidR="00000000" w:rsidRPr="00000000">
              <w:rPr>
                <w:sz w:val="16"/>
                <w:szCs w:val="16"/>
                <w:rtl w:val="0"/>
              </w:rPr>
              <w:t xml:space="preserve">, dos procedimentos de acompanhamento e avaliação dos processos de ensino e aprendizagem no âmbito do Curso.</w:t>
            </w:r>
          </w:p>
          <w:p w:rsidR="00000000" w:rsidDel="00000000" w:rsidP="00000000" w:rsidRDefault="00000000" w:rsidRPr="00000000" w14:paraId="00000112">
            <w:pPr>
              <w:widowControl w:val="0"/>
              <w:spacing w:line="240" w:lineRule="auto"/>
              <w:jc w:val="both"/>
              <w:rPr>
                <w:b w:val="1"/>
                <w:sz w:val="16"/>
                <w:szCs w:val="16"/>
                <w:highlight w:val="green"/>
              </w:rPr>
            </w:pPr>
            <w:r w:rsidDel="00000000" w:rsidR="00000000" w:rsidRPr="00000000">
              <w:rPr>
                <w:rFonts w:ascii="Arial Unicode MS" w:cs="Arial Unicode MS" w:eastAsia="Arial Unicode MS" w:hAnsi="Arial Unicode MS"/>
                <w:b w:val="1"/>
                <w:sz w:val="16"/>
                <w:szCs w:val="16"/>
                <w:rtl w:val="0"/>
              </w:rPr>
              <w:t xml:space="preserve">⇨ Nos termos do </w:t>
            </w:r>
            <w:hyperlink r:id="rId45">
              <w:r w:rsidDel="00000000" w:rsidR="00000000" w:rsidRPr="00000000">
                <w:rPr>
                  <w:rFonts w:ascii="Arimo" w:cs="Arimo" w:eastAsia="Arimo" w:hAnsi="Arimo"/>
                  <w:b w:val="1"/>
                  <w:color w:val="1155cc"/>
                  <w:sz w:val="16"/>
                  <w:szCs w:val="16"/>
                  <w:u w:val="single"/>
                  <w:rtl w:val="0"/>
                </w:rPr>
                <w:t xml:space="preserve">Decreto n. 9.057/2017</w:t>
              </w:r>
            </w:hyperlink>
            <w:r w:rsidDel="00000000" w:rsidR="00000000" w:rsidRPr="00000000">
              <w:rPr>
                <w:rFonts w:ascii="Arimo" w:cs="Arimo" w:eastAsia="Arimo" w:hAnsi="Arimo"/>
                <w:b w:val="1"/>
                <w:sz w:val="16"/>
                <w:szCs w:val="16"/>
                <w:rtl w:val="0"/>
              </w:rPr>
              <w:t xml:space="preserve">, </w:t>
            </w:r>
            <w:r w:rsidDel="00000000" w:rsidR="00000000" w:rsidRPr="00000000">
              <w:rPr>
                <w:b w:val="1"/>
                <w:i w:val="1"/>
                <w:sz w:val="16"/>
                <w:szCs w:val="16"/>
                <w:rtl w:val="0"/>
              </w:rPr>
              <w:t xml:space="preserve">art. 4º</w:t>
            </w:r>
            <w:r w:rsidDel="00000000" w:rsidR="00000000" w:rsidRPr="00000000">
              <w:rPr>
                <w:b w:val="1"/>
                <w:sz w:val="16"/>
                <w:szCs w:val="16"/>
                <w:rtl w:val="0"/>
              </w:rPr>
              <w:t xml:space="preserve">, os cursos presenciais que ofertam componentes curriculares em EaD </w:t>
            </w:r>
            <w:r w:rsidDel="00000000" w:rsidR="00000000" w:rsidRPr="00000000">
              <w:rPr>
                <w:b w:val="1"/>
                <w:sz w:val="16"/>
                <w:szCs w:val="16"/>
                <w:u w:val="single"/>
                <w:rtl w:val="0"/>
              </w:rPr>
              <w:t xml:space="preserve">terão avaliação presencial</w:t>
            </w:r>
            <w:r w:rsidDel="00000000" w:rsidR="00000000" w:rsidRPr="00000000">
              <w:rPr>
                <w:b w:val="1"/>
                <w:sz w:val="16"/>
                <w:szCs w:val="16"/>
                <w:rtl w:val="0"/>
              </w:rPr>
              <w:t xml:space="preserve">.</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sz w:val="16"/>
                <w:szCs w:val="16"/>
              </w:rPr>
            </w:pPr>
            <w:r w:rsidDel="00000000" w:rsidR="00000000" w:rsidRPr="00000000">
              <w:rPr>
                <w:sz w:val="16"/>
                <w:szCs w:val="16"/>
                <w:rtl w:val="0"/>
              </w:rPr>
              <w:t xml:space="preserve">Não obstante, considera-se ser conveniente </w:t>
            </w:r>
            <w:r w:rsidDel="00000000" w:rsidR="00000000" w:rsidRPr="00000000">
              <w:rPr>
                <w:color w:val="000001"/>
                <w:sz w:val="16"/>
                <w:szCs w:val="16"/>
                <w:rtl w:val="0"/>
              </w:rPr>
              <w:t xml:space="preserve">ampliar a apresentação constante do subtópico </w:t>
            </w:r>
            <w:r w:rsidDel="00000000" w:rsidR="00000000" w:rsidRPr="00000000">
              <w:rPr>
                <w:i w:val="1"/>
                <w:color w:val="000001"/>
                <w:sz w:val="16"/>
                <w:szCs w:val="16"/>
                <w:rtl w:val="0"/>
              </w:rPr>
              <w:t xml:space="preserve">2.6</w:t>
            </w:r>
            <w:r w:rsidDel="00000000" w:rsidR="00000000" w:rsidRPr="00000000">
              <w:rPr>
                <w:color w:val="000001"/>
                <w:sz w:val="16"/>
                <w:szCs w:val="16"/>
                <w:rtl w:val="0"/>
              </w:rPr>
              <w:t xml:space="preserve">, acrescentando, por exemplo, menção a mecanismos que garantam a natureza formativa da avaliação e de ações concretas para a melhoria da aprendizagem em função das avaliações realizadas. Ainda, pode-se dispor sobre as menções atribuídas ao rendimento acadêmico do aluno nos componentes e sua equivalência numérica (conforme o </w:t>
            </w:r>
            <w:r w:rsidDel="00000000" w:rsidR="00000000" w:rsidRPr="00000000">
              <w:rPr>
                <w:i w:val="1"/>
                <w:color w:val="000001"/>
                <w:sz w:val="16"/>
                <w:szCs w:val="16"/>
                <w:rtl w:val="0"/>
              </w:rPr>
              <w:t xml:space="preserve">art. 122</w:t>
            </w:r>
            <w:r w:rsidDel="00000000" w:rsidR="00000000" w:rsidRPr="00000000">
              <w:rPr>
                <w:color w:val="000001"/>
                <w:sz w:val="16"/>
                <w:szCs w:val="16"/>
                <w:rtl w:val="0"/>
              </w:rPr>
              <w:t xml:space="preserve"> do Regimento Geral da UnB).</w:t>
            </w:r>
            <w:r w:rsidDel="00000000" w:rsidR="00000000" w:rsidRPr="00000000">
              <w:rPr>
                <w:rtl w:val="0"/>
              </w:rPr>
            </w:r>
          </w:p>
        </w:tc>
      </w:tr>
      <w:tr>
        <w:trPr>
          <w:cantSplit w:val="0"/>
          <w:trHeight w:val="410.4116526512455"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115">
            <w:pPr>
              <w:pageBreakBefore w:val="0"/>
              <w:spacing w:after="0" w:before="0" w:line="240" w:lineRule="auto"/>
              <w:ind w:right="1.2992125984249014"/>
              <w:jc w:val="both"/>
              <w:rPr>
                <w:b w:val="1"/>
                <w:sz w:val="18"/>
                <w:szCs w:val="18"/>
              </w:rPr>
            </w:pPr>
            <w:r w:rsidDel="00000000" w:rsidR="00000000" w:rsidRPr="00000000">
              <w:rPr>
                <w:b w:val="1"/>
                <w:sz w:val="18"/>
                <w:szCs w:val="18"/>
                <w:rtl w:val="0"/>
              </w:rPr>
              <w:t xml:space="preserve">3 CORPO DOCENTE E TUTORIAL</w:t>
            </w:r>
          </w:p>
        </w:tc>
      </w:tr>
      <w:tr>
        <w:trPr>
          <w:cantSplit w:val="0"/>
          <w:trHeight w:val="111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18">
            <w:pPr>
              <w:pageBreakBefore w:val="0"/>
              <w:spacing w:after="200" w:before="0" w:line="240" w:lineRule="auto"/>
              <w:rPr>
                <w:sz w:val="16"/>
                <w:szCs w:val="16"/>
              </w:rPr>
            </w:pPr>
            <w:r w:rsidDel="00000000" w:rsidR="00000000" w:rsidRPr="00000000">
              <w:rPr>
                <w:sz w:val="16"/>
                <w:szCs w:val="16"/>
                <w:rtl w:val="0"/>
              </w:rPr>
              <w:t xml:space="preserve">3.1 Núcleo Docente Estruturante – NDE</w:t>
            </w:r>
          </w:p>
          <w:p w:rsidR="00000000" w:rsidDel="00000000" w:rsidP="00000000" w:rsidRDefault="00000000" w:rsidRPr="00000000" w14:paraId="00000119">
            <w:pPr>
              <w:widowControl w:val="0"/>
              <w:spacing w:after="0" w:before="0" w:line="240" w:lineRule="auto"/>
              <w:ind w:left="0" w:firstLine="0"/>
              <w:rPr>
                <w:color w:val="666666"/>
                <w:sz w:val="16"/>
                <w:szCs w:val="16"/>
              </w:rPr>
            </w:pPr>
            <w:r w:rsidDel="00000000" w:rsidR="00000000" w:rsidRPr="00000000">
              <w:rPr>
                <w:i w:val="1"/>
                <w:color w:val="666666"/>
                <w:sz w:val="12"/>
                <w:szCs w:val="12"/>
                <w:rtl w:val="0"/>
              </w:rPr>
              <w:t xml:space="preserve">Abordagem </w:t>
            </w:r>
            <w:r w:rsidDel="00000000" w:rsidR="00000000" w:rsidRPr="00000000">
              <w:rPr>
                <w:b w:val="1"/>
                <w:i w:val="1"/>
                <w:color w:val="666666"/>
                <w:sz w:val="12"/>
                <w:szCs w:val="12"/>
                <w:rtl w:val="0"/>
              </w:rPr>
              <w:t xml:space="preserve">obrigatória</w:t>
            </w:r>
            <w:r w:rsidDel="00000000" w:rsidR="00000000" w:rsidRPr="00000000">
              <w:rPr>
                <w:i w:val="1"/>
                <w:color w:val="666666"/>
                <w:sz w:val="12"/>
                <w:szCs w:val="12"/>
                <w:rtl w:val="0"/>
              </w:rPr>
              <w:t xml:space="preserve"> sobre a formação e funcionamento do grupo de docentes responsáveis pelo processo de concepção, consolidação e contínua atualização do PPC.</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1A">
            <w:pPr>
              <w:widowControl w:val="0"/>
              <w:spacing w:line="240" w:lineRule="auto"/>
              <w:jc w:val="both"/>
              <w:rPr>
                <w:sz w:val="16"/>
                <w:szCs w:val="16"/>
              </w:rPr>
            </w:pPr>
            <w:r w:rsidDel="00000000" w:rsidR="00000000" w:rsidRPr="00000000">
              <w:rPr>
                <w:sz w:val="16"/>
                <w:szCs w:val="16"/>
                <w:rtl w:val="0"/>
              </w:rPr>
              <w:t xml:space="preserve">Exposição geral sobre o NDE e seu papel na contínua avaliação do Curso, conforme </w:t>
            </w:r>
            <w:r w:rsidDel="00000000" w:rsidR="00000000" w:rsidRPr="00000000">
              <w:rPr>
                <w:b w:val="1"/>
                <w:sz w:val="16"/>
                <w:szCs w:val="16"/>
                <w:rtl w:val="0"/>
              </w:rPr>
              <w:t xml:space="preserve">determinação</w:t>
            </w:r>
            <w:r w:rsidDel="00000000" w:rsidR="00000000" w:rsidRPr="00000000">
              <w:rPr>
                <w:sz w:val="16"/>
                <w:szCs w:val="16"/>
                <w:rtl w:val="0"/>
              </w:rPr>
              <w:t xml:space="preserve"> da </w:t>
            </w:r>
            <w:hyperlink r:id="rId46">
              <w:r w:rsidDel="00000000" w:rsidR="00000000" w:rsidRPr="00000000">
                <w:rPr>
                  <w:color w:val="1155cc"/>
                  <w:sz w:val="16"/>
                  <w:szCs w:val="16"/>
                  <w:u w:val="single"/>
                  <w:rtl w:val="0"/>
                </w:rPr>
                <w:t xml:space="preserve">Resolução da Comissão Nacional de Avaliação da Educação Superior – Conaes n. 1/2010</w:t>
              </w:r>
            </w:hyperlink>
            <w:r w:rsidDel="00000000" w:rsidR="00000000" w:rsidRPr="00000000">
              <w:rPr>
                <w:sz w:val="16"/>
                <w:szCs w:val="16"/>
                <w:rtl w:val="0"/>
              </w:rPr>
              <w:t xml:space="preserve">, observada a recomendação do </w:t>
            </w:r>
            <w:r w:rsidDel="00000000" w:rsidR="00000000" w:rsidRPr="00000000">
              <w:rPr>
                <w:i w:val="1"/>
                <w:sz w:val="16"/>
                <w:szCs w:val="16"/>
                <w:rtl w:val="0"/>
              </w:rPr>
              <w:t xml:space="preserve">Indicador 2.1</w:t>
            </w:r>
            <w:r w:rsidDel="00000000" w:rsidR="00000000" w:rsidRPr="00000000">
              <w:rPr>
                <w:sz w:val="16"/>
                <w:szCs w:val="16"/>
                <w:rtl w:val="0"/>
              </w:rPr>
              <w:t xml:space="preserve"> do </w:t>
            </w:r>
            <w:hyperlink r:id="rId47">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 </w:t>
            </w:r>
          </w:p>
        </w:tc>
        <w:tc>
          <w:tcPr>
            <w:tcMar>
              <w:top w:w="100.0" w:type="dxa"/>
              <w:left w:w="100.0" w:type="dxa"/>
              <w:bottom w:w="100.0" w:type="dxa"/>
              <w:right w:w="10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sz w:val="16"/>
                <w:szCs w:val="16"/>
              </w:rPr>
            </w:pPr>
            <w:r w:rsidDel="00000000" w:rsidR="00000000" w:rsidRPr="00000000">
              <w:rPr>
                <w:sz w:val="16"/>
                <w:szCs w:val="16"/>
                <w:rtl w:val="0"/>
              </w:rPr>
              <w:t xml:space="preserve">OK</w:t>
            </w:r>
          </w:p>
        </w:tc>
      </w:tr>
      <w:tr>
        <w:trPr>
          <w:cantSplit w:val="0"/>
          <w:trHeight w:val="48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1C">
            <w:pPr>
              <w:pageBreakBefore w:val="0"/>
              <w:spacing w:after="200" w:before="0" w:line="240" w:lineRule="auto"/>
              <w:rPr>
                <w:sz w:val="16"/>
                <w:szCs w:val="16"/>
              </w:rPr>
            </w:pPr>
            <w:r w:rsidDel="00000000" w:rsidR="00000000" w:rsidRPr="00000000">
              <w:rPr>
                <w:sz w:val="16"/>
                <w:szCs w:val="16"/>
                <w:rtl w:val="0"/>
              </w:rPr>
              <w:t xml:space="preserve">3.3 Corpo docente do Curso</w:t>
            </w:r>
          </w:p>
          <w:p w:rsidR="00000000" w:rsidDel="00000000" w:rsidP="00000000" w:rsidRDefault="00000000" w:rsidRPr="00000000" w14:paraId="0000011D">
            <w:pPr>
              <w:spacing w:after="0" w:before="0" w:line="240" w:lineRule="auto"/>
              <w:rPr>
                <w:color w:val="666666"/>
                <w:sz w:val="16"/>
                <w:szCs w:val="16"/>
              </w:rPr>
            </w:pPr>
            <w:r w:rsidDel="00000000" w:rsidR="00000000" w:rsidRPr="00000000">
              <w:rPr>
                <w:i w:val="1"/>
                <w:color w:val="666666"/>
                <w:sz w:val="12"/>
                <w:szCs w:val="12"/>
                <w:rtl w:val="0"/>
              </w:rPr>
              <w:t xml:space="preserve">Exposição textual sucinta, </w:t>
            </w:r>
            <w:r w:rsidDel="00000000" w:rsidR="00000000" w:rsidRPr="00000000">
              <w:rPr>
                <w:b w:val="1"/>
                <w:i w:val="1"/>
                <w:color w:val="666666"/>
                <w:sz w:val="12"/>
                <w:szCs w:val="12"/>
                <w:rtl w:val="0"/>
              </w:rPr>
              <w:t xml:space="preserve">obrigatória, </w:t>
            </w:r>
            <w:r w:rsidDel="00000000" w:rsidR="00000000" w:rsidRPr="00000000">
              <w:rPr>
                <w:i w:val="1"/>
                <w:color w:val="666666"/>
                <w:sz w:val="12"/>
                <w:szCs w:val="12"/>
                <w:rtl w:val="0"/>
              </w:rPr>
              <w:t xml:space="preserve">para apresentar os professores atuantes no Curso, indicando perspectiva de alinhamento do grupo com a proposta pedagógica. Inclui-se descrição de programa(s) de formação e desenvolvimento profissional eventualmente existente(s).</w:t>
            </w:r>
            <w:r w:rsidDel="00000000" w:rsidR="00000000" w:rsidRPr="00000000">
              <w:rPr>
                <w:rtl w:val="0"/>
              </w:rPr>
            </w:r>
          </w:p>
        </w:tc>
        <w:tc>
          <w:tcPr>
            <w:vMerge w:val="restart"/>
            <w:tcMar>
              <w:top w:w="100.0" w:type="dxa"/>
              <w:left w:w="100.0" w:type="dxa"/>
              <w:bottom w:w="100.0" w:type="dxa"/>
              <w:right w:w="100.0" w:type="dxa"/>
            </w:tcMar>
            <w:vAlign w:val="center"/>
          </w:tcPr>
          <w:p w:rsidR="00000000" w:rsidDel="00000000" w:rsidP="00000000" w:rsidRDefault="00000000" w:rsidRPr="00000000" w14:paraId="0000011E">
            <w:pPr>
              <w:pageBreakBefore w:val="0"/>
              <w:spacing w:after="0" w:before="0" w:line="240" w:lineRule="auto"/>
              <w:ind w:right="1.2992125984249014"/>
              <w:jc w:val="both"/>
              <w:rPr>
                <w:sz w:val="16"/>
                <w:szCs w:val="16"/>
              </w:rPr>
            </w:pPr>
            <w:r w:rsidDel="00000000" w:rsidR="00000000" w:rsidRPr="00000000">
              <w:rPr>
                <w:sz w:val="16"/>
                <w:szCs w:val="16"/>
                <w:rtl w:val="0"/>
              </w:rPr>
              <w:t xml:space="preserve">Apresentação, </w:t>
            </w:r>
            <w:r w:rsidDel="00000000" w:rsidR="00000000" w:rsidRPr="00000000">
              <w:rPr>
                <w:b w:val="1"/>
                <w:sz w:val="16"/>
                <w:szCs w:val="16"/>
                <w:rtl w:val="0"/>
              </w:rPr>
              <w:t xml:space="preserve">obrigatória</w:t>
            </w:r>
            <w:r w:rsidDel="00000000" w:rsidR="00000000" w:rsidRPr="00000000">
              <w:rPr>
                <w:sz w:val="16"/>
                <w:szCs w:val="16"/>
                <w:rtl w:val="0"/>
              </w:rPr>
              <w:t xml:space="preserve">, do perfil do corpo docente que atua no Curso, observados os seguintes </w:t>
            </w:r>
            <w:r w:rsidDel="00000000" w:rsidR="00000000" w:rsidRPr="00000000">
              <w:rPr>
                <w:i w:val="1"/>
                <w:sz w:val="16"/>
                <w:szCs w:val="16"/>
                <w:rtl w:val="0"/>
              </w:rPr>
              <w:t xml:space="preserve">Indicadores </w:t>
            </w:r>
            <w:r w:rsidDel="00000000" w:rsidR="00000000" w:rsidRPr="00000000">
              <w:rPr>
                <w:sz w:val="16"/>
                <w:szCs w:val="16"/>
                <w:rtl w:val="0"/>
              </w:rPr>
              <w:t xml:space="preserve">do </w:t>
            </w:r>
            <w:hyperlink r:id="rId48">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 </w:t>
            </w:r>
            <w:r w:rsidDel="00000000" w:rsidR="00000000" w:rsidRPr="00000000">
              <w:rPr>
                <w:i w:val="1"/>
                <w:sz w:val="16"/>
                <w:szCs w:val="16"/>
                <w:rtl w:val="0"/>
              </w:rPr>
              <w:t xml:space="preserve">2.5</w:t>
            </w:r>
            <w:r w:rsidDel="00000000" w:rsidR="00000000" w:rsidRPr="00000000">
              <w:rPr>
                <w:sz w:val="16"/>
                <w:szCs w:val="16"/>
                <w:rtl w:val="0"/>
              </w:rPr>
              <w:t xml:space="preserve">, </w:t>
            </w:r>
            <w:r w:rsidDel="00000000" w:rsidR="00000000" w:rsidRPr="00000000">
              <w:rPr>
                <w:i w:val="1"/>
                <w:sz w:val="16"/>
                <w:szCs w:val="16"/>
                <w:rtl w:val="0"/>
              </w:rPr>
              <w:t xml:space="preserve">2.6</w:t>
            </w:r>
            <w:r w:rsidDel="00000000" w:rsidR="00000000" w:rsidRPr="00000000">
              <w:rPr>
                <w:sz w:val="16"/>
                <w:szCs w:val="16"/>
                <w:rtl w:val="0"/>
              </w:rPr>
              <w:t xml:space="preserve">, </w:t>
            </w:r>
            <w:r w:rsidDel="00000000" w:rsidR="00000000" w:rsidRPr="00000000">
              <w:rPr>
                <w:i w:val="1"/>
                <w:sz w:val="16"/>
                <w:szCs w:val="16"/>
                <w:rtl w:val="0"/>
              </w:rPr>
              <w:t xml:space="preserve">2.7</w:t>
            </w:r>
            <w:r w:rsidDel="00000000" w:rsidR="00000000" w:rsidRPr="00000000">
              <w:rPr>
                <w:sz w:val="16"/>
                <w:szCs w:val="16"/>
                <w:rtl w:val="0"/>
              </w:rPr>
              <w:t xml:space="preserve">, </w:t>
            </w:r>
            <w:r w:rsidDel="00000000" w:rsidR="00000000" w:rsidRPr="00000000">
              <w:rPr>
                <w:i w:val="1"/>
                <w:sz w:val="16"/>
                <w:szCs w:val="16"/>
                <w:rtl w:val="0"/>
              </w:rPr>
              <w:t xml:space="preserve">2.8</w:t>
            </w:r>
            <w:r w:rsidDel="00000000" w:rsidR="00000000" w:rsidRPr="00000000">
              <w:rPr>
                <w:sz w:val="16"/>
                <w:szCs w:val="16"/>
                <w:rtl w:val="0"/>
              </w:rPr>
              <w:t xml:space="preserve">, </w:t>
            </w:r>
            <w:r w:rsidDel="00000000" w:rsidR="00000000" w:rsidRPr="00000000">
              <w:rPr>
                <w:i w:val="1"/>
                <w:sz w:val="16"/>
                <w:szCs w:val="16"/>
                <w:rtl w:val="0"/>
              </w:rPr>
              <w:t xml:space="preserve">2.9</w:t>
            </w:r>
            <w:r w:rsidDel="00000000" w:rsidR="00000000" w:rsidRPr="00000000">
              <w:rPr>
                <w:sz w:val="16"/>
                <w:szCs w:val="16"/>
                <w:rtl w:val="0"/>
              </w:rPr>
              <w:t xml:space="preserve">, </w:t>
            </w:r>
            <w:r w:rsidDel="00000000" w:rsidR="00000000" w:rsidRPr="00000000">
              <w:rPr>
                <w:i w:val="1"/>
                <w:sz w:val="16"/>
                <w:szCs w:val="16"/>
                <w:rtl w:val="0"/>
              </w:rPr>
              <w:t xml:space="preserve">2.10</w:t>
            </w:r>
            <w:r w:rsidDel="00000000" w:rsidR="00000000" w:rsidRPr="00000000">
              <w:rPr>
                <w:sz w:val="16"/>
                <w:szCs w:val="16"/>
                <w:rtl w:val="0"/>
              </w:rPr>
              <w:t xml:space="preserve">, </w:t>
            </w:r>
            <w:r w:rsidDel="00000000" w:rsidR="00000000" w:rsidRPr="00000000">
              <w:rPr>
                <w:i w:val="1"/>
                <w:sz w:val="16"/>
                <w:szCs w:val="16"/>
                <w:rtl w:val="0"/>
              </w:rPr>
              <w:t xml:space="preserve">2.11</w:t>
            </w:r>
            <w:r w:rsidDel="00000000" w:rsidR="00000000" w:rsidRPr="00000000">
              <w:rPr>
                <w:sz w:val="16"/>
                <w:szCs w:val="16"/>
                <w:rtl w:val="0"/>
              </w:rPr>
              <w:t xml:space="preserve">, </w:t>
            </w:r>
            <w:r w:rsidDel="00000000" w:rsidR="00000000" w:rsidRPr="00000000">
              <w:rPr>
                <w:i w:val="1"/>
                <w:sz w:val="16"/>
                <w:szCs w:val="16"/>
                <w:rtl w:val="0"/>
              </w:rPr>
              <w:t xml:space="preserve">2.13</w:t>
            </w:r>
            <w:r w:rsidDel="00000000" w:rsidR="00000000" w:rsidRPr="00000000">
              <w:rPr>
                <w:sz w:val="16"/>
                <w:szCs w:val="16"/>
                <w:rtl w:val="0"/>
              </w:rPr>
              <w:t xml:space="preserve">, </w:t>
            </w:r>
            <w:r w:rsidDel="00000000" w:rsidR="00000000" w:rsidRPr="00000000">
              <w:rPr>
                <w:i w:val="1"/>
                <w:sz w:val="16"/>
                <w:szCs w:val="16"/>
                <w:rtl w:val="0"/>
              </w:rPr>
              <w:t xml:space="preserve">2.14</w:t>
            </w:r>
            <w:r w:rsidDel="00000000" w:rsidR="00000000" w:rsidRPr="00000000">
              <w:rPr>
                <w:sz w:val="16"/>
                <w:szCs w:val="16"/>
                <w:rtl w:val="0"/>
              </w:rPr>
              <w:t xml:space="preserve">, </w:t>
            </w:r>
            <w:r w:rsidDel="00000000" w:rsidR="00000000" w:rsidRPr="00000000">
              <w:rPr>
                <w:i w:val="1"/>
                <w:sz w:val="16"/>
                <w:szCs w:val="16"/>
                <w:rtl w:val="0"/>
              </w:rPr>
              <w:t xml:space="preserve">2.15</w:t>
            </w:r>
            <w:r w:rsidDel="00000000" w:rsidR="00000000" w:rsidRPr="00000000">
              <w:rPr>
                <w:sz w:val="16"/>
                <w:szCs w:val="16"/>
                <w:rtl w:val="0"/>
              </w:rPr>
              <w:t xml:space="preserve"> e </w:t>
            </w:r>
            <w:r w:rsidDel="00000000" w:rsidR="00000000" w:rsidRPr="00000000">
              <w:rPr>
                <w:i w:val="1"/>
                <w:sz w:val="16"/>
                <w:szCs w:val="16"/>
                <w:rtl w:val="0"/>
              </w:rPr>
              <w:t xml:space="preserve">2.16</w:t>
            </w:r>
            <w:r w:rsidDel="00000000" w:rsidR="00000000" w:rsidRPr="00000000">
              <w:rPr>
                <w:sz w:val="16"/>
                <w:szCs w:val="16"/>
                <w:rtl w:val="0"/>
              </w:rPr>
              <w:t xml:space="preserve">, segundo especificidades de grau e modalidade de curso.</w:t>
            </w:r>
          </w:p>
        </w:tc>
        <w:tc>
          <w:tcPr>
            <w:vMerge w:val="restart"/>
            <w:tcMar>
              <w:top w:w="100.0" w:type="dxa"/>
              <w:left w:w="100.0" w:type="dxa"/>
              <w:bottom w:w="100.0" w:type="dxa"/>
              <w:right w:w="100.0" w:type="dxa"/>
            </w:tcMar>
            <w:vAlign w:val="center"/>
          </w:tcPr>
          <w:p w:rsidR="00000000" w:rsidDel="00000000" w:rsidP="00000000" w:rsidRDefault="00000000" w:rsidRPr="00000000" w14:paraId="0000011F">
            <w:pPr>
              <w:pageBreakBefore w:val="0"/>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20">
            <w:pPr>
              <w:pageBreakBefore w:val="0"/>
              <w:jc w:val="both"/>
              <w:rPr>
                <w:sz w:val="16"/>
                <w:szCs w:val="16"/>
              </w:rPr>
            </w:pPr>
            <w:r w:rsidDel="00000000" w:rsidR="00000000" w:rsidRPr="00000000">
              <w:rPr>
                <w:rtl w:val="0"/>
              </w:rPr>
            </w:r>
          </w:p>
          <w:p w:rsidR="00000000" w:rsidDel="00000000" w:rsidP="00000000" w:rsidRDefault="00000000" w:rsidRPr="00000000" w14:paraId="00000121">
            <w:pPr>
              <w:pageBreakBefore w:val="0"/>
              <w:jc w:val="both"/>
              <w:rPr>
                <w:sz w:val="16"/>
                <w:szCs w:val="16"/>
                <w:highlight w:val="red"/>
              </w:rPr>
            </w:pPr>
            <w:r w:rsidDel="00000000" w:rsidR="00000000" w:rsidRPr="00000000">
              <w:rPr>
                <w:sz w:val="16"/>
                <w:szCs w:val="16"/>
                <w:rtl w:val="0"/>
              </w:rPr>
              <w:t xml:space="preserve">Entretanto, </w:t>
            </w:r>
            <w:r w:rsidDel="00000000" w:rsidR="00000000" w:rsidRPr="00000000">
              <w:rPr>
                <w:color w:val="000001"/>
                <w:sz w:val="16"/>
                <w:szCs w:val="16"/>
                <w:rtl w:val="0"/>
              </w:rPr>
              <w:t xml:space="preserve">considera-se ser recomendável a ampliação da apresentação constante do subtópico </w:t>
            </w:r>
            <w:r w:rsidDel="00000000" w:rsidR="00000000" w:rsidRPr="00000000">
              <w:rPr>
                <w:i w:val="1"/>
                <w:color w:val="000001"/>
                <w:sz w:val="16"/>
                <w:szCs w:val="16"/>
                <w:rtl w:val="0"/>
              </w:rPr>
              <w:t xml:space="preserve">3.2</w:t>
            </w:r>
            <w:r w:rsidDel="00000000" w:rsidR="00000000" w:rsidRPr="00000000">
              <w:rPr>
                <w:color w:val="000001"/>
                <w:sz w:val="16"/>
                <w:szCs w:val="16"/>
                <w:rtl w:val="0"/>
              </w:rPr>
              <w:t xml:space="preserve">, tendo em vista os respectivos indicadores do Instrumento de Avaliação do Inep.</w:t>
            </w:r>
            <w:r w:rsidDel="00000000" w:rsidR="00000000" w:rsidRPr="00000000">
              <w:rPr>
                <w:rtl w:val="0"/>
              </w:rPr>
            </w:r>
          </w:p>
        </w:tc>
      </w:tr>
      <w:tr>
        <w:trPr>
          <w:cantSplit w:val="0"/>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22">
            <w:pPr>
              <w:pageBreakBefore w:val="0"/>
              <w:spacing w:after="0" w:before="0" w:line="240" w:lineRule="auto"/>
              <w:ind w:left="0" w:firstLine="0"/>
              <w:rPr>
                <w:sz w:val="20"/>
                <w:szCs w:val="20"/>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123">
            <w:pPr>
              <w:pageBreakBefore w:val="0"/>
              <w:spacing w:after="0" w:before="0" w:line="240" w:lineRule="auto"/>
              <w:ind w:left="0" w:firstLine="0"/>
              <w:jc w:val="both"/>
              <w:rPr>
                <w:sz w:val="20"/>
                <w:szCs w:val="20"/>
              </w:rPr>
            </w:pPr>
            <w:r w:rsidDel="00000000" w:rsidR="00000000" w:rsidRPr="00000000">
              <w:rPr>
                <w:rtl w:val="0"/>
              </w:rPr>
            </w:r>
          </w:p>
        </w:tc>
        <w:tc>
          <w:tcPr>
            <w:vMerge w:val="continue"/>
            <w:tcMar>
              <w:top w:w="100.0" w:type="dxa"/>
              <w:left w:w="100.0" w:type="dxa"/>
              <w:bottom w:w="100.0" w:type="dxa"/>
              <w:right w:w="100.0" w:type="dxa"/>
            </w:tcMar>
            <w:vAlign w:val="center"/>
          </w:tcPr>
          <w:p w:rsidR="00000000" w:rsidDel="00000000" w:rsidP="00000000" w:rsidRDefault="00000000" w:rsidRPr="00000000" w14:paraId="00000124">
            <w:pPr>
              <w:pageBreakBefore w:val="0"/>
              <w:spacing w:after="0" w:before="0" w:line="240" w:lineRule="auto"/>
              <w:ind w:left="0" w:firstLine="0"/>
              <w:jc w:val="both"/>
              <w:rPr>
                <w:sz w:val="20"/>
                <w:szCs w:val="20"/>
              </w:rPr>
            </w:pPr>
            <w:r w:rsidDel="00000000" w:rsidR="00000000" w:rsidRPr="00000000">
              <w:rPr>
                <w:rtl w:val="0"/>
              </w:rPr>
            </w:r>
          </w:p>
        </w:tc>
      </w:tr>
      <w:tr>
        <w:trPr>
          <w:cantSplit w:val="0"/>
          <w:trHeight w:val="48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25">
            <w:pPr>
              <w:spacing w:after="200" w:line="240" w:lineRule="auto"/>
              <w:ind w:right="-89.64566929133824"/>
              <w:rPr>
                <w:sz w:val="16"/>
                <w:szCs w:val="16"/>
              </w:rPr>
            </w:pPr>
            <w:r w:rsidDel="00000000" w:rsidR="00000000" w:rsidRPr="00000000">
              <w:rPr>
                <w:sz w:val="16"/>
                <w:szCs w:val="16"/>
                <w:rtl w:val="0"/>
              </w:rPr>
              <w:t xml:space="preserve">3.5 Equipe multidisciplinar </w:t>
            </w:r>
          </w:p>
          <w:p w:rsidR="00000000" w:rsidDel="00000000" w:rsidP="00000000" w:rsidRDefault="00000000" w:rsidRPr="00000000" w14:paraId="00000126">
            <w:pPr>
              <w:spacing w:line="240" w:lineRule="auto"/>
              <w:ind w:right="-89.64566929133824"/>
              <w:rPr>
                <w:i w:val="1"/>
                <w:color w:val="666666"/>
                <w:sz w:val="12"/>
                <w:szCs w:val="12"/>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 </w:t>
            </w:r>
            <w:r w:rsidDel="00000000" w:rsidR="00000000" w:rsidRPr="00000000">
              <w:rPr>
                <w:i w:val="1"/>
                <w:color w:val="666666"/>
                <w:sz w:val="12"/>
                <w:szCs w:val="12"/>
                <w:rtl w:val="0"/>
              </w:rPr>
              <w:t xml:space="preserve">sobre o grupo multidisciplinar  responsável pela concepção, produção e disseminação de tecnologias, metodologias e recursos educacionais específicos, devidamente regulamentado no âmbito dos mesmos cursos.</w:t>
            </w:r>
          </w:p>
          <w:p w:rsidR="00000000" w:rsidDel="00000000" w:rsidP="00000000" w:rsidRDefault="00000000" w:rsidRPr="00000000" w14:paraId="00000127">
            <w:pPr>
              <w:spacing w:line="240" w:lineRule="auto"/>
              <w:ind w:right="-89.64566929133824"/>
              <w:rPr>
                <w:i w:val="1"/>
                <w:color w:val="666666"/>
                <w:sz w:val="12"/>
                <w:szCs w:val="12"/>
              </w:rPr>
            </w:pPr>
            <w:r w:rsidDel="00000000" w:rsidR="00000000" w:rsidRPr="00000000">
              <w:rPr>
                <w:rtl w:val="0"/>
              </w:rPr>
            </w:r>
          </w:p>
          <w:p w:rsidR="00000000" w:rsidDel="00000000" w:rsidP="00000000" w:rsidRDefault="00000000" w:rsidRPr="00000000" w14:paraId="00000128">
            <w:pPr>
              <w:spacing w:line="240" w:lineRule="auto"/>
              <w:ind w:right="-89.64566929133824"/>
              <w:rPr>
                <w:b w:val="1"/>
                <w:i w:val="1"/>
                <w:color w:val="666666"/>
                <w:sz w:val="12"/>
                <w:szCs w:val="12"/>
              </w:rPr>
            </w:pPr>
            <w:r w:rsidDel="00000000" w:rsidR="00000000" w:rsidRPr="00000000">
              <w:rPr>
                <w:rFonts w:ascii="Arial Unicode MS" w:cs="Arial Unicode MS" w:eastAsia="Arial Unicode MS" w:hAnsi="Arial Unicode MS"/>
                <w:b w:val="1"/>
                <w:i w:val="1"/>
                <w:color w:val="666666"/>
                <w:sz w:val="12"/>
                <w:szCs w:val="12"/>
                <w:rtl w:val="0"/>
              </w:rPr>
              <w:t xml:space="preserve">⇨ Obrigatório para os cursos EaD e recomendável para cursos presenciais que ofertam componentes curriculares em EaD, conforme orienta o Indicador  2.2.</w:t>
            </w:r>
          </w:p>
        </w:tc>
        <w:tc>
          <w:tcPr>
            <w:tcMar>
              <w:top w:w="100.0" w:type="dxa"/>
              <w:left w:w="100.0" w:type="dxa"/>
              <w:bottom w:w="100.0" w:type="dxa"/>
              <w:right w:w="100.0" w:type="dxa"/>
            </w:tcMar>
            <w:vAlign w:val="center"/>
          </w:tcPr>
          <w:p w:rsidR="00000000" w:rsidDel="00000000" w:rsidP="00000000" w:rsidRDefault="00000000" w:rsidRPr="00000000" w14:paraId="00000129">
            <w:pPr>
              <w:widowControl w:val="0"/>
              <w:spacing w:line="240" w:lineRule="auto"/>
              <w:jc w:val="both"/>
              <w:rPr>
                <w:sz w:val="16"/>
                <w:szCs w:val="16"/>
              </w:rPr>
            </w:pPr>
            <w:r w:rsidDel="00000000" w:rsidR="00000000" w:rsidRPr="00000000">
              <w:rPr>
                <w:sz w:val="16"/>
                <w:szCs w:val="16"/>
                <w:rtl w:val="0"/>
              </w:rPr>
              <w:t xml:space="preserve">a) Apresentação da equipe multidisciplinar responsável pela concepção, produção e disseminação de tecnologias, metodologias e recursos educacionais específicos de EaD, observado o </w:t>
            </w:r>
            <w:r w:rsidDel="00000000" w:rsidR="00000000" w:rsidRPr="00000000">
              <w:rPr>
                <w:i w:val="1"/>
                <w:sz w:val="16"/>
                <w:szCs w:val="16"/>
                <w:rtl w:val="0"/>
              </w:rPr>
              <w:t xml:space="preserve">Indicador 2.2</w:t>
            </w:r>
            <w:r w:rsidDel="00000000" w:rsidR="00000000" w:rsidRPr="00000000">
              <w:rPr>
                <w:sz w:val="16"/>
                <w:szCs w:val="16"/>
                <w:rtl w:val="0"/>
              </w:rPr>
              <w:t xml:space="preserve"> do </w:t>
            </w:r>
            <w:hyperlink r:id="rId49">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p w:rsidR="00000000" w:rsidDel="00000000" w:rsidP="00000000" w:rsidRDefault="00000000" w:rsidRPr="00000000" w14:paraId="0000012A">
            <w:pPr>
              <w:widowControl w:val="0"/>
              <w:spacing w:before="200" w:line="240" w:lineRule="auto"/>
              <w:jc w:val="both"/>
              <w:rPr>
                <w:sz w:val="16"/>
                <w:szCs w:val="16"/>
              </w:rPr>
            </w:pPr>
            <w:r w:rsidDel="00000000" w:rsidR="00000000" w:rsidRPr="00000000">
              <w:rPr>
                <w:rFonts w:ascii="Arial Unicode MS" w:cs="Arial Unicode MS" w:eastAsia="Arial Unicode MS" w:hAnsi="Arial Unicode MS"/>
                <w:b w:val="1"/>
                <w:i w:val="1"/>
                <w:sz w:val="12"/>
                <w:szCs w:val="12"/>
                <w:rtl w:val="0"/>
              </w:rPr>
              <w:t xml:space="preserve">⇨ Somente para os cursos EaD e cursos presenciais que ofertam componentes curriculares em EaD, conforme o Indicador  2.2  do Instrumento de Avaliação do Inep.</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2B">
            <w:pPr>
              <w:spacing w:after="200" w:before="200" w:line="240" w:lineRule="auto"/>
              <w:jc w:val="both"/>
              <w:rPr>
                <w:sz w:val="16"/>
                <w:szCs w:val="16"/>
              </w:rPr>
            </w:pPr>
            <w:r w:rsidDel="00000000" w:rsidR="00000000" w:rsidRPr="00000000">
              <w:rPr>
                <w:sz w:val="16"/>
                <w:szCs w:val="16"/>
                <w:rtl w:val="0"/>
              </w:rPr>
              <w:t xml:space="preserve">Não se aplica ao Curso em tela.</w:t>
            </w:r>
          </w:p>
        </w:tc>
      </w:tr>
      <w:tr>
        <w:trPr>
          <w:cantSplit w:val="0"/>
          <w:trHeight w:val="48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2C">
            <w:pPr>
              <w:spacing w:after="200" w:line="240" w:lineRule="auto"/>
              <w:ind w:right="-89.64566929133824"/>
              <w:rPr>
                <w:sz w:val="16"/>
                <w:szCs w:val="16"/>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2D">
            <w:pPr>
              <w:widowControl w:val="0"/>
              <w:spacing w:line="240" w:lineRule="auto"/>
              <w:jc w:val="both"/>
              <w:rPr>
                <w:sz w:val="16"/>
                <w:szCs w:val="16"/>
              </w:rPr>
            </w:pPr>
            <w:r w:rsidDel="00000000" w:rsidR="00000000" w:rsidRPr="00000000">
              <w:rPr>
                <w:sz w:val="16"/>
                <w:szCs w:val="16"/>
                <w:rtl w:val="0"/>
              </w:rPr>
              <w:t xml:space="preserve">b) Descrição sobre o material didático disponibilizado aos discentes, elaborado ou validado pela equipe multidisciplinar (no caso de EaD) ou equivalente (no caso de Presencial), observado o </w:t>
            </w:r>
            <w:r w:rsidDel="00000000" w:rsidR="00000000" w:rsidRPr="00000000">
              <w:rPr>
                <w:i w:val="1"/>
                <w:sz w:val="16"/>
                <w:szCs w:val="16"/>
                <w:rtl w:val="0"/>
              </w:rPr>
              <w:t xml:space="preserve">Indicador 1.18</w:t>
            </w:r>
            <w:r w:rsidDel="00000000" w:rsidR="00000000" w:rsidRPr="00000000">
              <w:rPr>
                <w:sz w:val="16"/>
                <w:szCs w:val="16"/>
                <w:rtl w:val="0"/>
              </w:rPr>
              <w:t xml:space="preserve"> do </w:t>
            </w:r>
            <w:hyperlink r:id="rId50">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p w:rsidR="00000000" w:rsidDel="00000000" w:rsidP="00000000" w:rsidRDefault="00000000" w:rsidRPr="00000000" w14:paraId="0000012E">
            <w:pPr>
              <w:spacing w:before="200" w:line="240" w:lineRule="auto"/>
              <w:ind w:right="23.03149606299371"/>
              <w:jc w:val="both"/>
              <w:rPr>
                <w:b w:val="1"/>
                <w:sz w:val="12"/>
                <w:szCs w:val="12"/>
              </w:rPr>
            </w:pPr>
            <w:r w:rsidDel="00000000" w:rsidR="00000000" w:rsidRPr="00000000">
              <w:rPr>
                <w:rFonts w:ascii="Arial Unicode MS" w:cs="Arial Unicode MS" w:eastAsia="Arial Unicode MS" w:hAnsi="Arial Unicode MS"/>
                <w:b w:val="1"/>
                <w:sz w:val="12"/>
                <w:szCs w:val="12"/>
                <w:rtl w:val="0"/>
              </w:rPr>
              <w:t xml:space="preserve">⇨ Somente para cursos presenciais que ofertam componentes curriculares em EaD, conforme a </w:t>
            </w:r>
            <w:hyperlink r:id="rId51">
              <w:r w:rsidDel="00000000" w:rsidR="00000000" w:rsidRPr="00000000">
                <w:rPr>
                  <w:b w:val="1"/>
                  <w:color w:val="1155cc"/>
                  <w:sz w:val="12"/>
                  <w:szCs w:val="12"/>
                  <w:u w:val="single"/>
                  <w:rtl w:val="0"/>
                </w:rPr>
                <w:t xml:space="preserve">Portaria MEC n. 2.117/2019</w:t>
              </w:r>
            </w:hyperlink>
            <w:r w:rsidDel="00000000" w:rsidR="00000000" w:rsidRPr="00000000">
              <w:rPr>
                <w:b w:val="1"/>
                <w:sz w:val="12"/>
                <w:szCs w:val="12"/>
                <w:rtl w:val="0"/>
              </w:rPr>
              <w:t xml:space="preserve">, e recomendável para cursos que contemplam material didático específico no PPC, conforme o</w:t>
            </w:r>
            <w:r w:rsidDel="00000000" w:rsidR="00000000" w:rsidRPr="00000000">
              <w:rPr>
                <w:b w:val="1"/>
                <w:i w:val="1"/>
                <w:sz w:val="12"/>
                <w:szCs w:val="12"/>
                <w:rtl w:val="0"/>
              </w:rPr>
              <w:t xml:space="preserve"> Indicador 1.18  do Instrumento de Avaliação do Inep.</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2F">
            <w:pPr>
              <w:spacing w:after="200" w:before="200" w:line="240" w:lineRule="auto"/>
              <w:jc w:val="both"/>
              <w:rPr>
                <w:sz w:val="16"/>
                <w:szCs w:val="16"/>
              </w:rPr>
            </w:pPr>
            <w:r w:rsidDel="00000000" w:rsidR="00000000" w:rsidRPr="00000000">
              <w:rPr>
                <w:sz w:val="16"/>
                <w:szCs w:val="16"/>
                <w:rtl w:val="0"/>
              </w:rPr>
              <w:t xml:space="preserve">Não se aplica ao Curso em tela.</w:t>
            </w:r>
          </w:p>
        </w:tc>
      </w:tr>
      <w:tr>
        <w:trPr>
          <w:cantSplit w:val="0"/>
          <w:trHeight w:val="48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30">
            <w:pPr>
              <w:widowControl w:val="0"/>
              <w:spacing w:after="200" w:line="240" w:lineRule="auto"/>
              <w:rPr>
                <w:sz w:val="16"/>
                <w:szCs w:val="16"/>
              </w:rPr>
            </w:pPr>
            <w:r w:rsidDel="00000000" w:rsidR="00000000" w:rsidRPr="00000000">
              <w:rPr>
                <w:sz w:val="16"/>
                <w:szCs w:val="16"/>
                <w:rtl w:val="0"/>
              </w:rPr>
              <w:t xml:space="preserve">3.6 Interação entre tutores, docentes e coordenadores de curso a distância </w:t>
            </w:r>
          </w:p>
          <w:p w:rsidR="00000000" w:rsidDel="00000000" w:rsidP="00000000" w:rsidRDefault="00000000" w:rsidRPr="00000000" w14:paraId="00000131">
            <w:pPr>
              <w:widowControl w:val="0"/>
              <w:spacing w:after="200" w:line="240" w:lineRule="auto"/>
              <w:ind w:right="-93.89763779527556"/>
              <w:rPr>
                <w:i w:val="1"/>
                <w:color w:val="666666"/>
                <w:sz w:val="12"/>
                <w:szCs w:val="12"/>
              </w:rPr>
            </w:pPr>
            <w:r w:rsidDel="00000000" w:rsidR="00000000" w:rsidRPr="00000000">
              <w:rPr>
                <w:i w:val="1"/>
                <w:color w:val="666666"/>
                <w:sz w:val="12"/>
                <w:szCs w:val="12"/>
                <w:rtl w:val="0"/>
              </w:rPr>
              <w:t xml:space="preserve">Exposição</w:t>
            </w:r>
            <w:r w:rsidDel="00000000" w:rsidR="00000000" w:rsidRPr="00000000">
              <w:rPr>
                <w:b w:val="1"/>
                <w:i w:val="1"/>
                <w:color w:val="666666"/>
                <w:sz w:val="12"/>
                <w:szCs w:val="12"/>
                <w:rtl w:val="0"/>
              </w:rPr>
              <w:t xml:space="preserve"> </w:t>
            </w:r>
            <w:r w:rsidDel="00000000" w:rsidR="00000000" w:rsidRPr="00000000">
              <w:rPr>
                <w:i w:val="1"/>
                <w:color w:val="666666"/>
                <w:sz w:val="12"/>
                <w:szCs w:val="12"/>
                <w:rtl w:val="0"/>
              </w:rPr>
              <w:t xml:space="preserve">para descrever as formas pelas quais ocorrem a interação, a mediação e a articulação entre tutores, docentes e coordenador do Curso (e, quando for o caso, coordenador do polo), de forma regulamentada no âmbito do mesmo Curso, observado os seguintes Indicadores do Instrumento de Avaliação do Inep: 1.14, 1.15, 2.11 e 2.15.</w:t>
            </w:r>
          </w:p>
          <w:p w:rsidR="00000000" w:rsidDel="00000000" w:rsidP="00000000" w:rsidRDefault="00000000" w:rsidRPr="00000000" w14:paraId="00000132">
            <w:pPr>
              <w:widowControl w:val="0"/>
              <w:spacing w:line="240" w:lineRule="auto"/>
              <w:ind w:right="-93.89763779527556"/>
              <w:rPr>
                <w:rFonts w:ascii="Arimo" w:cs="Arimo" w:eastAsia="Arimo" w:hAnsi="Arimo"/>
                <w:b w:val="1"/>
                <w:color w:val="666666"/>
                <w:sz w:val="12"/>
                <w:szCs w:val="12"/>
              </w:rPr>
            </w:pPr>
            <w:r w:rsidDel="00000000" w:rsidR="00000000" w:rsidRPr="00000000">
              <w:rPr>
                <w:rFonts w:ascii="Arial Unicode MS" w:cs="Arial Unicode MS" w:eastAsia="Arial Unicode MS" w:hAnsi="Arial Unicode MS"/>
                <w:b w:val="1"/>
                <w:color w:val="666666"/>
                <w:sz w:val="12"/>
                <w:szCs w:val="12"/>
                <w:rtl w:val="0"/>
              </w:rPr>
              <w:t xml:space="preserve">⇨ Obrigatório somente para os cursos presenciais que ofertam componentes curriculares em EaD, conforme a </w:t>
            </w:r>
            <w:hyperlink r:id="rId52">
              <w:r w:rsidDel="00000000" w:rsidR="00000000" w:rsidRPr="00000000">
                <w:rPr>
                  <w:rFonts w:ascii="Arimo" w:cs="Arimo" w:eastAsia="Arimo" w:hAnsi="Arimo"/>
                  <w:b w:val="1"/>
                  <w:color w:val="666666"/>
                  <w:sz w:val="12"/>
                  <w:szCs w:val="12"/>
                  <w:u w:val="single"/>
                  <w:rtl w:val="0"/>
                </w:rPr>
                <w:t xml:space="preserve">Portaria MEC n. 2.117/2019</w:t>
              </w:r>
            </w:hyperlink>
            <w:r w:rsidDel="00000000" w:rsidR="00000000" w:rsidRPr="00000000">
              <w:rPr>
                <w:rFonts w:ascii="Arimo" w:cs="Arimo" w:eastAsia="Arimo" w:hAnsi="Arimo"/>
                <w:b w:val="1"/>
                <w:color w:val="666666"/>
                <w:sz w:val="12"/>
                <w:szCs w:val="12"/>
                <w:rtl w:val="0"/>
              </w:rPr>
              <w:t xml:space="preserve">, e recomendável para os cursos EaD.</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33">
            <w:pPr>
              <w:widowControl w:val="0"/>
              <w:spacing w:line="240" w:lineRule="auto"/>
              <w:jc w:val="both"/>
              <w:rPr>
                <w:rFonts w:ascii="Arimo" w:cs="Arimo" w:eastAsia="Arimo" w:hAnsi="Arimo"/>
                <w:b w:val="1"/>
                <w:sz w:val="12"/>
                <w:szCs w:val="12"/>
              </w:rPr>
            </w:pPr>
            <w:r w:rsidDel="00000000" w:rsidR="00000000" w:rsidRPr="00000000">
              <w:rPr>
                <w:sz w:val="16"/>
                <w:szCs w:val="16"/>
                <w:rtl w:val="0"/>
              </w:rPr>
              <w:t xml:space="preserve">a) Descrição das formas de interação entre tutores, docentes e coordenador do Curso.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34">
            <w:pPr>
              <w:pageBreakBefore w:val="0"/>
              <w:jc w:val="both"/>
              <w:rPr>
                <w:sz w:val="16"/>
                <w:szCs w:val="16"/>
              </w:rPr>
            </w:pPr>
            <w:r w:rsidDel="00000000" w:rsidR="00000000" w:rsidRPr="00000000">
              <w:rPr>
                <w:sz w:val="16"/>
                <w:szCs w:val="16"/>
                <w:rtl w:val="0"/>
              </w:rPr>
              <w:t xml:space="preserve">Não se aplica ao Curso em tela.</w:t>
            </w:r>
            <w:r w:rsidDel="00000000" w:rsidR="00000000" w:rsidRPr="00000000">
              <w:rPr>
                <w:rtl w:val="0"/>
              </w:rPr>
            </w:r>
          </w:p>
        </w:tc>
      </w:tr>
      <w:tr>
        <w:trPr>
          <w:cantSplit w:val="0"/>
          <w:trHeight w:val="48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35">
            <w:pPr>
              <w:spacing w:after="0" w:before="0" w:line="240" w:lineRule="auto"/>
              <w:ind w:left="0" w:right="-89.64566929133824" w:firstLine="0"/>
              <w:rPr>
                <w:b w:val="1"/>
                <w:i w:val="1"/>
                <w:color w:val="ff0000"/>
                <w:sz w:val="12"/>
                <w:szCs w:val="12"/>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36">
            <w:pPr>
              <w:spacing w:line="240" w:lineRule="auto"/>
              <w:ind w:right="23.03149606299371"/>
              <w:jc w:val="both"/>
              <w:rPr>
                <w:sz w:val="16"/>
                <w:szCs w:val="16"/>
              </w:rPr>
            </w:pPr>
            <w:r w:rsidDel="00000000" w:rsidR="00000000" w:rsidRPr="00000000">
              <w:rPr>
                <w:sz w:val="16"/>
                <w:szCs w:val="16"/>
                <w:rtl w:val="0"/>
              </w:rPr>
              <w:t xml:space="preserve">b) Atividades de Tutoria: exposição para apresentar as  atividades de tutoria do Curso, indicando sua efetividade no atendimento das demandas didático-pedagógicas (mediação pedagógica junto aos discentes, inclusive em momentos presenciais, com domínio do conteúdo e de recursos). </w:t>
            </w:r>
          </w:p>
        </w:tc>
        <w:tc>
          <w:tcPr>
            <w:tcMar>
              <w:top w:w="100.0" w:type="dxa"/>
              <w:left w:w="100.0" w:type="dxa"/>
              <w:bottom w:w="100.0" w:type="dxa"/>
              <w:right w:w="100.0" w:type="dxa"/>
            </w:tcMar>
            <w:vAlign w:val="center"/>
          </w:tcPr>
          <w:p w:rsidR="00000000" w:rsidDel="00000000" w:rsidP="00000000" w:rsidRDefault="00000000" w:rsidRPr="00000000" w14:paraId="00000137">
            <w:pPr>
              <w:spacing w:after="200" w:before="200" w:line="240" w:lineRule="auto"/>
              <w:jc w:val="both"/>
              <w:rPr>
                <w:sz w:val="16"/>
                <w:szCs w:val="16"/>
              </w:rPr>
            </w:pPr>
            <w:r w:rsidDel="00000000" w:rsidR="00000000" w:rsidRPr="00000000">
              <w:rPr>
                <w:sz w:val="16"/>
                <w:szCs w:val="16"/>
                <w:rtl w:val="0"/>
              </w:rPr>
              <w:t xml:space="preserve">Não se aplica ao Curso em tela.</w:t>
            </w:r>
            <w:r w:rsidDel="00000000" w:rsidR="00000000" w:rsidRPr="00000000">
              <w:rPr>
                <w:rtl w:val="0"/>
              </w:rPr>
            </w:r>
          </w:p>
        </w:tc>
      </w:tr>
    </w:tbl>
    <w:p w:rsidR="00000000" w:rsidDel="00000000" w:rsidP="00000000" w:rsidRDefault="00000000" w:rsidRPr="00000000" w14:paraId="00000138">
      <w:pPr>
        <w:spacing w:after="120" w:lineRule="auto"/>
        <w:ind w:right="-549.3307086614169"/>
        <w:jc w:val="both"/>
        <w:rPr>
          <w:b w:val="1"/>
          <w:color w:val="000001"/>
          <w:sz w:val="24"/>
          <w:szCs w:val="24"/>
        </w:rPr>
      </w:pPr>
      <w:r w:rsidDel="00000000" w:rsidR="00000000" w:rsidRPr="00000000">
        <w:rPr>
          <w:rtl w:val="0"/>
        </w:rPr>
      </w:r>
    </w:p>
    <w:p w:rsidR="00000000" w:rsidDel="00000000" w:rsidP="00000000" w:rsidRDefault="00000000" w:rsidRPr="00000000" w14:paraId="00000139">
      <w:pPr>
        <w:spacing w:after="120" w:lineRule="auto"/>
        <w:ind w:right="-549.3307086614169"/>
        <w:jc w:val="both"/>
        <w:rPr>
          <w:b w:val="1"/>
          <w:color w:val="000001"/>
          <w:sz w:val="24"/>
          <w:szCs w:val="24"/>
        </w:rPr>
      </w:pPr>
      <w:r w:rsidDel="00000000" w:rsidR="00000000" w:rsidRPr="00000000">
        <w:rPr>
          <w:rtl w:val="0"/>
        </w:rPr>
      </w:r>
    </w:p>
    <w:p w:rsidR="00000000" w:rsidDel="00000000" w:rsidP="00000000" w:rsidRDefault="00000000" w:rsidRPr="00000000" w14:paraId="0000013A">
      <w:pPr>
        <w:spacing w:after="120" w:lineRule="auto"/>
        <w:ind w:right="-549.3307086614169"/>
        <w:jc w:val="both"/>
        <w:rPr>
          <w:i w:val="1"/>
          <w:u w:val="single"/>
        </w:rPr>
      </w:pPr>
      <w:r w:rsidDel="00000000" w:rsidR="00000000" w:rsidRPr="00000000">
        <w:rPr>
          <w:b w:val="1"/>
          <w:color w:val="000001"/>
          <w:sz w:val="24"/>
          <w:szCs w:val="24"/>
          <w:rtl w:val="0"/>
        </w:rPr>
        <w:t xml:space="preserve">3.2 Elementos constitutivos do PPC: itens </w:t>
      </w:r>
      <w:r w:rsidDel="00000000" w:rsidR="00000000" w:rsidRPr="00000000">
        <w:rPr>
          <w:b w:val="1"/>
          <w:color w:val="000001"/>
          <w:sz w:val="24"/>
          <w:szCs w:val="24"/>
          <w:u w:val="single"/>
          <w:rtl w:val="0"/>
        </w:rPr>
        <w:t xml:space="preserve">recomendáveis</w:t>
      </w:r>
      <w:r w:rsidDel="00000000" w:rsidR="00000000" w:rsidRPr="00000000">
        <w:rPr>
          <w:rtl w:val="0"/>
        </w:rPr>
      </w:r>
    </w:p>
    <w:p w:rsidR="00000000" w:rsidDel="00000000" w:rsidP="00000000" w:rsidRDefault="00000000" w:rsidRPr="00000000" w14:paraId="0000013B">
      <w:pPr>
        <w:spacing w:after="200" w:before="240" w:lineRule="auto"/>
        <w:jc w:val="both"/>
        <w:rPr>
          <w:i w:val="1"/>
          <w:sz w:val="20"/>
          <w:szCs w:val="20"/>
        </w:rPr>
      </w:pPr>
      <w:r w:rsidDel="00000000" w:rsidR="00000000" w:rsidRPr="00000000">
        <w:rPr>
          <w:i w:val="1"/>
          <w:rtl w:val="0"/>
        </w:rPr>
        <w:t xml:space="preserve">Quadro 4. Itens </w:t>
      </w:r>
      <w:r w:rsidDel="00000000" w:rsidR="00000000" w:rsidRPr="00000000">
        <w:rPr>
          <w:b w:val="1"/>
          <w:i w:val="1"/>
          <w:rtl w:val="0"/>
        </w:rPr>
        <w:t xml:space="preserve">recomendáveis</w:t>
      </w:r>
      <w:r w:rsidDel="00000000" w:rsidR="00000000" w:rsidRPr="00000000">
        <w:rPr>
          <w:i w:val="1"/>
          <w:rtl w:val="0"/>
        </w:rPr>
        <w:t xml:space="preserve"> </w:t>
      </w:r>
      <w:r w:rsidDel="00000000" w:rsidR="00000000" w:rsidRPr="00000000">
        <w:rPr>
          <w:rtl w:val="0"/>
        </w:rPr>
      </w:r>
    </w:p>
    <w:tbl>
      <w:tblPr>
        <w:tblStyle w:val="Table5"/>
        <w:tblW w:w="1054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0"/>
        <w:gridCol w:w="4492.5"/>
        <w:gridCol w:w="3052.5"/>
        <w:tblGridChange w:id="0">
          <w:tblGrid>
            <w:gridCol w:w="3000"/>
            <w:gridCol w:w="4492.5"/>
            <w:gridCol w:w="3052.5"/>
          </w:tblGrid>
        </w:tblGridChange>
      </w:tblGrid>
      <w:tr>
        <w:trPr>
          <w:cantSplit w:val="0"/>
          <w:trHeight w:val="440"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3C">
            <w:pPr>
              <w:widowControl w:val="0"/>
              <w:spacing w:line="240" w:lineRule="auto"/>
              <w:jc w:val="center"/>
              <w:rPr>
                <w:b w:val="1"/>
                <w:sz w:val="16"/>
                <w:szCs w:val="16"/>
              </w:rPr>
            </w:pPr>
            <w:r w:rsidDel="00000000" w:rsidR="00000000" w:rsidRPr="00000000">
              <w:rPr>
                <w:b w:val="1"/>
                <w:sz w:val="18"/>
                <w:szCs w:val="18"/>
                <w:rtl w:val="0"/>
              </w:rPr>
              <w:t xml:space="preserve">Itens estruturais verificados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3D">
            <w:pPr>
              <w:widowControl w:val="0"/>
              <w:spacing w:line="240" w:lineRule="auto"/>
              <w:jc w:val="center"/>
              <w:rPr>
                <w:b w:val="1"/>
                <w:sz w:val="18"/>
                <w:szCs w:val="18"/>
              </w:rPr>
            </w:pPr>
            <w:r w:rsidDel="00000000" w:rsidR="00000000" w:rsidRPr="00000000">
              <w:rPr>
                <w:b w:val="1"/>
                <w:sz w:val="18"/>
                <w:szCs w:val="18"/>
                <w:rtl w:val="0"/>
              </w:rPr>
              <w:t xml:space="preserve">Especificação</w:t>
            </w:r>
          </w:p>
          <w:p w:rsidR="00000000" w:rsidDel="00000000" w:rsidP="00000000" w:rsidRDefault="00000000" w:rsidRPr="00000000" w14:paraId="0000013E">
            <w:pPr>
              <w:widowControl w:val="0"/>
              <w:spacing w:line="240" w:lineRule="auto"/>
              <w:jc w:val="center"/>
              <w:rPr>
                <w:sz w:val="16"/>
                <w:szCs w:val="16"/>
              </w:rPr>
            </w:pPr>
            <w:r w:rsidDel="00000000" w:rsidR="00000000" w:rsidRPr="00000000">
              <w:rPr>
                <w:sz w:val="16"/>
                <w:szCs w:val="16"/>
                <w:rtl w:val="0"/>
              </w:rPr>
              <w:t xml:space="preserve">(particularidades do Bacharelado, da Licenciatura, presencial e EaD, e dos cursos da área da Saúde)</w:t>
            </w:r>
          </w:p>
        </w:tc>
        <w:tc>
          <w:tcPr>
            <w:tcMar>
              <w:top w:w="100.0" w:type="dxa"/>
              <w:left w:w="100.0" w:type="dxa"/>
              <w:bottom w:w="100.0" w:type="dxa"/>
              <w:right w:w="100.0" w:type="dxa"/>
            </w:tcMar>
            <w:vAlign w:val="center"/>
          </w:tcPr>
          <w:p w:rsidR="00000000" w:rsidDel="00000000" w:rsidP="00000000" w:rsidRDefault="00000000" w:rsidRPr="00000000" w14:paraId="0000013F">
            <w:pPr>
              <w:widowControl w:val="0"/>
              <w:spacing w:line="240" w:lineRule="auto"/>
              <w:ind w:left="-141.7322834645671" w:right="-107.12598425196802" w:firstLine="0"/>
              <w:jc w:val="center"/>
              <w:rPr>
                <w:b w:val="1"/>
                <w:sz w:val="18"/>
                <w:szCs w:val="18"/>
              </w:rPr>
            </w:pPr>
            <w:r w:rsidDel="00000000" w:rsidR="00000000" w:rsidRPr="00000000">
              <w:rPr>
                <w:b w:val="1"/>
                <w:sz w:val="18"/>
                <w:szCs w:val="18"/>
                <w:rtl w:val="0"/>
              </w:rPr>
              <w:t xml:space="preserve">Situação no PPC analisado</w:t>
            </w:r>
          </w:p>
        </w:tc>
      </w:tr>
      <w:tr>
        <w:trPr>
          <w:cantSplit w:val="0"/>
          <w:trHeight w:val="440"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140">
            <w:pPr>
              <w:widowControl w:val="0"/>
              <w:spacing w:line="240" w:lineRule="auto"/>
              <w:rPr>
                <w:b w:val="1"/>
                <w:sz w:val="18"/>
                <w:szCs w:val="18"/>
              </w:rPr>
            </w:pPr>
            <w:r w:rsidDel="00000000" w:rsidR="00000000" w:rsidRPr="00000000">
              <w:rPr>
                <w:b w:val="1"/>
                <w:sz w:val="18"/>
                <w:szCs w:val="18"/>
                <w:rtl w:val="0"/>
              </w:rPr>
              <w:t xml:space="preserve">1 APRESENTAÇÃO DO CURSO</w:t>
            </w:r>
          </w:p>
        </w:tc>
      </w:tr>
      <w:tr>
        <w:trPr>
          <w:cantSplit w:val="0"/>
          <w:trHeight w:val="272.48779296875057"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43">
            <w:pPr>
              <w:widowControl w:val="0"/>
              <w:spacing w:after="200" w:line="240" w:lineRule="auto"/>
              <w:ind w:right="-89.64566929133824"/>
              <w:rPr>
                <w:sz w:val="16"/>
                <w:szCs w:val="16"/>
              </w:rPr>
            </w:pPr>
            <w:r w:rsidDel="00000000" w:rsidR="00000000" w:rsidRPr="00000000">
              <w:rPr>
                <w:sz w:val="16"/>
                <w:szCs w:val="16"/>
                <w:rtl w:val="0"/>
              </w:rPr>
              <w:t xml:space="preserve">1.1 Quadro-síntese de identificação do Curso</w:t>
            </w:r>
          </w:p>
          <w:p w:rsidR="00000000" w:rsidDel="00000000" w:rsidP="00000000" w:rsidRDefault="00000000" w:rsidRPr="00000000" w14:paraId="00000144">
            <w:pPr>
              <w:widowControl w:val="0"/>
              <w:spacing w:after="200" w:before="200" w:line="240" w:lineRule="auto"/>
              <w:ind w:right="-89.64566929133824"/>
              <w:rPr>
                <w:i w:val="1"/>
                <w:color w:val="666666"/>
                <w:sz w:val="12"/>
                <w:szCs w:val="12"/>
              </w:rPr>
            </w:pPr>
            <w:r w:rsidDel="00000000" w:rsidR="00000000" w:rsidRPr="00000000">
              <w:rPr>
                <w:i w:val="1"/>
                <w:color w:val="666666"/>
                <w:sz w:val="12"/>
                <w:szCs w:val="12"/>
                <w:rtl w:val="0"/>
              </w:rPr>
              <w:t xml:space="preserve">Exposição sintética de dados de identificação do Curso,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caracterização panorâmica da proposta pedagógica.</w:t>
            </w:r>
          </w:p>
        </w:tc>
        <w:tc>
          <w:tcPr>
            <w:tcMar>
              <w:top w:w="100.0" w:type="dxa"/>
              <w:left w:w="100.0" w:type="dxa"/>
              <w:bottom w:w="100.0" w:type="dxa"/>
              <w:right w:w="100.0" w:type="dxa"/>
            </w:tcMar>
            <w:vAlign w:val="center"/>
          </w:tcPr>
          <w:p w:rsidR="00000000" w:rsidDel="00000000" w:rsidP="00000000" w:rsidRDefault="00000000" w:rsidRPr="00000000" w14:paraId="00000145">
            <w:pPr>
              <w:keepNext w:val="1"/>
              <w:keepLines w:val="1"/>
              <w:widowControl w:val="0"/>
              <w:spacing w:line="240" w:lineRule="auto"/>
              <w:jc w:val="both"/>
              <w:rPr>
                <w:sz w:val="16"/>
                <w:szCs w:val="16"/>
              </w:rPr>
            </w:pPr>
            <w:r w:rsidDel="00000000" w:rsidR="00000000" w:rsidRPr="00000000">
              <w:rPr>
                <w:sz w:val="16"/>
                <w:szCs w:val="16"/>
                <w:rtl w:val="0"/>
              </w:rPr>
              <w:t xml:space="preserve">a) Denominação</w:t>
            </w:r>
          </w:p>
        </w:tc>
        <w:tc>
          <w:tcPr>
            <w:tcMar>
              <w:top w:w="100.0" w:type="dxa"/>
              <w:left w:w="100.0" w:type="dxa"/>
              <w:bottom w:w="100.0" w:type="dxa"/>
              <w:right w:w="100.0" w:type="dxa"/>
            </w:tcMar>
            <w:vAlign w:val="center"/>
          </w:tcPr>
          <w:p w:rsidR="00000000" w:rsidDel="00000000" w:rsidP="00000000" w:rsidRDefault="00000000" w:rsidRPr="00000000" w14:paraId="00000146">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252.50732421875057"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47">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48">
            <w:pPr>
              <w:keepNext w:val="1"/>
              <w:keepLines w:val="1"/>
              <w:widowControl w:val="0"/>
              <w:spacing w:line="240" w:lineRule="auto"/>
              <w:jc w:val="both"/>
              <w:rPr>
                <w:sz w:val="16"/>
                <w:szCs w:val="16"/>
              </w:rPr>
            </w:pPr>
            <w:r w:rsidDel="00000000" w:rsidR="00000000" w:rsidRPr="00000000">
              <w:rPr>
                <w:sz w:val="16"/>
                <w:szCs w:val="16"/>
                <w:rtl w:val="0"/>
              </w:rPr>
              <w:t xml:space="preserve">b) Grau acadêmico </w:t>
            </w:r>
          </w:p>
          <w:p w:rsidR="00000000" w:rsidDel="00000000" w:rsidP="00000000" w:rsidRDefault="00000000" w:rsidRPr="00000000" w14:paraId="00000149">
            <w:pPr>
              <w:keepNext w:val="1"/>
              <w:keepLines w:val="1"/>
              <w:widowControl w:val="0"/>
              <w:spacing w:line="240" w:lineRule="auto"/>
              <w:jc w:val="both"/>
              <w:rPr>
                <w:color w:val="999999"/>
                <w:sz w:val="12"/>
                <w:szCs w:val="12"/>
              </w:rPr>
            </w:pPr>
            <w:r w:rsidDel="00000000" w:rsidR="00000000" w:rsidRPr="00000000">
              <w:rPr>
                <w:color w:val="999999"/>
                <w:sz w:val="12"/>
                <w:szCs w:val="12"/>
                <w:rtl w:val="0"/>
              </w:rPr>
              <w:t xml:space="preserve">(Bacharelado ou Licenciatura)</w:t>
            </w:r>
          </w:p>
        </w:tc>
        <w:tc>
          <w:tcPr>
            <w:tcMar>
              <w:top w:w="100.0" w:type="dxa"/>
              <w:left w:w="100.0" w:type="dxa"/>
              <w:bottom w:w="100.0" w:type="dxa"/>
              <w:right w:w="100.0" w:type="dxa"/>
            </w:tcMar>
            <w:vAlign w:val="center"/>
          </w:tcPr>
          <w:p w:rsidR="00000000" w:rsidDel="00000000" w:rsidP="00000000" w:rsidRDefault="00000000" w:rsidRPr="00000000" w14:paraId="0000014A">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4B">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4C">
            <w:pPr>
              <w:keepNext w:val="1"/>
              <w:keepLines w:val="1"/>
              <w:widowControl w:val="0"/>
              <w:spacing w:line="240" w:lineRule="auto"/>
              <w:jc w:val="both"/>
              <w:rPr>
                <w:sz w:val="16"/>
                <w:szCs w:val="16"/>
              </w:rPr>
            </w:pPr>
            <w:r w:rsidDel="00000000" w:rsidR="00000000" w:rsidRPr="00000000">
              <w:rPr>
                <w:sz w:val="16"/>
                <w:szCs w:val="16"/>
                <w:rtl w:val="0"/>
              </w:rPr>
              <w:t xml:space="preserve">b) Códigos de identificação em sistemas</w:t>
            </w:r>
          </w:p>
          <w:p w:rsidR="00000000" w:rsidDel="00000000" w:rsidP="00000000" w:rsidRDefault="00000000" w:rsidRPr="00000000" w14:paraId="0000014D">
            <w:pPr>
              <w:keepNext w:val="1"/>
              <w:keepLines w:val="1"/>
              <w:widowControl w:val="0"/>
              <w:spacing w:line="240" w:lineRule="auto"/>
              <w:jc w:val="both"/>
              <w:rPr>
                <w:sz w:val="16"/>
                <w:szCs w:val="16"/>
              </w:rPr>
            </w:pPr>
            <w:r w:rsidDel="00000000" w:rsidR="00000000" w:rsidRPr="00000000">
              <w:rPr>
                <w:color w:val="999999"/>
                <w:sz w:val="12"/>
                <w:szCs w:val="12"/>
                <w:rtl w:val="0"/>
              </w:rPr>
              <w:t xml:space="preserve"> (e-MEC / SIGAA)</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4E">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4F">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50">
            <w:pPr>
              <w:keepNext w:val="1"/>
              <w:keepLines w:val="1"/>
              <w:widowControl w:val="0"/>
              <w:spacing w:line="240" w:lineRule="auto"/>
              <w:jc w:val="both"/>
              <w:rPr>
                <w:sz w:val="16"/>
                <w:szCs w:val="16"/>
              </w:rPr>
            </w:pPr>
            <w:r w:rsidDel="00000000" w:rsidR="00000000" w:rsidRPr="00000000">
              <w:rPr>
                <w:sz w:val="16"/>
                <w:szCs w:val="16"/>
                <w:rtl w:val="0"/>
              </w:rPr>
              <w:t xml:space="preserve">c) Modalidade</w:t>
            </w:r>
          </w:p>
          <w:p w:rsidR="00000000" w:rsidDel="00000000" w:rsidP="00000000" w:rsidRDefault="00000000" w:rsidRPr="00000000" w14:paraId="00000151">
            <w:pPr>
              <w:keepNext w:val="1"/>
              <w:keepLines w:val="1"/>
              <w:widowControl w:val="0"/>
              <w:spacing w:line="240" w:lineRule="auto"/>
              <w:jc w:val="both"/>
              <w:rPr>
                <w:color w:val="999999"/>
                <w:sz w:val="12"/>
                <w:szCs w:val="12"/>
              </w:rPr>
            </w:pPr>
            <w:r w:rsidDel="00000000" w:rsidR="00000000" w:rsidRPr="00000000">
              <w:rPr>
                <w:sz w:val="16"/>
                <w:szCs w:val="16"/>
                <w:rtl w:val="0"/>
              </w:rPr>
              <w:t xml:space="preserve"> </w:t>
            </w:r>
            <w:r w:rsidDel="00000000" w:rsidR="00000000" w:rsidRPr="00000000">
              <w:rPr>
                <w:color w:val="999999"/>
                <w:sz w:val="12"/>
                <w:szCs w:val="12"/>
                <w:rtl w:val="0"/>
              </w:rPr>
              <w:t xml:space="preserve">(Presencial ou a distância)</w:t>
            </w:r>
          </w:p>
        </w:tc>
        <w:tc>
          <w:tcPr>
            <w:tcMar>
              <w:top w:w="100.0" w:type="dxa"/>
              <w:left w:w="100.0" w:type="dxa"/>
              <w:bottom w:w="100.0" w:type="dxa"/>
              <w:right w:w="100.0" w:type="dxa"/>
            </w:tcMar>
            <w:vAlign w:val="center"/>
          </w:tcPr>
          <w:p w:rsidR="00000000" w:rsidDel="00000000" w:rsidP="00000000" w:rsidRDefault="00000000" w:rsidRPr="00000000" w14:paraId="00000152">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53">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54">
            <w:pPr>
              <w:keepNext w:val="1"/>
              <w:keepLines w:val="1"/>
              <w:widowControl w:val="0"/>
              <w:spacing w:line="240" w:lineRule="auto"/>
              <w:jc w:val="both"/>
              <w:rPr>
                <w:sz w:val="16"/>
                <w:szCs w:val="16"/>
              </w:rPr>
            </w:pPr>
            <w:r w:rsidDel="00000000" w:rsidR="00000000" w:rsidRPr="00000000">
              <w:rPr>
                <w:sz w:val="16"/>
                <w:szCs w:val="16"/>
                <w:rtl w:val="0"/>
              </w:rPr>
              <w:t xml:space="preserve">d) Turno de funcionamento</w:t>
            </w:r>
          </w:p>
        </w:tc>
        <w:tc>
          <w:tcPr>
            <w:tcMar>
              <w:top w:w="100.0" w:type="dxa"/>
              <w:left w:w="100.0" w:type="dxa"/>
              <w:bottom w:w="100.0" w:type="dxa"/>
              <w:right w:w="100.0" w:type="dxa"/>
            </w:tcMar>
            <w:vAlign w:val="center"/>
          </w:tcPr>
          <w:p w:rsidR="00000000" w:rsidDel="00000000" w:rsidP="00000000" w:rsidRDefault="00000000" w:rsidRPr="00000000" w14:paraId="00000155">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56">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57">
            <w:pPr>
              <w:keepNext w:val="1"/>
              <w:keepLines w:val="1"/>
              <w:widowControl w:val="0"/>
              <w:spacing w:line="240" w:lineRule="auto"/>
              <w:jc w:val="both"/>
              <w:rPr>
                <w:sz w:val="16"/>
                <w:szCs w:val="16"/>
              </w:rPr>
            </w:pPr>
            <w:r w:rsidDel="00000000" w:rsidR="00000000" w:rsidRPr="00000000">
              <w:rPr>
                <w:sz w:val="16"/>
                <w:szCs w:val="16"/>
                <w:rtl w:val="0"/>
              </w:rPr>
              <w:t xml:space="preserve">e) Unidade Acadêmica ofertante</w:t>
            </w:r>
          </w:p>
        </w:tc>
        <w:tc>
          <w:tcPr>
            <w:tcMar>
              <w:top w:w="100.0" w:type="dxa"/>
              <w:left w:w="100.0" w:type="dxa"/>
              <w:bottom w:w="100.0" w:type="dxa"/>
              <w:right w:w="100.0" w:type="dxa"/>
            </w:tcMar>
            <w:vAlign w:val="center"/>
          </w:tcPr>
          <w:p w:rsidR="00000000" w:rsidDel="00000000" w:rsidP="00000000" w:rsidRDefault="00000000" w:rsidRPr="00000000" w14:paraId="00000158">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59">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5A">
            <w:pPr>
              <w:keepNext w:val="1"/>
              <w:keepLines w:val="1"/>
              <w:widowControl w:val="0"/>
              <w:spacing w:line="240" w:lineRule="auto"/>
              <w:jc w:val="both"/>
              <w:rPr>
                <w:sz w:val="16"/>
                <w:szCs w:val="16"/>
              </w:rPr>
            </w:pPr>
            <w:r w:rsidDel="00000000" w:rsidR="00000000" w:rsidRPr="00000000">
              <w:rPr>
                <w:sz w:val="16"/>
                <w:szCs w:val="16"/>
                <w:rtl w:val="0"/>
              </w:rPr>
              <w:t xml:space="preserve">f) Carga horária mínima do Curso</w:t>
            </w:r>
          </w:p>
        </w:tc>
        <w:tc>
          <w:tcPr>
            <w:tcMar>
              <w:top w:w="100.0" w:type="dxa"/>
              <w:left w:w="100.0" w:type="dxa"/>
              <w:bottom w:w="100.0" w:type="dxa"/>
              <w:right w:w="100.0" w:type="dxa"/>
            </w:tcMar>
            <w:vAlign w:val="center"/>
          </w:tcPr>
          <w:p w:rsidR="00000000" w:rsidDel="00000000" w:rsidP="00000000" w:rsidRDefault="00000000" w:rsidRPr="00000000" w14:paraId="0000015B">
            <w:pPr>
              <w:keepNext w:val="1"/>
              <w:keepLines w:val="1"/>
              <w:widowControl w:val="0"/>
              <w:spacing w:line="240" w:lineRule="auto"/>
              <w:jc w:val="both"/>
              <w:rPr>
                <w:color w:val="ff0000"/>
                <w:sz w:val="16"/>
                <w:szCs w:val="16"/>
              </w:rPr>
            </w:pPr>
            <w:r w:rsidDel="00000000" w:rsidR="00000000" w:rsidRPr="00000000">
              <w:rPr>
                <w:sz w:val="16"/>
                <w:szCs w:val="16"/>
                <w:rtl w:val="0"/>
              </w:rPr>
              <w:t xml:space="preserve">OK</w:t>
            </w:r>
            <w:r w:rsidDel="00000000" w:rsidR="00000000" w:rsidRPr="00000000">
              <w:rPr>
                <w:rtl w:val="0"/>
              </w:rPr>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5C">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5D">
            <w:pPr>
              <w:keepNext w:val="1"/>
              <w:keepLines w:val="1"/>
              <w:widowControl w:val="0"/>
              <w:spacing w:line="240" w:lineRule="auto"/>
              <w:jc w:val="both"/>
              <w:rPr>
                <w:sz w:val="16"/>
                <w:szCs w:val="16"/>
              </w:rPr>
            </w:pPr>
            <w:r w:rsidDel="00000000" w:rsidR="00000000" w:rsidRPr="00000000">
              <w:rPr>
                <w:sz w:val="16"/>
                <w:szCs w:val="16"/>
                <w:rtl w:val="0"/>
              </w:rPr>
              <w:t xml:space="preserve">g) Carga horária por componentes curriculares obrigatórios</w:t>
            </w:r>
          </w:p>
        </w:tc>
        <w:tc>
          <w:tcPr>
            <w:tcMar>
              <w:top w:w="100.0" w:type="dxa"/>
              <w:left w:w="100.0" w:type="dxa"/>
              <w:bottom w:w="100.0" w:type="dxa"/>
              <w:right w:w="100.0" w:type="dxa"/>
            </w:tcMar>
            <w:vAlign w:val="center"/>
          </w:tcPr>
          <w:p w:rsidR="00000000" w:rsidDel="00000000" w:rsidP="00000000" w:rsidRDefault="00000000" w:rsidRPr="00000000" w14:paraId="0000015E">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5F">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0">
            <w:pPr>
              <w:keepNext w:val="1"/>
              <w:keepLines w:val="1"/>
              <w:widowControl w:val="0"/>
              <w:spacing w:line="240" w:lineRule="auto"/>
              <w:jc w:val="both"/>
              <w:rPr>
                <w:sz w:val="16"/>
                <w:szCs w:val="16"/>
              </w:rPr>
            </w:pPr>
            <w:r w:rsidDel="00000000" w:rsidR="00000000" w:rsidRPr="00000000">
              <w:rPr>
                <w:sz w:val="16"/>
                <w:szCs w:val="16"/>
                <w:rtl w:val="0"/>
              </w:rPr>
              <w:t xml:space="preserve">h) Carga horária por componentes curriculares optativos</w:t>
            </w:r>
          </w:p>
          <w:p w:rsidR="00000000" w:rsidDel="00000000" w:rsidP="00000000" w:rsidRDefault="00000000" w:rsidRPr="00000000" w14:paraId="00000161">
            <w:pPr>
              <w:keepNext w:val="1"/>
              <w:keepLines w:val="1"/>
              <w:widowControl w:val="0"/>
              <w:spacing w:line="240" w:lineRule="auto"/>
              <w:jc w:val="both"/>
              <w:rPr>
                <w:sz w:val="16"/>
                <w:szCs w:val="16"/>
              </w:rPr>
            </w:pPr>
            <w:r w:rsidDel="00000000" w:rsidR="00000000" w:rsidRPr="00000000">
              <w:rPr>
                <w:color w:val="999999"/>
                <w:sz w:val="12"/>
                <w:szCs w:val="12"/>
                <w:rtl w:val="0"/>
              </w:rPr>
              <w:t xml:space="preserve">(Podem incluir a carga horária em cadeias de seletividade, a carga horária máxima de componentes eletivos e das atividades complementares, quando optativas do Curso.)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2">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63">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4">
            <w:pPr>
              <w:keepNext w:val="1"/>
              <w:keepLines w:val="1"/>
              <w:widowControl w:val="0"/>
              <w:spacing w:line="240" w:lineRule="auto"/>
              <w:jc w:val="both"/>
              <w:rPr>
                <w:sz w:val="16"/>
                <w:szCs w:val="16"/>
              </w:rPr>
            </w:pPr>
            <w:r w:rsidDel="00000000" w:rsidR="00000000" w:rsidRPr="00000000">
              <w:rPr>
                <w:sz w:val="16"/>
                <w:szCs w:val="16"/>
                <w:rtl w:val="0"/>
              </w:rPr>
              <w:t xml:space="preserve">i) Carga horária de extensão</w:t>
            </w:r>
          </w:p>
        </w:tc>
        <w:tc>
          <w:tcPr>
            <w:tcMar>
              <w:top w:w="100.0" w:type="dxa"/>
              <w:left w:w="100.0" w:type="dxa"/>
              <w:bottom w:w="100.0" w:type="dxa"/>
              <w:right w:w="100.0" w:type="dxa"/>
            </w:tcMar>
            <w:vAlign w:val="center"/>
          </w:tcPr>
          <w:p w:rsidR="00000000" w:rsidDel="00000000" w:rsidP="00000000" w:rsidRDefault="00000000" w:rsidRPr="00000000" w14:paraId="00000165">
            <w:pPr>
              <w:keepNext w:val="1"/>
              <w:keepLines w:val="1"/>
              <w:widowControl w:val="0"/>
              <w:spacing w:line="240" w:lineRule="auto"/>
              <w:jc w:val="both"/>
              <w:rPr>
                <w:sz w:val="16"/>
                <w:szCs w:val="16"/>
                <w:highlight w:val="yellow"/>
              </w:rPr>
            </w:pPr>
            <w:r w:rsidDel="00000000" w:rsidR="00000000" w:rsidRPr="00000000">
              <w:rPr>
                <w:sz w:val="16"/>
                <w:szCs w:val="16"/>
                <w:rtl w:val="0"/>
              </w:rPr>
              <w:t xml:space="preserve">OK</w:t>
            </w:r>
            <w:r w:rsidDel="00000000" w:rsidR="00000000" w:rsidRPr="00000000">
              <w:rPr>
                <w:rtl w:val="0"/>
              </w:rPr>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66">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7">
            <w:pPr>
              <w:keepNext w:val="1"/>
              <w:keepLines w:val="1"/>
              <w:widowControl w:val="0"/>
              <w:spacing w:line="240" w:lineRule="auto"/>
              <w:jc w:val="both"/>
              <w:rPr>
                <w:sz w:val="16"/>
                <w:szCs w:val="16"/>
              </w:rPr>
            </w:pPr>
            <w:r w:rsidDel="00000000" w:rsidR="00000000" w:rsidRPr="00000000">
              <w:rPr>
                <w:sz w:val="16"/>
                <w:szCs w:val="16"/>
                <w:rtl w:val="0"/>
              </w:rPr>
              <w:t xml:space="preserve">k) Carga horária mínima em atividades complementares</w:t>
            </w:r>
          </w:p>
          <w:p w:rsidR="00000000" w:rsidDel="00000000" w:rsidP="00000000" w:rsidRDefault="00000000" w:rsidRPr="00000000" w14:paraId="00000168">
            <w:pPr>
              <w:keepNext w:val="1"/>
              <w:keepLines w:val="1"/>
              <w:widowControl w:val="0"/>
              <w:spacing w:line="240" w:lineRule="auto"/>
              <w:jc w:val="both"/>
              <w:rPr>
                <w:sz w:val="16"/>
                <w:szCs w:val="16"/>
              </w:rPr>
            </w:pPr>
            <w:r w:rsidDel="00000000" w:rsidR="00000000" w:rsidRPr="00000000">
              <w:rPr>
                <w:color w:val="999999"/>
                <w:sz w:val="12"/>
                <w:szCs w:val="12"/>
                <w:rtl w:val="0"/>
              </w:rPr>
              <w:t xml:space="preserve">(Somente no caso de estas serem  obrigatórias no Curso.)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9">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6A">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B">
            <w:pPr>
              <w:keepNext w:val="1"/>
              <w:keepLines w:val="1"/>
              <w:widowControl w:val="0"/>
              <w:spacing w:line="240" w:lineRule="auto"/>
              <w:jc w:val="both"/>
              <w:rPr>
                <w:b w:val="1"/>
                <w:sz w:val="16"/>
                <w:szCs w:val="16"/>
              </w:rPr>
            </w:pPr>
            <w:r w:rsidDel="00000000" w:rsidR="00000000" w:rsidRPr="00000000">
              <w:rPr>
                <w:sz w:val="16"/>
                <w:szCs w:val="16"/>
                <w:rtl w:val="0"/>
              </w:rPr>
              <w:t xml:space="preserve">l) Número de vagas anuais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C">
            <w:pPr>
              <w:keepNext w:val="1"/>
              <w:keepLines w:val="1"/>
              <w:widowControl w:val="0"/>
              <w:spacing w:line="240" w:lineRule="auto"/>
              <w:jc w:val="both"/>
              <w:rPr>
                <w:sz w:val="16"/>
                <w:szCs w:val="16"/>
              </w:rPr>
            </w:pPr>
            <w:r w:rsidDel="00000000" w:rsidR="00000000" w:rsidRPr="00000000">
              <w:rPr>
                <w:color w:val="000001"/>
                <w:sz w:val="18"/>
                <w:szCs w:val="18"/>
                <w:rtl w:val="0"/>
              </w:rPr>
              <w:t xml:space="preserve">A propósito da indicação, no PPC, da oferta de “90 vagas”, cabe atentar que, no Cadastro e-MEC, apontam-se “45 vagas”.</w:t>
            </w:r>
            <w:r w:rsidDel="00000000" w:rsidR="00000000" w:rsidRPr="00000000">
              <w:rPr>
                <w:rtl w:val="0"/>
              </w:rPr>
            </w:r>
          </w:p>
        </w:tc>
      </w:tr>
      <w:tr>
        <w:trPr>
          <w:cantSplit w:val="0"/>
          <w:trHeight w:val="704.9414062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6D">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6E">
            <w:pPr>
              <w:keepNext w:val="1"/>
              <w:keepLines w:val="1"/>
              <w:widowControl w:val="0"/>
              <w:spacing w:after="0" w:line="240" w:lineRule="auto"/>
              <w:jc w:val="both"/>
              <w:rPr>
                <w:color w:val="999999"/>
                <w:sz w:val="12"/>
                <w:szCs w:val="12"/>
              </w:rPr>
            </w:pPr>
            <w:r w:rsidDel="00000000" w:rsidR="00000000" w:rsidRPr="00000000">
              <w:rPr>
                <w:sz w:val="16"/>
                <w:szCs w:val="16"/>
                <w:rtl w:val="0"/>
              </w:rPr>
              <w:t xml:space="preserve">m) Prazo de integralização</w:t>
            </w:r>
            <w:r w:rsidDel="00000000" w:rsidR="00000000" w:rsidRPr="00000000">
              <w:rPr>
                <w:color w:val="999999"/>
                <w:sz w:val="12"/>
                <w:szCs w:val="12"/>
                <w:rtl w:val="0"/>
              </w:rPr>
              <w:t xml:space="preserve"> </w:t>
            </w:r>
          </w:p>
          <w:p w:rsidR="00000000" w:rsidDel="00000000" w:rsidP="00000000" w:rsidRDefault="00000000" w:rsidRPr="00000000" w14:paraId="0000016F">
            <w:pPr>
              <w:keepNext w:val="1"/>
              <w:keepLines w:val="1"/>
              <w:widowControl w:val="0"/>
              <w:spacing w:line="240" w:lineRule="auto"/>
              <w:jc w:val="both"/>
              <w:rPr>
                <w:color w:val="999999"/>
                <w:sz w:val="12"/>
                <w:szCs w:val="12"/>
              </w:rPr>
            </w:pPr>
            <w:r w:rsidDel="00000000" w:rsidR="00000000" w:rsidRPr="00000000">
              <w:rPr>
                <w:color w:val="999999"/>
                <w:sz w:val="12"/>
                <w:szCs w:val="12"/>
                <w:rtl w:val="0"/>
              </w:rPr>
              <w:t xml:space="preserve">(Limites “mínimo” e “máximo” de permanência no Curso, com especificação da carga horária mínima e máxima por nível.)</w:t>
            </w:r>
          </w:p>
        </w:tc>
        <w:tc>
          <w:tcPr>
            <w:tcMar>
              <w:top w:w="100.0" w:type="dxa"/>
              <w:left w:w="100.0" w:type="dxa"/>
              <w:bottom w:w="100.0" w:type="dxa"/>
              <w:right w:w="100.0" w:type="dxa"/>
            </w:tcMar>
            <w:vAlign w:val="center"/>
          </w:tcPr>
          <w:p w:rsidR="00000000" w:rsidDel="00000000" w:rsidP="00000000" w:rsidRDefault="00000000" w:rsidRPr="00000000" w14:paraId="00000170">
            <w:pPr>
              <w:keepNext w:val="1"/>
              <w:keepLines w:val="1"/>
              <w:widowControl w:val="0"/>
              <w:spacing w:line="240" w:lineRule="auto"/>
              <w:jc w:val="both"/>
              <w:rPr>
                <w:color w:val="000001"/>
                <w:sz w:val="16"/>
                <w:szCs w:val="16"/>
              </w:rPr>
            </w:pPr>
            <w:r w:rsidDel="00000000" w:rsidR="00000000" w:rsidRPr="00000000">
              <w:rPr>
                <w:color w:val="000001"/>
                <w:sz w:val="16"/>
                <w:szCs w:val="16"/>
                <w:rtl w:val="0"/>
              </w:rPr>
              <w:t xml:space="preserve">OK</w:t>
            </w:r>
          </w:p>
        </w:tc>
      </w:tr>
      <w:tr>
        <w:trPr>
          <w:cantSplit w:val="0"/>
          <w:trHeight w:val="333.98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71">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72">
            <w:pPr>
              <w:keepNext w:val="1"/>
              <w:keepLines w:val="1"/>
              <w:widowControl w:val="0"/>
              <w:spacing w:line="240" w:lineRule="auto"/>
              <w:jc w:val="both"/>
              <w:rPr>
                <w:sz w:val="16"/>
                <w:szCs w:val="16"/>
              </w:rPr>
            </w:pPr>
            <w:r w:rsidDel="00000000" w:rsidR="00000000" w:rsidRPr="00000000">
              <w:rPr>
                <w:sz w:val="16"/>
                <w:szCs w:val="16"/>
                <w:rtl w:val="0"/>
              </w:rPr>
              <w:t xml:space="preserve">n) Data de início de funcionamento do curso</w:t>
            </w:r>
          </w:p>
          <w:p w:rsidR="00000000" w:rsidDel="00000000" w:rsidP="00000000" w:rsidRDefault="00000000" w:rsidRPr="00000000" w14:paraId="00000173">
            <w:pPr>
              <w:keepNext w:val="1"/>
              <w:keepLines w:val="1"/>
              <w:widowControl w:val="0"/>
              <w:spacing w:line="240" w:lineRule="auto"/>
              <w:jc w:val="both"/>
              <w:rPr>
                <w:sz w:val="16"/>
                <w:szCs w:val="16"/>
              </w:rPr>
            </w:pPr>
            <w:r w:rsidDel="00000000" w:rsidR="00000000" w:rsidRPr="00000000">
              <w:rPr>
                <w:color w:val="999999"/>
                <w:sz w:val="12"/>
                <w:szCs w:val="12"/>
                <w:rtl w:val="0"/>
              </w:rPr>
              <w:t xml:space="preserve">(Ano e período)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74">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795.9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7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76">
            <w:pPr>
              <w:keepNext w:val="1"/>
              <w:keepLines w:val="1"/>
              <w:widowControl w:val="0"/>
              <w:spacing w:line="240" w:lineRule="auto"/>
              <w:jc w:val="both"/>
              <w:rPr>
                <w:sz w:val="16"/>
                <w:szCs w:val="16"/>
              </w:rPr>
            </w:pPr>
            <w:r w:rsidDel="00000000" w:rsidR="00000000" w:rsidRPr="00000000">
              <w:rPr>
                <w:sz w:val="16"/>
                <w:szCs w:val="16"/>
                <w:rtl w:val="0"/>
              </w:rPr>
              <w:t xml:space="preserve">o) Atos autorizativos do Curso</w:t>
            </w:r>
          </w:p>
          <w:p w:rsidR="00000000" w:rsidDel="00000000" w:rsidP="00000000" w:rsidRDefault="00000000" w:rsidRPr="00000000" w14:paraId="00000177">
            <w:pPr>
              <w:keepNext w:val="1"/>
              <w:keepLines w:val="1"/>
              <w:widowControl w:val="0"/>
              <w:spacing w:line="240" w:lineRule="auto"/>
              <w:jc w:val="both"/>
              <w:rPr>
                <w:sz w:val="16"/>
                <w:szCs w:val="16"/>
              </w:rPr>
            </w:pPr>
            <w:r w:rsidDel="00000000" w:rsidR="00000000" w:rsidRPr="00000000">
              <w:rPr>
                <w:color w:val="999999"/>
                <w:sz w:val="12"/>
                <w:szCs w:val="12"/>
                <w:rtl w:val="0"/>
              </w:rPr>
              <w:t xml:space="preserve">(Último ato autorizativo, de acordo com o expresso no Cadastro e-MEC — se de renovação de reconhecimento, última portaria do MEC correspondente.)</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78">
            <w:pPr>
              <w:keepNext w:val="1"/>
              <w:keepLines w:val="1"/>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1320"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79">
            <w:pPr>
              <w:spacing w:after="200" w:line="240" w:lineRule="auto"/>
              <w:rPr>
                <w:sz w:val="16"/>
                <w:szCs w:val="16"/>
              </w:rPr>
            </w:pPr>
            <w:r w:rsidDel="00000000" w:rsidR="00000000" w:rsidRPr="00000000">
              <w:rPr>
                <w:sz w:val="16"/>
                <w:szCs w:val="16"/>
                <w:rtl w:val="0"/>
              </w:rPr>
              <w:t xml:space="preserve">1.2 Acesso ao Curso</w:t>
            </w:r>
          </w:p>
          <w:p w:rsidR="00000000" w:rsidDel="00000000" w:rsidP="00000000" w:rsidRDefault="00000000" w:rsidRPr="00000000" w14:paraId="0000017A">
            <w:pPr>
              <w:spacing w:after="200" w:line="240" w:lineRule="auto"/>
              <w:rPr>
                <w:i w:val="1"/>
                <w:color w:val="6b6a6a"/>
                <w:sz w:val="12"/>
                <w:szCs w:val="12"/>
              </w:rPr>
            </w:pPr>
            <w:r w:rsidDel="00000000" w:rsidR="00000000" w:rsidRPr="00000000">
              <w:rPr>
                <w:i w:val="1"/>
                <w:color w:val="6b6a6a"/>
                <w:sz w:val="12"/>
                <w:szCs w:val="12"/>
                <w:rtl w:val="0"/>
              </w:rPr>
              <w:t xml:space="preserve">Registro </w:t>
            </w:r>
            <w:r w:rsidDel="00000000" w:rsidR="00000000" w:rsidRPr="00000000">
              <w:rPr>
                <w:b w:val="1"/>
                <w:i w:val="1"/>
                <w:color w:val="6b6a6a"/>
                <w:sz w:val="12"/>
                <w:szCs w:val="12"/>
                <w:rtl w:val="0"/>
              </w:rPr>
              <w:t xml:space="preserve">recomendável </w:t>
            </w:r>
            <w:r w:rsidDel="00000000" w:rsidR="00000000" w:rsidRPr="00000000">
              <w:rPr>
                <w:i w:val="1"/>
                <w:color w:val="6b6a6a"/>
                <w:sz w:val="12"/>
                <w:szCs w:val="12"/>
                <w:rtl w:val="0"/>
              </w:rPr>
              <w:t xml:space="preserve">para apresentar as formas de ingresso no Curso (primárias e secundárias) e o quantitativo de vagas por período do ano.</w:t>
            </w:r>
          </w:p>
          <w:p w:rsidR="00000000" w:rsidDel="00000000" w:rsidP="00000000" w:rsidRDefault="00000000" w:rsidRPr="00000000" w14:paraId="0000017B">
            <w:pPr>
              <w:widowControl w:val="0"/>
              <w:spacing w:line="240" w:lineRule="auto"/>
              <w:jc w:val="both"/>
              <w:rPr>
                <w:rFonts w:ascii="Arimo" w:cs="Arimo" w:eastAsia="Arimo" w:hAnsi="Arimo"/>
                <w:b w:val="1"/>
                <w:color w:val="6b6a6a"/>
                <w:sz w:val="12"/>
                <w:szCs w:val="12"/>
              </w:rPr>
            </w:pPr>
            <w:r w:rsidDel="00000000" w:rsidR="00000000" w:rsidRPr="00000000">
              <w:rPr>
                <w:rFonts w:ascii="Arial Unicode MS" w:cs="Arial Unicode MS" w:eastAsia="Arial Unicode MS" w:hAnsi="Arial Unicode MS"/>
                <w:b w:val="1"/>
                <w:color w:val="6b6a6a"/>
                <w:sz w:val="12"/>
                <w:szCs w:val="12"/>
                <w:rtl w:val="0"/>
              </w:rPr>
              <w:t xml:space="preserve">⇨ Inclui-se abordagem sobre sistema de cotas sociais e raciais ou sobre outras ações caracterizadas como políticas institucionais de ingresso.</w:t>
            </w:r>
          </w:p>
          <w:p w:rsidR="00000000" w:rsidDel="00000000" w:rsidP="00000000" w:rsidRDefault="00000000" w:rsidRPr="00000000" w14:paraId="0000017C">
            <w:pPr>
              <w:widowControl w:val="0"/>
              <w:spacing w:before="200" w:line="240" w:lineRule="auto"/>
              <w:jc w:val="both"/>
              <w:rPr>
                <w:i w:val="1"/>
                <w:color w:val="6b6a6a"/>
                <w:sz w:val="12"/>
                <w:szCs w:val="12"/>
              </w:rPr>
            </w:pPr>
            <w:r w:rsidDel="00000000" w:rsidR="00000000" w:rsidRPr="00000000">
              <w:rPr>
                <w:rFonts w:ascii="Arial Unicode MS" w:cs="Arial Unicode MS" w:eastAsia="Arial Unicode MS" w:hAnsi="Arial Unicode MS"/>
                <w:b w:val="1"/>
                <w:color w:val="6b6a6a"/>
                <w:sz w:val="12"/>
                <w:szCs w:val="12"/>
                <w:rtl w:val="0"/>
              </w:rPr>
              <w:t xml:space="preserve">⇨ Convém que se explicite no PPC o embasamento, a partir de estudo, que justifique o quantitativo de vagas existente.</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7D">
            <w:pPr>
              <w:widowControl w:val="0"/>
              <w:spacing w:after="200" w:line="240" w:lineRule="auto"/>
              <w:jc w:val="both"/>
              <w:rPr>
                <w:sz w:val="16"/>
                <w:szCs w:val="16"/>
              </w:rPr>
            </w:pPr>
            <w:r w:rsidDel="00000000" w:rsidR="00000000" w:rsidRPr="00000000">
              <w:rPr>
                <w:sz w:val="16"/>
                <w:szCs w:val="16"/>
                <w:rtl w:val="0"/>
              </w:rPr>
              <w:t xml:space="preserve">Formas de ingresso possíveis na UnB:</w:t>
            </w:r>
          </w:p>
          <w:p w:rsidR="00000000" w:rsidDel="00000000" w:rsidP="00000000" w:rsidRDefault="00000000" w:rsidRPr="00000000" w14:paraId="0000017E">
            <w:pPr>
              <w:widowControl w:val="0"/>
              <w:spacing w:line="240" w:lineRule="auto"/>
              <w:jc w:val="both"/>
              <w:rPr>
                <w:sz w:val="16"/>
                <w:szCs w:val="16"/>
              </w:rPr>
            </w:pPr>
            <w:r w:rsidDel="00000000" w:rsidR="00000000" w:rsidRPr="00000000">
              <w:rPr>
                <w:sz w:val="16"/>
                <w:szCs w:val="16"/>
                <w:rtl w:val="0"/>
              </w:rPr>
              <w:t xml:space="preserve">a) Primárias</w:t>
            </w:r>
          </w:p>
          <w:p w:rsidR="00000000" w:rsidDel="00000000" w:rsidP="00000000" w:rsidRDefault="00000000" w:rsidRPr="00000000" w14:paraId="0000017F">
            <w:pPr>
              <w:widowControl w:val="0"/>
              <w:spacing w:line="240" w:lineRule="auto"/>
              <w:jc w:val="both"/>
              <w:rPr>
                <w:rFonts w:ascii="Arimo" w:cs="Arimo" w:eastAsia="Arimo" w:hAnsi="Arimo"/>
                <w:b w:val="1"/>
                <w:sz w:val="12"/>
                <w:szCs w:val="12"/>
              </w:rPr>
            </w:pPr>
            <w:r w:rsidDel="00000000" w:rsidR="00000000" w:rsidRPr="00000000">
              <w:rPr>
                <w:color w:val="999999"/>
                <w:sz w:val="12"/>
                <w:szCs w:val="12"/>
                <w:rtl w:val="0"/>
              </w:rPr>
              <w:t xml:space="preserve">(Vestibular, Vestibular de Habilidade Específica – HE, Programa de Avaliação Seriada – PAS, Programa de Estudantes Convênio de Graduação – PEC-G, dentre outros.)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80">
            <w:pPr>
              <w:widowControl w:val="0"/>
              <w:spacing w:line="240" w:lineRule="auto"/>
              <w:jc w:val="both"/>
              <w:rPr>
                <w:sz w:val="16"/>
                <w:szCs w:val="16"/>
              </w:rPr>
            </w:pPr>
            <w:r w:rsidDel="00000000" w:rsidR="00000000" w:rsidRPr="00000000">
              <w:rPr>
                <w:sz w:val="16"/>
                <w:szCs w:val="16"/>
                <w:rtl w:val="0"/>
              </w:rPr>
              <w:t xml:space="preserve">OK, cabendo, no entanto, rever a citação ao Sistema de Seleção Unificada – Sisu (p. 37), não mais empregado como </w:t>
            </w:r>
            <w:hyperlink r:id="rId53">
              <w:r w:rsidDel="00000000" w:rsidR="00000000" w:rsidRPr="00000000">
                <w:rPr>
                  <w:color w:val="1155cc"/>
                  <w:sz w:val="16"/>
                  <w:szCs w:val="16"/>
                  <w:u w:val="single"/>
                  <w:rtl w:val="0"/>
                </w:rPr>
                <w:t xml:space="preserve">forma de ingresso aos cursos da UnB</w:t>
              </w:r>
            </w:hyperlink>
            <w:r w:rsidDel="00000000" w:rsidR="00000000" w:rsidRPr="00000000">
              <w:rPr>
                <w:sz w:val="16"/>
                <w:szCs w:val="16"/>
                <w:rtl w:val="0"/>
              </w:rPr>
              <w:t xml:space="preserve">.</w:t>
            </w:r>
          </w:p>
        </w:tc>
      </w:tr>
      <w:tr>
        <w:trPr>
          <w:cantSplit w:val="0"/>
          <w:trHeight w:val="1192.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81">
            <w:pPr>
              <w:spacing w:after="200" w:line="240" w:lineRule="auto"/>
              <w:ind w:right="-89.64566929133824"/>
              <w:rPr>
                <w:sz w:val="16"/>
                <w:szCs w:val="16"/>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82">
            <w:pPr>
              <w:widowControl w:val="0"/>
              <w:spacing w:line="240" w:lineRule="auto"/>
              <w:jc w:val="both"/>
              <w:rPr>
                <w:sz w:val="16"/>
                <w:szCs w:val="16"/>
              </w:rPr>
            </w:pPr>
            <w:r w:rsidDel="00000000" w:rsidR="00000000" w:rsidRPr="00000000">
              <w:rPr>
                <w:sz w:val="16"/>
                <w:szCs w:val="16"/>
                <w:rtl w:val="0"/>
              </w:rPr>
              <w:t xml:space="preserve">b) Secundárias</w:t>
            </w:r>
          </w:p>
          <w:p w:rsidR="00000000" w:rsidDel="00000000" w:rsidP="00000000" w:rsidRDefault="00000000" w:rsidRPr="00000000" w14:paraId="00000183">
            <w:pPr>
              <w:widowControl w:val="0"/>
              <w:spacing w:line="240" w:lineRule="auto"/>
              <w:jc w:val="both"/>
              <w:rPr>
                <w:sz w:val="16"/>
                <w:szCs w:val="16"/>
              </w:rPr>
            </w:pPr>
            <w:r w:rsidDel="00000000" w:rsidR="00000000" w:rsidRPr="00000000">
              <w:rPr>
                <w:color w:val="999999"/>
                <w:sz w:val="12"/>
                <w:szCs w:val="12"/>
                <w:rtl w:val="0"/>
              </w:rPr>
              <w:t xml:space="preserve">(Transferência Facultativa, Portador de Diploma Superior, dentre outras)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84">
            <w:pPr>
              <w:widowControl w:val="0"/>
              <w:spacing w:line="240" w:lineRule="auto"/>
              <w:jc w:val="both"/>
              <w:rPr>
                <w:sz w:val="16"/>
                <w:szCs w:val="16"/>
              </w:rPr>
            </w:pPr>
            <w:r w:rsidDel="00000000" w:rsidR="00000000" w:rsidRPr="00000000">
              <w:rPr>
                <w:sz w:val="16"/>
                <w:szCs w:val="16"/>
                <w:rtl w:val="0"/>
              </w:rPr>
              <w:t xml:space="preserve">OK</w:t>
            </w:r>
          </w:p>
        </w:tc>
      </w:tr>
      <w:tr>
        <w:trPr>
          <w:cantSplit w:val="0"/>
          <w:trHeight w:val="315" w:hRule="atLeast"/>
          <w:tblHeader w:val="0"/>
        </w:trPr>
        <w:tc>
          <w:tcPr>
            <w:vMerge w:val="restart"/>
          </w:tcPr>
          <w:p w:rsidR="00000000" w:rsidDel="00000000" w:rsidP="00000000" w:rsidRDefault="00000000" w:rsidRPr="00000000" w14:paraId="00000185">
            <w:pPr>
              <w:widowControl w:val="0"/>
              <w:spacing w:after="200" w:line="240" w:lineRule="auto"/>
              <w:ind w:right="-89.64566929133824"/>
              <w:rPr>
                <w:sz w:val="16"/>
                <w:szCs w:val="16"/>
              </w:rPr>
            </w:pPr>
            <w:r w:rsidDel="00000000" w:rsidR="00000000" w:rsidRPr="00000000">
              <w:rPr>
                <w:sz w:val="16"/>
                <w:szCs w:val="16"/>
                <w:rtl w:val="0"/>
              </w:rPr>
              <w:t xml:space="preserve">1.3 Instrução do processo</w:t>
            </w:r>
          </w:p>
          <w:p w:rsidR="00000000" w:rsidDel="00000000" w:rsidP="00000000" w:rsidRDefault="00000000" w:rsidRPr="00000000" w14:paraId="00000186">
            <w:pPr>
              <w:widowControl w:val="0"/>
              <w:spacing w:before="200" w:line="240" w:lineRule="auto"/>
              <w:ind w:right="-89.64566929133824"/>
              <w:rPr>
                <w:i w:val="1"/>
                <w:color w:val="666666"/>
                <w:sz w:val="12"/>
                <w:szCs w:val="12"/>
              </w:rPr>
            </w:pPr>
            <w:r w:rsidDel="00000000" w:rsidR="00000000" w:rsidRPr="00000000">
              <w:rPr>
                <w:i w:val="1"/>
                <w:color w:val="666666"/>
                <w:sz w:val="12"/>
                <w:szCs w:val="12"/>
                <w:rtl w:val="0"/>
              </w:rPr>
              <w:t xml:space="preserve">Descrição </w:t>
            </w:r>
            <w:r w:rsidDel="00000000" w:rsidR="00000000" w:rsidRPr="00000000">
              <w:rPr>
                <w:b w:val="1"/>
                <w:i w:val="1"/>
                <w:color w:val="666666"/>
                <w:sz w:val="12"/>
                <w:szCs w:val="12"/>
                <w:rtl w:val="0"/>
              </w:rPr>
              <w:t xml:space="preserve">recomendada</w:t>
            </w:r>
            <w:r w:rsidDel="00000000" w:rsidR="00000000" w:rsidRPr="00000000">
              <w:rPr>
                <w:i w:val="1"/>
                <w:color w:val="666666"/>
                <w:sz w:val="12"/>
                <w:szCs w:val="12"/>
                <w:rtl w:val="0"/>
              </w:rPr>
              <w:t xml:space="preserve"> para expor a trajetória do processo objeto deste Relatório, incluindo a menção a documentos de aprovação do PPC pelas instâncias competentes da Unidade Acadêmica.</w:t>
            </w:r>
          </w:p>
        </w:tc>
        <w:tc>
          <w:tcPr>
            <w:tcMar>
              <w:top w:w="100.0" w:type="dxa"/>
              <w:left w:w="100.0" w:type="dxa"/>
              <w:bottom w:w="100.0" w:type="dxa"/>
              <w:right w:w="100.0" w:type="dxa"/>
            </w:tcMar>
            <w:vAlign w:val="center"/>
          </w:tcPr>
          <w:p w:rsidR="00000000" w:rsidDel="00000000" w:rsidP="00000000" w:rsidRDefault="00000000" w:rsidRPr="00000000" w14:paraId="00000187">
            <w:pPr>
              <w:widowControl w:val="0"/>
              <w:spacing w:line="240" w:lineRule="auto"/>
              <w:ind w:right="23.03149606299371"/>
              <w:jc w:val="both"/>
              <w:rPr>
                <w:sz w:val="16"/>
                <w:szCs w:val="16"/>
              </w:rPr>
            </w:pPr>
            <w:r w:rsidDel="00000000" w:rsidR="00000000" w:rsidRPr="00000000">
              <w:rPr>
                <w:sz w:val="16"/>
                <w:szCs w:val="16"/>
                <w:rtl w:val="0"/>
              </w:rPr>
              <w:t xml:space="preserve">a) Apresentação do histórico do processo</w:t>
            </w:r>
          </w:p>
        </w:tc>
        <w:tc>
          <w:tcP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sz w:val="16"/>
                <w:szCs w:val="16"/>
              </w:rPr>
            </w:pPr>
            <w:r w:rsidDel="00000000" w:rsidR="00000000" w:rsidRPr="00000000">
              <w:rPr>
                <w:sz w:val="16"/>
                <w:szCs w:val="16"/>
                <w:rtl w:val="0"/>
              </w:rPr>
              <w:t xml:space="preserve">OK</w:t>
            </w:r>
          </w:p>
        </w:tc>
      </w:tr>
      <w:tr>
        <w:trPr>
          <w:cantSplit w:val="0"/>
          <w:trHeight w:val="526.9531249999999" w:hRule="atLeast"/>
          <w:tblHeader w:val="0"/>
        </w:trPr>
        <w:tc>
          <w:tcPr>
            <w:vMerge w:val="continue"/>
          </w:tcPr>
          <w:p w:rsidR="00000000" w:rsidDel="00000000" w:rsidP="00000000" w:rsidRDefault="00000000" w:rsidRPr="00000000" w14:paraId="00000189">
            <w:pPr>
              <w:widowControl w:val="0"/>
              <w:spacing w:line="240" w:lineRule="auto"/>
              <w:rPr>
                <w:i w:val="1"/>
                <w:color w:val="ff0000"/>
                <w:sz w:val="16"/>
                <w:szCs w:val="16"/>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8A">
            <w:pPr>
              <w:widowControl w:val="0"/>
              <w:spacing w:line="240" w:lineRule="auto"/>
              <w:ind w:right="23.03149606299371"/>
              <w:jc w:val="both"/>
              <w:rPr>
                <w:sz w:val="16"/>
                <w:szCs w:val="16"/>
              </w:rPr>
            </w:pPr>
            <w:r w:rsidDel="00000000" w:rsidR="00000000" w:rsidRPr="00000000">
              <w:rPr>
                <w:sz w:val="16"/>
                <w:szCs w:val="16"/>
                <w:rtl w:val="0"/>
              </w:rPr>
              <w:t xml:space="preserve">b) Ato(s) de aprovação do PPC pelo Colegiado do Curso e pelo Conselho da Unidade</w:t>
            </w:r>
          </w:p>
        </w:tc>
        <w:tc>
          <w:tcPr>
            <w:tcMar>
              <w:top w:w="100.0" w:type="dxa"/>
              <w:left w:w="100.0" w:type="dxa"/>
              <w:bottom w:w="100.0" w:type="dxa"/>
              <w:right w:w="100.0" w:type="dxa"/>
            </w:tcMar>
            <w:vAlign w:val="center"/>
          </w:tcPr>
          <w:p w:rsidR="00000000" w:rsidDel="00000000" w:rsidP="00000000" w:rsidRDefault="00000000" w:rsidRPr="00000000" w14:paraId="0000018B">
            <w:pPr>
              <w:widowControl w:val="0"/>
              <w:spacing w:line="240" w:lineRule="auto"/>
              <w:rPr>
                <w:sz w:val="16"/>
                <w:szCs w:val="16"/>
              </w:rPr>
            </w:pPr>
            <w:r w:rsidDel="00000000" w:rsidR="00000000" w:rsidRPr="00000000">
              <w:rPr>
                <w:sz w:val="16"/>
                <w:szCs w:val="16"/>
                <w:rtl w:val="0"/>
              </w:rPr>
              <w:t xml:space="preserve">OK</w:t>
            </w:r>
          </w:p>
          <w:p w:rsidR="00000000" w:rsidDel="00000000" w:rsidP="00000000" w:rsidRDefault="00000000" w:rsidRPr="00000000" w14:paraId="0000018C">
            <w:pPr>
              <w:widowControl w:val="0"/>
              <w:spacing w:line="240" w:lineRule="auto"/>
              <w:rPr>
                <w:sz w:val="16"/>
                <w:szCs w:val="16"/>
              </w:rPr>
            </w:pPr>
            <w:r w:rsidDel="00000000" w:rsidR="00000000" w:rsidRPr="00000000">
              <w:rPr>
                <w:rtl w:val="0"/>
              </w:rPr>
            </w:r>
          </w:p>
          <w:p w:rsidR="00000000" w:rsidDel="00000000" w:rsidP="00000000" w:rsidRDefault="00000000" w:rsidRPr="00000000" w14:paraId="0000018D">
            <w:pPr>
              <w:widowControl w:val="0"/>
              <w:spacing w:line="240" w:lineRule="auto"/>
              <w:rPr>
                <w:sz w:val="16"/>
                <w:szCs w:val="16"/>
              </w:rPr>
            </w:pPr>
            <w:r w:rsidDel="00000000" w:rsidR="00000000" w:rsidRPr="00000000">
              <w:rPr>
                <w:sz w:val="16"/>
                <w:szCs w:val="16"/>
                <w:rtl w:val="0"/>
              </w:rPr>
              <w:t xml:space="preserve">Cabe recomendar que, no segmento </w:t>
            </w:r>
            <w:r w:rsidDel="00000000" w:rsidR="00000000" w:rsidRPr="00000000">
              <w:rPr>
                <w:i w:val="1"/>
                <w:sz w:val="16"/>
                <w:szCs w:val="16"/>
                <w:rtl w:val="0"/>
              </w:rPr>
              <w:t xml:space="preserve">1.3 Instrução do processo</w:t>
            </w:r>
            <w:r w:rsidDel="00000000" w:rsidR="00000000" w:rsidRPr="00000000">
              <w:rPr>
                <w:sz w:val="16"/>
                <w:szCs w:val="16"/>
                <w:rtl w:val="0"/>
              </w:rPr>
              <w:t xml:space="preserve">,  inclua-se informação sobre a aprovação do novo PPC pelas instâncias colegiadas no âmbito da Unidade — se for o caso, considerar, nesse sentido, a oficialização a que se referem a Ata da 184ª Reunião do Colegiado do ELA, de 25/03/2022 (Documento 8010744), e a Ata da 216ª Reunião do Conselho do ICS, de 06/04/2022 (p. 159 do PPC).</w:t>
            </w: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18E">
            <w:pPr>
              <w:widowControl w:val="0"/>
              <w:spacing w:after="200" w:line="240" w:lineRule="auto"/>
              <w:ind w:right="-89.64566929133824"/>
              <w:rPr>
                <w:sz w:val="16"/>
                <w:szCs w:val="16"/>
              </w:rPr>
            </w:pPr>
            <w:r w:rsidDel="00000000" w:rsidR="00000000" w:rsidRPr="00000000">
              <w:rPr>
                <w:sz w:val="16"/>
                <w:szCs w:val="16"/>
                <w:rtl w:val="0"/>
              </w:rPr>
              <w:t xml:space="preserve">1.4 Contexto histórico acadêmico</w:t>
            </w:r>
          </w:p>
          <w:p w:rsidR="00000000" w:rsidDel="00000000" w:rsidP="00000000" w:rsidRDefault="00000000" w:rsidRPr="00000000" w14:paraId="0000018F">
            <w:pPr>
              <w:widowControl w:val="0"/>
              <w:spacing w:line="240" w:lineRule="auto"/>
              <w:ind w:right="-89.64566929133824"/>
              <w:rPr>
                <w:color w:val="666666"/>
                <w:sz w:val="16"/>
                <w:szCs w:val="16"/>
              </w:rPr>
            </w:pPr>
            <w:r w:rsidDel="00000000" w:rsidR="00000000" w:rsidRPr="00000000">
              <w:rPr>
                <w:i w:val="1"/>
                <w:color w:val="666666"/>
                <w:sz w:val="12"/>
                <w:szCs w:val="12"/>
                <w:rtl w:val="0"/>
              </w:rPr>
              <w:t xml:space="preserve">Registro, em subtópicos distintos, sobre a UnB, a Unidade Acadêmica e o  Curso, </w:t>
            </w:r>
            <w:r w:rsidDel="00000000" w:rsidR="00000000" w:rsidRPr="00000000">
              <w:rPr>
                <w:b w:val="1"/>
                <w:i w:val="1"/>
                <w:color w:val="666666"/>
                <w:sz w:val="12"/>
                <w:szCs w:val="12"/>
                <w:rtl w:val="0"/>
              </w:rPr>
              <w:t xml:space="preserve">recomendável </w:t>
            </w:r>
            <w:r w:rsidDel="00000000" w:rsidR="00000000" w:rsidRPr="00000000">
              <w:rPr>
                <w:i w:val="1"/>
                <w:color w:val="666666"/>
                <w:sz w:val="12"/>
                <w:szCs w:val="12"/>
                <w:rtl w:val="0"/>
              </w:rPr>
              <w:t xml:space="preserve">para situar, histórica e contextualmente, a IES, a unidade ofertante e a proposta pedagógica.</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0">
            <w:pPr>
              <w:widowControl w:val="0"/>
              <w:spacing w:line="240" w:lineRule="auto"/>
              <w:rPr>
                <w:sz w:val="16"/>
                <w:szCs w:val="16"/>
              </w:rPr>
            </w:pPr>
            <w:r w:rsidDel="00000000" w:rsidR="00000000" w:rsidRPr="00000000">
              <w:rPr>
                <w:sz w:val="16"/>
                <w:szCs w:val="16"/>
                <w:rtl w:val="0"/>
              </w:rPr>
              <w:t xml:space="preserve">a) Da UnB</w:t>
            </w:r>
          </w:p>
          <w:p w:rsidR="00000000" w:rsidDel="00000000" w:rsidP="00000000" w:rsidRDefault="00000000" w:rsidRPr="00000000" w14:paraId="00000191">
            <w:pPr>
              <w:widowControl w:val="0"/>
              <w:spacing w:line="240" w:lineRule="auto"/>
              <w:rPr>
                <w:sz w:val="16"/>
                <w:szCs w:val="16"/>
              </w:rPr>
            </w:pPr>
            <w:r w:rsidDel="00000000" w:rsidR="00000000" w:rsidRPr="00000000">
              <w:rPr>
                <w:color w:val="999999"/>
                <w:sz w:val="16"/>
                <w:szCs w:val="16"/>
                <w:rtl w:val="0"/>
              </w:rPr>
              <w:t xml:space="preserve"> (Exposição sobre seu entorno social e econômico, demandas sociais que levaram à sua criação e expansão, e marcos históricos associados.)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2">
            <w:pPr>
              <w:widowControl w:val="0"/>
              <w:spacing w:line="240" w:lineRule="auto"/>
              <w:rPr>
                <w:sz w:val="16"/>
                <w:szCs w:val="16"/>
              </w:rPr>
            </w:pPr>
            <w:r w:rsidDel="00000000" w:rsidR="00000000" w:rsidRPr="00000000">
              <w:rPr>
                <w:sz w:val="16"/>
                <w:szCs w:val="16"/>
                <w:rtl w:val="0"/>
              </w:rPr>
              <w:t xml:space="preserve">OK</w:t>
            </w:r>
          </w:p>
          <w:p w:rsidR="00000000" w:rsidDel="00000000" w:rsidP="00000000" w:rsidRDefault="00000000" w:rsidRPr="00000000" w14:paraId="00000193">
            <w:pPr>
              <w:widowControl w:val="0"/>
              <w:spacing w:line="240" w:lineRule="auto"/>
              <w:rPr>
                <w:sz w:val="16"/>
                <w:szCs w:val="16"/>
              </w:rPr>
            </w:pPr>
            <w:r w:rsidDel="00000000" w:rsidR="00000000" w:rsidRPr="00000000">
              <w:rPr>
                <w:rtl w:val="0"/>
              </w:rPr>
            </w:r>
          </w:p>
          <w:p w:rsidR="00000000" w:rsidDel="00000000" w:rsidP="00000000" w:rsidRDefault="00000000" w:rsidRPr="00000000" w14:paraId="00000194">
            <w:pPr>
              <w:widowControl w:val="0"/>
              <w:spacing w:line="240" w:lineRule="auto"/>
              <w:rPr>
                <w:sz w:val="16"/>
                <w:szCs w:val="16"/>
              </w:rPr>
            </w:pPr>
            <w:r w:rsidDel="00000000" w:rsidR="00000000" w:rsidRPr="00000000">
              <w:rPr>
                <w:sz w:val="16"/>
                <w:szCs w:val="16"/>
                <w:rtl w:val="0"/>
              </w:rPr>
              <w:t xml:space="preserve">Vale observar que, quanto </w:t>
            </w:r>
            <w:r w:rsidDel="00000000" w:rsidR="00000000" w:rsidRPr="00000000">
              <w:rPr>
                <w:sz w:val="16"/>
                <w:szCs w:val="16"/>
                <w:rtl w:val="0"/>
              </w:rPr>
              <w:t xml:space="preserve">aos dados contidos no subtópico </w:t>
            </w:r>
            <w:r w:rsidDel="00000000" w:rsidR="00000000" w:rsidRPr="00000000">
              <w:rPr>
                <w:i w:val="1"/>
                <w:sz w:val="16"/>
                <w:szCs w:val="16"/>
                <w:rtl w:val="0"/>
              </w:rPr>
              <w:t xml:space="preserve">1.3 Contexto Histórico Acadêmico</w:t>
            </w:r>
            <w:r w:rsidDel="00000000" w:rsidR="00000000" w:rsidRPr="00000000">
              <w:rPr>
                <w:sz w:val="16"/>
                <w:szCs w:val="16"/>
                <w:rtl w:val="0"/>
              </w:rPr>
              <w:t xml:space="preserve">, sobre a UnB (págs. 18-19), caberia atualização, a partir do </w:t>
            </w:r>
            <w:hyperlink r:id="rId54">
              <w:r w:rsidDel="00000000" w:rsidR="00000000" w:rsidRPr="00000000">
                <w:rPr>
                  <w:color w:val="1155cc"/>
                  <w:sz w:val="16"/>
                  <w:szCs w:val="16"/>
                  <w:u w:val="single"/>
                  <w:rtl w:val="0"/>
                </w:rPr>
                <w:t xml:space="preserve">Anuário Estatístico da UnB</w:t>
              </w:r>
            </w:hyperlink>
            <w:r w:rsidDel="00000000" w:rsidR="00000000" w:rsidRPr="00000000">
              <w:rPr>
                <w:sz w:val="16"/>
                <w:szCs w:val="16"/>
                <w:rtl w:val="0"/>
              </w:rPr>
              <w:t xml:space="preserve">, sem prejuízo de outras referências — conviria, inclusive, citação da fonte para eventuais consultas regulares posteriores para atualização.</w:t>
            </w:r>
          </w:p>
        </w:tc>
      </w:tr>
      <w:tr>
        <w:trPr>
          <w:cantSplit w:val="0"/>
          <w:trHeight w:val="487.968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95">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6">
            <w:pPr>
              <w:widowControl w:val="0"/>
              <w:spacing w:line="240" w:lineRule="auto"/>
              <w:rPr>
                <w:sz w:val="16"/>
                <w:szCs w:val="16"/>
              </w:rPr>
            </w:pPr>
            <w:r w:rsidDel="00000000" w:rsidR="00000000" w:rsidRPr="00000000">
              <w:rPr>
                <w:sz w:val="16"/>
                <w:szCs w:val="16"/>
                <w:rtl w:val="0"/>
              </w:rPr>
              <w:t xml:space="preserve">b) Da Unidade Acadêmica</w:t>
            </w:r>
          </w:p>
          <w:p w:rsidR="00000000" w:rsidDel="00000000" w:rsidP="00000000" w:rsidRDefault="00000000" w:rsidRPr="00000000" w14:paraId="00000197">
            <w:pPr>
              <w:widowControl w:val="0"/>
              <w:spacing w:line="240" w:lineRule="auto"/>
              <w:rPr>
                <w:sz w:val="16"/>
                <w:szCs w:val="16"/>
              </w:rPr>
            </w:pPr>
            <w:r w:rsidDel="00000000" w:rsidR="00000000" w:rsidRPr="00000000">
              <w:rPr>
                <w:color w:val="999999"/>
                <w:sz w:val="12"/>
                <w:szCs w:val="12"/>
                <w:rtl w:val="0"/>
              </w:rPr>
              <w:t xml:space="preserve">(Exposição sobre a criação e a evolução/transformação observadas ao longo de sua existência da Unidade Acadêmica)</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8">
            <w:pPr>
              <w:widowControl w:val="0"/>
              <w:spacing w:line="240" w:lineRule="auto"/>
              <w:rPr>
                <w:sz w:val="16"/>
                <w:szCs w:val="16"/>
              </w:rPr>
            </w:pPr>
            <w:r w:rsidDel="00000000" w:rsidR="00000000" w:rsidRPr="00000000">
              <w:rPr>
                <w:sz w:val="16"/>
                <w:szCs w:val="16"/>
                <w:rtl w:val="0"/>
              </w:rPr>
              <w:t xml:space="preserve">OK</w:t>
            </w:r>
          </w:p>
        </w:tc>
      </w:tr>
      <w:tr>
        <w:trPr>
          <w:cantSplit w:val="0"/>
          <w:trHeight w:val="735.9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99">
            <w:pPr>
              <w:widowControl w:val="0"/>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A">
            <w:pPr>
              <w:widowControl w:val="0"/>
              <w:spacing w:line="240" w:lineRule="auto"/>
              <w:rPr>
                <w:sz w:val="16"/>
                <w:szCs w:val="16"/>
              </w:rPr>
            </w:pPr>
            <w:r w:rsidDel="00000000" w:rsidR="00000000" w:rsidRPr="00000000">
              <w:rPr>
                <w:sz w:val="16"/>
                <w:szCs w:val="16"/>
                <w:rtl w:val="0"/>
              </w:rPr>
              <w:t xml:space="preserve">c) Do Curso</w:t>
            </w:r>
          </w:p>
          <w:p w:rsidR="00000000" w:rsidDel="00000000" w:rsidP="00000000" w:rsidRDefault="00000000" w:rsidRPr="00000000" w14:paraId="0000019B">
            <w:pPr>
              <w:widowControl w:val="0"/>
              <w:spacing w:line="240" w:lineRule="auto"/>
              <w:rPr>
                <w:sz w:val="16"/>
                <w:szCs w:val="16"/>
              </w:rPr>
            </w:pPr>
            <w:r w:rsidDel="00000000" w:rsidR="00000000" w:rsidRPr="00000000">
              <w:rPr>
                <w:color w:val="999999"/>
                <w:sz w:val="12"/>
                <w:szCs w:val="12"/>
                <w:rtl w:val="0"/>
              </w:rPr>
              <w:t xml:space="preserve">(Apresentação do Curso e menção a demandas sociais regionais que justificaram a criação, principais modificações no funcionamento verificadas desde sua implantação.)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9C">
            <w:pPr>
              <w:widowControl w:val="0"/>
              <w:spacing w:line="240" w:lineRule="auto"/>
              <w:rPr>
                <w:sz w:val="16"/>
                <w:szCs w:val="16"/>
              </w:rPr>
            </w:pPr>
            <w:r w:rsidDel="00000000" w:rsidR="00000000" w:rsidRPr="00000000">
              <w:rPr>
                <w:sz w:val="16"/>
                <w:szCs w:val="16"/>
                <w:rtl w:val="0"/>
              </w:rPr>
              <w:t xml:space="preserve">OK</w:t>
            </w:r>
          </w:p>
        </w:tc>
      </w:tr>
      <w:tr>
        <w:trPr>
          <w:cantSplit w:val="0"/>
          <w:trHeight w:val="420"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19D">
            <w:pPr>
              <w:spacing w:line="240" w:lineRule="auto"/>
              <w:ind w:right="-89.64566929133824"/>
              <w:rPr>
                <w:b w:val="1"/>
                <w:sz w:val="18"/>
                <w:szCs w:val="18"/>
              </w:rPr>
            </w:pPr>
            <w:r w:rsidDel="00000000" w:rsidR="00000000" w:rsidRPr="00000000">
              <w:rPr>
                <w:b w:val="1"/>
                <w:sz w:val="18"/>
                <w:szCs w:val="18"/>
                <w:rtl w:val="0"/>
              </w:rPr>
              <w:t xml:space="preserve">2 ORGANIZAÇÃO DIDÁTICO-PEDAGÓGICA</w:t>
            </w:r>
          </w:p>
        </w:tc>
      </w:tr>
      <w:tr>
        <w:trPr>
          <w:cantSplit w:val="0"/>
          <w:trHeight w:val="1611.4648437499998"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A0">
            <w:pPr>
              <w:spacing w:after="200" w:lineRule="auto"/>
              <w:ind w:right="-89.64566929133824"/>
              <w:rPr>
                <w:sz w:val="16"/>
                <w:szCs w:val="16"/>
              </w:rPr>
            </w:pPr>
            <w:r w:rsidDel="00000000" w:rsidR="00000000" w:rsidRPr="00000000">
              <w:rPr>
                <w:sz w:val="16"/>
                <w:szCs w:val="16"/>
                <w:rtl w:val="0"/>
              </w:rPr>
              <w:t xml:space="preserve">2.1 Políticas institucionais</w:t>
            </w:r>
          </w:p>
          <w:p w:rsidR="00000000" w:rsidDel="00000000" w:rsidP="00000000" w:rsidRDefault="00000000" w:rsidRPr="00000000" w14:paraId="000001A1">
            <w:pPr>
              <w:spacing w:after="0" w:line="240" w:lineRule="auto"/>
              <w:ind w:right="-89.64566929133824"/>
              <w:rPr>
                <w:color w:val="666666"/>
                <w:sz w:val="16"/>
                <w:szCs w:val="16"/>
              </w:rPr>
            </w:pPr>
            <w:r w:rsidDel="00000000" w:rsidR="00000000" w:rsidRPr="00000000">
              <w:rPr>
                <w:i w:val="1"/>
                <w:color w:val="666666"/>
                <w:sz w:val="12"/>
                <w:szCs w:val="12"/>
                <w:rtl w:val="0"/>
              </w:rPr>
              <w:t xml:space="preserve">Abordagem </w:t>
            </w:r>
            <w:r w:rsidDel="00000000" w:rsidR="00000000" w:rsidRPr="00000000">
              <w:rPr>
                <w:b w:val="1"/>
                <w:i w:val="1"/>
                <w:color w:val="666666"/>
                <w:sz w:val="12"/>
                <w:szCs w:val="12"/>
                <w:rtl w:val="0"/>
              </w:rPr>
              <w:t xml:space="preserve">recomendável </w:t>
            </w:r>
            <w:r w:rsidDel="00000000" w:rsidR="00000000" w:rsidRPr="00000000">
              <w:rPr>
                <w:i w:val="1"/>
                <w:color w:val="666666"/>
                <w:sz w:val="12"/>
                <w:szCs w:val="12"/>
                <w:rtl w:val="0"/>
              </w:rPr>
              <w:t xml:space="preserve">para situar, no âmbito do Curso, as políticas institucionais previstas no Plano de Desenvolvimento Institucional – PDI e no Projeto Político Pedagógico Institucional – PPPI, dando destaque para os princípios fundamentais da UnB, dentre os quais:  indissociabilidade entre ensino, pesquisa e extensão; interdisciplinaridade; transversalidade; contextualização; flexibilidade; diversidade; Acessibilidade; e sustentabilidade socioambiental.</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A2">
            <w:pPr>
              <w:widowControl w:val="0"/>
              <w:spacing w:line="240" w:lineRule="auto"/>
              <w:ind w:right="23.03149606299371"/>
              <w:jc w:val="both"/>
              <w:rPr>
                <w:sz w:val="16"/>
                <w:szCs w:val="16"/>
              </w:rPr>
            </w:pPr>
            <w:r w:rsidDel="00000000" w:rsidR="00000000" w:rsidRPr="00000000">
              <w:rPr>
                <w:sz w:val="16"/>
                <w:szCs w:val="16"/>
                <w:rtl w:val="0"/>
              </w:rPr>
              <w:t xml:space="preserve">Exposição sobre a implementação, no âmbito do Curso, das políticas institucionais descritas no PDI (políticas de ensino, pesquisa, extensão, inovação, gestão, internacionalização e políticas para a modalidade EaD), conforme </w:t>
            </w:r>
            <w:r w:rsidDel="00000000" w:rsidR="00000000" w:rsidRPr="00000000">
              <w:rPr>
                <w:i w:val="1"/>
                <w:sz w:val="16"/>
                <w:szCs w:val="16"/>
                <w:rtl w:val="0"/>
              </w:rPr>
              <w:t xml:space="preserve">Indicador 1.1</w:t>
            </w:r>
            <w:r w:rsidDel="00000000" w:rsidR="00000000" w:rsidRPr="00000000">
              <w:rPr>
                <w:sz w:val="16"/>
                <w:szCs w:val="16"/>
                <w:rtl w:val="0"/>
              </w:rPr>
              <w:t xml:space="preserve"> do </w:t>
            </w:r>
            <w:hyperlink r:id="rId55">
              <w:r w:rsidDel="00000000" w:rsidR="00000000" w:rsidRPr="00000000">
                <w:rPr>
                  <w:color w:val="1155cc"/>
                  <w:sz w:val="16"/>
                  <w:szCs w:val="16"/>
                  <w:u w:val="single"/>
                  <w:rtl w:val="0"/>
                </w:rPr>
                <w:t xml:space="preserve">Instrumento de Avaliação do Inep</w:t>
              </w:r>
            </w:hyperlink>
            <w:hyperlink r:id="rId56">
              <w:r w:rsidDel="00000000" w:rsidR="00000000" w:rsidRPr="00000000">
                <w:rPr>
                  <w:sz w:val="16"/>
                  <w:szCs w:val="16"/>
                  <w:rtl w:val="0"/>
                </w:rPr>
                <w:t xml:space="preserve">. </w:t>
              </w:r>
            </w:hyperlink>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A3">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508.984375"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A4">
            <w:pPr>
              <w:widowControl w:val="0"/>
              <w:spacing w:after="200" w:line="240" w:lineRule="auto"/>
              <w:rPr>
                <w:sz w:val="16"/>
                <w:szCs w:val="16"/>
              </w:rPr>
            </w:pPr>
            <w:r w:rsidDel="00000000" w:rsidR="00000000" w:rsidRPr="00000000">
              <w:rPr>
                <w:sz w:val="16"/>
                <w:szCs w:val="16"/>
                <w:rtl w:val="0"/>
              </w:rPr>
              <w:t xml:space="preserve">2.2 Políticas de atendimento ao discente</w:t>
            </w:r>
          </w:p>
          <w:p w:rsidR="00000000" w:rsidDel="00000000" w:rsidP="00000000" w:rsidRDefault="00000000" w:rsidRPr="00000000" w14:paraId="000001A5">
            <w:pPr>
              <w:spacing w:line="240" w:lineRule="auto"/>
              <w:rPr>
                <w:color w:val="666666"/>
                <w:sz w:val="16"/>
                <w:szCs w:val="16"/>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expor sobre as políticas de atendimento aos discentes, conforme consta no PDI da UnB, observado o Indicador 1.1 do Instrumento de Avaliação do Inep.</w:t>
            </w: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1A6">
            <w:pPr>
              <w:widowControl w:val="0"/>
              <w:spacing w:line="240" w:lineRule="auto"/>
              <w:ind w:left="141.7322834645671" w:firstLine="0"/>
              <w:jc w:val="both"/>
              <w:rPr>
                <w:sz w:val="16"/>
                <w:szCs w:val="16"/>
              </w:rPr>
            </w:pPr>
            <w:r w:rsidDel="00000000" w:rsidR="00000000" w:rsidRPr="00000000">
              <w:rPr>
                <w:sz w:val="16"/>
                <w:szCs w:val="16"/>
                <w:rtl w:val="0"/>
              </w:rPr>
              <w:t xml:space="preserve">a) Programas de apoio pedagógico e financeiro</w:t>
            </w:r>
          </w:p>
        </w:tc>
        <w:tc>
          <w:tcPr>
            <w:tcMar>
              <w:top w:w="100.0" w:type="dxa"/>
              <w:left w:w="100.0" w:type="dxa"/>
              <w:bottom w:w="100.0" w:type="dxa"/>
              <w:right w:w="100.0" w:type="dxa"/>
            </w:tcMar>
            <w:vAlign w:val="center"/>
          </w:tcPr>
          <w:p w:rsidR="00000000" w:rsidDel="00000000" w:rsidP="00000000" w:rsidRDefault="00000000" w:rsidRPr="00000000" w14:paraId="000001A7">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A8">
            <w:pPr>
              <w:spacing w:after="0" w:before="0" w:line="240" w:lineRule="auto"/>
              <w:ind w:left="0" w:firstLine="0"/>
              <w:rPr>
                <w:sz w:val="20"/>
                <w:szCs w:val="20"/>
              </w:rPr>
            </w:pP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1A9">
            <w:pPr>
              <w:widowControl w:val="0"/>
              <w:spacing w:line="240" w:lineRule="auto"/>
              <w:ind w:left="141.7322834645671" w:firstLine="0"/>
              <w:jc w:val="both"/>
              <w:rPr>
                <w:sz w:val="16"/>
                <w:szCs w:val="16"/>
              </w:rPr>
            </w:pPr>
            <w:r w:rsidDel="00000000" w:rsidR="00000000" w:rsidRPr="00000000">
              <w:rPr>
                <w:sz w:val="16"/>
                <w:szCs w:val="16"/>
                <w:rtl w:val="0"/>
              </w:rPr>
              <w:t xml:space="preserve">b) Estímulos à permanência</w:t>
            </w:r>
          </w:p>
        </w:tc>
        <w:tc>
          <w:tcPr>
            <w:tcMar>
              <w:top w:w="100.0" w:type="dxa"/>
              <w:left w:w="100.0" w:type="dxa"/>
              <w:bottom w:w="100.0" w:type="dxa"/>
              <w:right w:w="100.0" w:type="dxa"/>
            </w:tcMar>
            <w:vAlign w:val="center"/>
          </w:tcPr>
          <w:p w:rsidR="00000000" w:rsidDel="00000000" w:rsidP="00000000" w:rsidRDefault="00000000" w:rsidRPr="00000000" w14:paraId="000001AA">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448.98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AB">
            <w:pPr>
              <w:spacing w:after="0" w:before="0" w:line="240" w:lineRule="auto"/>
              <w:ind w:left="0" w:firstLine="0"/>
              <w:rPr>
                <w:sz w:val="20"/>
                <w:szCs w:val="20"/>
              </w:rPr>
            </w:pP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1AC">
            <w:pPr>
              <w:widowControl w:val="0"/>
              <w:spacing w:line="240" w:lineRule="auto"/>
              <w:ind w:left="141.7322834645671" w:firstLine="0"/>
              <w:jc w:val="both"/>
              <w:rPr>
                <w:sz w:val="16"/>
                <w:szCs w:val="16"/>
              </w:rPr>
            </w:pPr>
            <w:r w:rsidDel="00000000" w:rsidR="00000000" w:rsidRPr="00000000">
              <w:rPr>
                <w:sz w:val="16"/>
                <w:szCs w:val="16"/>
                <w:rtl w:val="0"/>
              </w:rPr>
              <w:t xml:space="preserve">c) Organização estudantil</w:t>
            </w:r>
          </w:p>
        </w:tc>
        <w:tc>
          <w:tcPr>
            <w:tcMar>
              <w:top w:w="100.0" w:type="dxa"/>
              <w:left w:w="100.0" w:type="dxa"/>
              <w:bottom w:w="100.0" w:type="dxa"/>
              <w:right w:w="100.0" w:type="dxa"/>
            </w:tcMar>
            <w:vAlign w:val="center"/>
          </w:tcPr>
          <w:p w:rsidR="00000000" w:rsidDel="00000000" w:rsidP="00000000" w:rsidRDefault="00000000" w:rsidRPr="00000000" w14:paraId="000001AD">
            <w:pPr>
              <w:widowControl w:val="0"/>
              <w:spacing w:after="200" w:before="200" w:line="240" w:lineRule="auto"/>
              <w:jc w:val="both"/>
              <w:rPr>
                <w:sz w:val="16"/>
                <w:szCs w:val="16"/>
              </w:rPr>
            </w:pPr>
            <w:r w:rsidDel="00000000" w:rsidR="00000000" w:rsidRPr="00000000">
              <w:rPr>
                <w:sz w:val="16"/>
                <w:szCs w:val="16"/>
                <w:rtl w:val="0"/>
              </w:rPr>
              <w:t xml:space="preserve">Não constante no PPC</w:t>
            </w:r>
          </w:p>
        </w:tc>
      </w:tr>
      <w:tr>
        <w:trPr>
          <w:cantSplit w:val="0"/>
          <w:trHeight w:val="448.98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AE">
            <w:pPr>
              <w:spacing w:after="0" w:before="0" w:line="240" w:lineRule="auto"/>
              <w:ind w:left="0" w:firstLine="0"/>
              <w:rPr>
                <w:sz w:val="20"/>
                <w:szCs w:val="20"/>
              </w:rPr>
            </w:pP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1AF">
            <w:pPr>
              <w:widowControl w:val="0"/>
              <w:spacing w:line="240" w:lineRule="auto"/>
              <w:ind w:left="141.7322834645671" w:firstLine="0"/>
              <w:jc w:val="both"/>
              <w:rPr>
                <w:sz w:val="16"/>
                <w:szCs w:val="16"/>
              </w:rPr>
            </w:pPr>
            <w:r w:rsidDel="00000000" w:rsidR="00000000" w:rsidRPr="00000000">
              <w:rPr>
                <w:sz w:val="16"/>
                <w:szCs w:val="16"/>
                <w:rtl w:val="0"/>
              </w:rPr>
              <w:t xml:space="preserve">d) Acompanhamento dos egressos</w:t>
            </w:r>
          </w:p>
        </w:tc>
        <w:tc>
          <w:tcPr>
            <w:tcMar>
              <w:top w:w="100.0" w:type="dxa"/>
              <w:left w:w="100.0" w:type="dxa"/>
              <w:bottom w:w="100.0" w:type="dxa"/>
              <w:right w:w="100.0" w:type="dxa"/>
            </w:tcMar>
            <w:vAlign w:val="center"/>
          </w:tcPr>
          <w:p w:rsidR="00000000" w:rsidDel="00000000" w:rsidP="00000000" w:rsidRDefault="00000000" w:rsidRPr="00000000" w14:paraId="000001B0">
            <w:pPr>
              <w:widowControl w:val="0"/>
              <w:spacing w:after="200" w:before="200" w:line="240" w:lineRule="auto"/>
              <w:jc w:val="both"/>
              <w:rPr>
                <w:sz w:val="16"/>
                <w:szCs w:val="16"/>
              </w:rPr>
            </w:pPr>
            <w:r w:rsidDel="00000000" w:rsidR="00000000" w:rsidRPr="00000000">
              <w:rPr>
                <w:sz w:val="16"/>
                <w:szCs w:val="16"/>
                <w:rtl w:val="0"/>
              </w:rPr>
              <w:t xml:space="preserve">Não constante no PPC</w:t>
            </w:r>
          </w:p>
        </w:tc>
      </w:tr>
      <w:tr>
        <w:trPr>
          <w:cantSplit w:val="0"/>
          <w:trHeight w:val="1886.835937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B1">
            <w:pPr>
              <w:spacing w:after="200" w:line="240" w:lineRule="auto"/>
              <w:rPr>
                <w:sz w:val="16"/>
                <w:szCs w:val="16"/>
              </w:rPr>
            </w:pPr>
            <w:r w:rsidDel="00000000" w:rsidR="00000000" w:rsidRPr="00000000">
              <w:rPr>
                <w:sz w:val="16"/>
                <w:szCs w:val="16"/>
                <w:rtl w:val="0"/>
              </w:rPr>
              <w:t xml:space="preserve">2.3 Condições  de acessibilidade para pessoas com deficiência ou mobilidade reduzida </w:t>
            </w:r>
          </w:p>
          <w:p w:rsidR="00000000" w:rsidDel="00000000" w:rsidP="00000000" w:rsidRDefault="00000000" w:rsidRPr="00000000" w14:paraId="000001B2">
            <w:pPr>
              <w:spacing w:after="200" w:before="200" w:line="240" w:lineRule="auto"/>
              <w:rPr>
                <w:i w:val="1"/>
                <w:color w:val="666666"/>
                <w:sz w:val="12"/>
                <w:szCs w:val="12"/>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indicar diferentes estratégias e recursos utilizados para atender as necessidades específicas de aprendizagem (deficiências, altas habilidades, estudantes de menor rendimento, dentre outras). Convém explicitar o atendimento às condições de acessibilidade urbanística e arquitetônica, comunicacional e informacional, atitudinal, digital, instrumental e metodológica no âmbito da UnB, observados os seguintes Indicadores  do </w:t>
            </w:r>
            <w:r w:rsidDel="00000000" w:rsidR="00000000" w:rsidRPr="00000000">
              <w:rPr>
                <w:i w:val="1"/>
                <w:color w:val="666666"/>
                <w:sz w:val="12"/>
                <w:szCs w:val="12"/>
                <w:rtl w:val="0"/>
              </w:rPr>
              <w:t xml:space="preserve">Instrumento de Avaliação do Inep</w:t>
            </w:r>
            <w:r w:rsidDel="00000000" w:rsidR="00000000" w:rsidRPr="00000000">
              <w:rPr>
                <w:i w:val="1"/>
                <w:color w:val="666666"/>
                <w:sz w:val="12"/>
                <w:szCs w:val="12"/>
                <w:rtl w:val="0"/>
              </w:rPr>
              <w:t xml:space="preserve">: 1.4, 1.5, 1.6, 1.12, 1.16, 1.17, 1.18, 3.3, 3.6 e 3.7.</w:t>
            </w:r>
          </w:p>
        </w:tc>
        <w:tc>
          <w:tcPr>
            <w:tcMar>
              <w:top w:w="100.0" w:type="dxa"/>
              <w:left w:w="100.0" w:type="dxa"/>
              <w:bottom w:w="100.0" w:type="dxa"/>
              <w:right w:w="100.0" w:type="dxa"/>
            </w:tcMar>
            <w:vAlign w:val="center"/>
          </w:tcPr>
          <w:p w:rsidR="00000000" w:rsidDel="00000000" w:rsidP="00000000" w:rsidRDefault="00000000" w:rsidRPr="00000000" w14:paraId="000001B3">
            <w:pPr>
              <w:widowControl w:val="0"/>
              <w:spacing w:line="240" w:lineRule="auto"/>
              <w:jc w:val="both"/>
              <w:rPr>
                <w:sz w:val="16"/>
                <w:szCs w:val="16"/>
              </w:rPr>
            </w:pPr>
            <w:r w:rsidDel="00000000" w:rsidR="00000000" w:rsidRPr="00000000">
              <w:rPr>
                <w:sz w:val="16"/>
                <w:szCs w:val="16"/>
                <w:rtl w:val="0"/>
              </w:rPr>
              <w:t xml:space="preserve">Condições de acessibilidade nos espaços e meios utilizados, observadas as políticas do Decanato de Assuntos Comunitários – DAC de apoio às pessoas com deficiência e o disposto no PDI sobre políticas de acessibilidade.</w:t>
            </w:r>
          </w:p>
          <w:p w:rsidR="00000000" w:rsidDel="00000000" w:rsidP="00000000" w:rsidRDefault="00000000" w:rsidRPr="00000000" w14:paraId="000001B4">
            <w:pPr>
              <w:widowControl w:val="0"/>
              <w:spacing w:line="240" w:lineRule="auto"/>
              <w:jc w:val="both"/>
              <w:rPr>
                <w:sz w:val="16"/>
                <w:szCs w:val="16"/>
              </w:rPr>
            </w:pPr>
            <w:r w:rsidDel="00000000" w:rsidR="00000000" w:rsidRPr="00000000">
              <w:rPr>
                <w:rtl w:val="0"/>
              </w:rPr>
            </w:r>
          </w:p>
          <w:p w:rsidR="00000000" w:rsidDel="00000000" w:rsidP="00000000" w:rsidRDefault="00000000" w:rsidRPr="00000000" w14:paraId="000001B5">
            <w:pPr>
              <w:widowControl w:val="0"/>
              <w:spacing w:line="240" w:lineRule="auto"/>
              <w:jc w:val="both"/>
              <w:rPr>
                <w:sz w:val="16"/>
                <w:szCs w:val="16"/>
              </w:rPr>
            </w:pPr>
            <w:r w:rsidDel="00000000" w:rsidR="00000000" w:rsidRPr="00000000">
              <w:rPr>
                <w:rFonts w:ascii="Arial Unicode MS" w:cs="Arial Unicode MS" w:eastAsia="Arial Unicode MS" w:hAnsi="Arial Unicode MS"/>
                <w:b w:val="1"/>
                <w:sz w:val="12"/>
                <w:szCs w:val="12"/>
                <w:rtl w:val="0"/>
              </w:rPr>
              <w:t xml:space="preserve">⇨ No caso de EaD, importa considerar as</w:t>
            </w:r>
            <w:r w:rsidDel="00000000" w:rsidR="00000000" w:rsidRPr="00000000">
              <w:rPr>
                <w:sz w:val="16"/>
                <w:szCs w:val="16"/>
                <w:rtl w:val="0"/>
              </w:rPr>
              <w:t xml:space="preserve"> </w:t>
            </w:r>
            <w:r w:rsidDel="00000000" w:rsidR="00000000" w:rsidRPr="00000000">
              <w:rPr>
                <w:b w:val="1"/>
                <w:sz w:val="12"/>
                <w:szCs w:val="12"/>
                <w:rtl w:val="0"/>
              </w:rPr>
              <w:t xml:space="preserve">formas de acessibilidade na sede da UnB, nos polos de educação a distância e em eventuais ambientes profissionais.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B6">
            <w:pPr>
              <w:widowControl w:val="0"/>
              <w:spacing w:after="200" w:before="200" w:line="240" w:lineRule="auto"/>
              <w:jc w:val="both"/>
              <w:rPr>
                <w:sz w:val="16"/>
                <w:szCs w:val="16"/>
              </w:rPr>
            </w:pPr>
            <w:r w:rsidDel="00000000" w:rsidR="00000000" w:rsidRPr="00000000">
              <w:rPr>
                <w:sz w:val="16"/>
                <w:szCs w:val="16"/>
                <w:rtl w:val="0"/>
              </w:rPr>
              <w:t xml:space="preserve">Não constante no PPC</w:t>
            </w:r>
          </w:p>
        </w:tc>
      </w:tr>
      <w:tr>
        <w:trPr>
          <w:cantSplit w:val="0"/>
          <w:trHeight w:val="2132.832031250000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B7">
            <w:pPr>
              <w:spacing w:after="200" w:line="240" w:lineRule="auto"/>
              <w:ind w:right="-89.64566929133824"/>
              <w:rPr>
                <w:sz w:val="16"/>
                <w:szCs w:val="16"/>
              </w:rPr>
            </w:pPr>
            <w:r w:rsidDel="00000000" w:rsidR="00000000" w:rsidRPr="00000000">
              <w:rPr>
                <w:sz w:val="16"/>
                <w:szCs w:val="16"/>
                <w:rtl w:val="0"/>
              </w:rPr>
              <w:t xml:space="preserve">2.7 Metodologia</w:t>
            </w:r>
          </w:p>
          <w:p w:rsidR="00000000" w:rsidDel="00000000" w:rsidP="00000000" w:rsidRDefault="00000000" w:rsidRPr="00000000" w14:paraId="000001B8">
            <w:pPr>
              <w:spacing w:line="240" w:lineRule="auto"/>
              <w:ind w:right="-89.64566929133824"/>
              <w:rPr>
                <w:color w:val="666666"/>
                <w:sz w:val="16"/>
                <w:szCs w:val="16"/>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(podendo ser </w:t>
            </w:r>
            <w:r w:rsidDel="00000000" w:rsidR="00000000" w:rsidRPr="00000000">
              <w:rPr>
                <w:b w:val="1"/>
                <w:i w:val="1"/>
                <w:color w:val="666666"/>
                <w:sz w:val="12"/>
                <w:szCs w:val="12"/>
                <w:rtl w:val="0"/>
              </w:rPr>
              <w:t xml:space="preserve">obrigatória</w:t>
            </w:r>
            <w:r w:rsidDel="00000000" w:rsidR="00000000" w:rsidRPr="00000000">
              <w:rPr>
                <w:i w:val="1"/>
                <w:color w:val="666666"/>
                <w:sz w:val="12"/>
                <w:szCs w:val="12"/>
                <w:rtl w:val="0"/>
              </w:rPr>
              <w:t xml:space="preserve">, se previsto em normas do MEC relativas ao Curso em questão)</w:t>
            </w:r>
            <w:r w:rsidDel="00000000" w:rsidR="00000000" w:rsidRPr="00000000">
              <w:rPr>
                <w:b w:val="1"/>
                <w:i w:val="1"/>
                <w:color w:val="666666"/>
                <w:sz w:val="12"/>
                <w:szCs w:val="12"/>
                <w:rtl w:val="0"/>
              </w:rPr>
              <w:t xml:space="preserve"> </w:t>
            </w:r>
            <w:r w:rsidDel="00000000" w:rsidR="00000000" w:rsidRPr="00000000">
              <w:rPr>
                <w:i w:val="1"/>
                <w:color w:val="666666"/>
                <w:sz w:val="12"/>
                <w:szCs w:val="12"/>
                <w:rtl w:val="0"/>
              </w:rPr>
              <w:t xml:space="preserve">para apresentar a metodologia, em conformidade com DCNs específicas (quando houver), com conteúdos e recursos, observados os objetivos do Curso, ressaltando: as estratégias diferenciadas e inovadoras; a promoção da aprendizagem com garantia da acessibilidade metodológica; as formas de incentivo à autonomia do discente; a interdisciplinaridade, a articulação teórico-prática e a flexibilidade curricular; e a integração entre a graduação e a pós-graduação, quando houver.</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B9">
            <w:pPr>
              <w:widowControl w:val="0"/>
              <w:spacing w:after="200" w:before="200" w:line="240" w:lineRule="auto"/>
              <w:jc w:val="both"/>
              <w:rPr>
                <w:sz w:val="16"/>
                <w:szCs w:val="16"/>
              </w:rPr>
            </w:pPr>
            <w:r w:rsidDel="00000000" w:rsidR="00000000" w:rsidRPr="00000000">
              <w:rPr>
                <w:sz w:val="16"/>
                <w:szCs w:val="16"/>
                <w:rtl w:val="0"/>
              </w:rPr>
              <w:t xml:space="preserve">Apresentação </w:t>
            </w:r>
            <w:r w:rsidDel="00000000" w:rsidR="00000000" w:rsidRPr="00000000">
              <w:rPr>
                <w:b w:val="1"/>
                <w:sz w:val="16"/>
                <w:szCs w:val="16"/>
                <w:rtl w:val="0"/>
              </w:rPr>
              <w:t xml:space="preserve">recomendada</w:t>
            </w:r>
            <w:r w:rsidDel="00000000" w:rsidR="00000000" w:rsidRPr="00000000">
              <w:rPr>
                <w:sz w:val="16"/>
                <w:szCs w:val="16"/>
                <w:rtl w:val="0"/>
              </w:rPr>
              <w:t xml:space="preserve"> sobre a metodologia utilizada no desenvolvimento das atividades pedagógicas do Curso, conforme </w:t>
            </w:r>
            <w:r w:rsidDel="00000000" w:rsidR="00000000" w:rsidRPr="00000000">
              <w:rPr>
                <w:i w:val="1"/>
                <w:sz w:val="16"/>
                <w:szCs w:val="16"/>
                <w:rtl w:val="0"/>
              </w:rPr>
              <w:t xml:space="preserve">Indicador 1.6</w:t>
            </w:r>
            <w:r w:rsidDel="00000000" w:rsidR="00000000" w:rsidRPr="00000000">
              <w:rPr>
                <w:sz w:val="16"/>
                <w:szCs w:val="16"/>
                <w:rtl w:val="0"/>
              </w:rPr>
              <w:t xml:space="preserve"> do </w:t>
            </w:r>
            <w:hyperlink r:id="rId57">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 e orientações das DCNs do Curso, caso haja (podendo ser </w:t>
            </w:r>
            <w:r w:rsidDel="00000000" w:rsidR="00000000" w:rsidRPr="00000000">
              <w:rPr>
                <w:b w:val="1"/>
                <w:sz w:val="16"/>
                <w:szCs w:val="16"/>
                <w:rtl w:val="0"/>
              </w:rPr>
              <w:t xml:space="preserve">obrigatória</w:t>
            </w:r>
            <w:r w:rsidDel="00000000" w:rsidR="00000000" w:rsidRPr="00000000">
              <w:rPr>
                <w:sz w:val="16"/>
                <w:szCs w:val="16"/>
                <w:rtl w:val="0"/>
              </w:rPr>
              <w:t xml:space="preserve">, se previsto em normas do MEC relativas ao Curso em questão).</w:t>
            </w:r>
          </w:p>
        </w:tc>
        <w:tc>
          <w:tcPr>
            <w:tcMar>
              <w:top w:w="100.0" w:type="dxa"/>
              <w:left w:w="100.0" w:type="dxa"/>
              <w:bottom w:w="100.0" w:type="dxa"/>
              <w:right w:w="100.0" w:type="dxa"/>
            </w:tcMar>
            <w:vAlign w:val="center"/>
          </w:tcPr>
          <w:p w:rsidR="00000000" w:rsidDel="00000000" w:rsidP="00000000" w:rsidRDefault="00000000" w:rsidRPr="00000000" w14:paraId="000001BA">
            <w:pPr>
              <w:widowControl w:val="0"/>
              <w:spacing w:after="200" w:before="200" w:line="240" w:lineRule="auto"/>
              <w:jc w:val="both"/>
              <w:rPr>
                <w:sz w:val="16"/>
                <w:szCs w:val="16"/>
              </w:rPr>
            </w:pPr>
            <w:r w:rsidDel="00000000" w:rsidR="00000000" w:rsidRPr="00000000">
              <w:rPr>
                <w:sz w:val="16"/>
                <w:szCs w:val="16"/>
                <w:rtl w:val="0"/>
              </w:rPr>
              <w:t xml:space="preserve">OK</w:t>
            </w:r>
            <w:r w:rsidDel="00000000" w:rsidR="00000000" w:rsidRPr="00000000">
              <w:rPr>
                <w:rtl w:val="0"/>
              </w:rPr>
            </w:r>
          </w:p>
        </w:tc>
      </w:tr>
      <w:tr>
        <w:trPr>
          <w:cantSplit w:val="0"/>
          <w:trHeight w:val="673.984375"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BB">
            <w:pPr>
              <w:spacing w:after="200" w:line="240" w:lineRule="auto"/>
              <w:rPr>
                <w:sz w:val="16"/>
                <w:szCs w:val="16"/>
              </w:rPr>
            </w:pPr>
            <w:r w:rsidDel="00000000" w:rsidR="00000000" w:rsidRPr="00000000">
              <w:rPr>
                <w:sz w:val="16"/>
                <w:szCs w:val="16"/>
                <w:rtl w:val="0"/>
              </w:rPr>
              <w:t xml:space="preserve">2.8 Tecnologias de Informação e Comunicação – TICs no processo ensino-aprendizagem</w:t>
            </w:r>
          </w:p>
          <w:p w:rsidR="00000000" w:rsidDel="00000000" w:rsidP="00000000" w:rsidRDefault="00000000" w:rsidRPr="00000000" w14:paraId="000001BC">
            <w:pPr>
              <w:spacing w:before="200" w:line="240" w:lineRule="auto"/>
              <w:ind w:right="-93.89763779527556"/>
              <w:rPr>
                <w:i w:val="1"/>
                <w:color w:val="666666"/>
                <w:sz w:val="12"/>
                <w:szCs w:val="12"/>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recomendada</w:t>
            </w:r>
            <w:r w:rsidDel="00000000" w:rsidR="00000000" w:rsidRPr="00000000">
              <w:rPr>
                <w:i w:val="1"/>
                <w:color w:val="666666"/>
                <w:sz w:val="12"/>
                <w:szCs w:val="12"/>
                <w:rtl w:val="0"/>
              </w:rPr>
              <w:t xml:space="preserve"> para explicar como as TICs são utilizadas no processo de ensino-aprendizagem, no âmbito do Curso, explicitando o modo  pelo qual as tecnologias da comunicação utilizadas garantem a acessibilidade digital e comunicacional. Inclui-se descrição breve sobre os Sistemas Acadêmicos utilizados no âmbito da Graduação, além de páginas oficiais do Curso / Unidade.</w:t>
            </w:r>
          </w:p>
        </w:tc>
        <w:tc>
          <w:tcPr>
            <w:tcMar>
              <w:top w:w="100.0" w:type="dxa"/>
              <w:left w:w="100.0" w:type="dxa"/>
              <w:bottom w:w="100.0" w:type="dxa"/>
              <w:right w:w="100.0" w:type="dxa"/>
            </w:tcMar>
            <w:vAlign w:val="center"/>
          </w:tcPr>
          <w:p w:rsidR="00000000" w:rsidDel="00000000" w:rsidP="00000000" w:rsidRDefault="00000000" w:rsidRPr="00000000" w14:paraId="000001BD">
            <w:pPr>
              <w:widowControl w:val="0"/>
              <w:spacing w:after="200" w:line="240" w:lineRule="auto"/>
              <w:jc w:val="both"/>
              <w:rPr>
                <w:sz w:val="16"/>
                <w:szCs w:val="16"/>
              </w:rPr>
            </w:pPr>
            <w:r w:rsidDel="00000000" w:rsidR="00000000" w:rsidRPr="00000000">
              <w:rPr>
                <w:sz w:val="16"/>
                <w:szCs w:val="16"/>
                <w:rtl w:val="0"/>
              </w:rPr>
              <w:t xml:space="preserve">a) Abordagem sobre o uso das TICs no processo de ensino e aprendizagem no âmbito do Curso, conforme </w:t>
            </w:r>
            <w:r w:rsidDel="00000000" w:rsidR="00000000" w:rsidRPr="00000000">
              <w:rPr>
                <w:i w:val="1"/>
                <w:sz w:val="16"/>
                <w:szCs w:val="16"/>
                <w:rtl w:val="0"/>
              </w:rPr>
              <w:t xml:space="preserve">Indicador 1.16</w:t>
            </w:r>
            <w:r w:rsidDel="00000000" w:rsidR="00000000" w:rsidRPr="00000000">
              <w:rPr>
                <w:sz w:val="16"/>
                <w:szCs w:val="16"/>
                <w:rtl w:val="0"/>
              </w:rPr>
              <w:t xml:space="preserve"> do </w:t>
            </w:r>
            <w:hyperlink r:id="rId58">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p w:rsidR="00000000" w:rsidDel="00000000" w:rsidP="00000000" w:rsidRDefault="00000000" w:rsidRPr="00000000" w14:paraId="000001BE">
            <w:pPr>
              <w:widowControl w:val="0"/>
              <w:spacing w:line="240" w:lineRule="auto"/>
              <w:jc w:val="both"/>
              <w:rPr>
                <w:sz w:val="16"/>
                <w:szCs w:val="16"/>
              </w:rPr>
            </w:pPr>
            <w:r w:rsidDel="00000000" w:rsidR="00000000" w:rsidRPr="00000000">
              <w:rPr>
                <w:rFonts w:ascii="Arial Unicode MS" w:cs="Arial Unicode MS" w:eastAsia="Arial Unicode MS" w:hAnsi="Arial Unicode MS"/>
                <w:b w:val="1"/>
                <w:sz w:val="12"/>
                <w:szCs w:val="12"/>
                <w:rtl w:val="0"/>
              </w:rPr>
              <w:t xml:space="preserve">⇨ </w:t>
            </w:r>
            <w:r w:rsidDel="00000000" w:rsidR="00000000" w:rsidRPr="00000000">
              <w:rPr>
                <w:b w:val="1"/>
                <w:sz w:val="12"/>
                <w:szCs w:val="12"/>
                <w:u w:val="single"/>
                <w:rtl w:val="0"/>
              </w:rPr>
              <w:t xml:space="preserve">Obrigatório</w:t>
            </w:r>
            <w:r w:rsidDel="00000000" w:rsidR="00000000" w:rsidRPr="00000000">
              <w:rPr>
                <w:b w:val="1"/>
                <w:sz w:val="12"/>
                <w:szCs w:val="12"/>
                <w:rtl w:val="0"/>
              </w:rPr>
              <w:t xml:space="preserve"> para cursos presenciais que ofertam componentes curriculares em EaD, conforme a </w:t>
            </w:r>
            <w:hyperlink r:id="rId59">
              <w:r w:rsidDel="00000000" w:rsidR="00000000" w:rsidRPr="00000000">
                <w:rPr>
                  <w:b w:val="1"/>
                  <w:color w:val="1155cc"/>
                  <w:sz w:val="12"/>
                  <w:szCs w:val="12"/>
                  <w:u w:val="single"/>
                  <w:rtl w:val="0"/>
                </w:rPr>
                <w:t xml:space="preserve">Portaria MEC n. 2.117/2019, </w:t>
              </w:r>
            </w:hyperlink>
            <w:hyperlink r:id="rId60">
              <w:r w:rsidDel="00000000" w:rsidR="00000000" w:rsidRPr="00000000">
                <w:rPr>
                  <w:b w:val="1"/>
                  <w:i w:val="1"/>
                  <w:color w:val="1155cc"/>
                  <w:sz w:val="12"/>
                  <w:szCs w:val="12"/>
                  <w:u w:val="single"/>
                  <w:rtl w:val="0"/>
                </w:rPr>
                <w:t xml:space="preserve">art. 4º</w:t>
              </w:r>
            </w:hyperlink>
            <w:r w:rsidDel="00000000" w:rsidR="00000000" w:rsidRPr="00000000">
              <w:rPr>
                <w:b w:val="1"/>
                <w:sz w:val="12"/>
                <w:szCs w:val="12"/>
                <w:rtl w:val="0"/>
              </w:rPr>
              <w:t xml:space="preserve">.</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BF">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1442.851562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C0">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C1">
            <w:pPr>
              <w:widowControl w:val="0"/>
              <w:spacing w:after="200" w:before="200" w:line="240" w:lineRule="auto"/>
              <w:jc w:val="both"/>
              <w:rPr>
                <w:sz w:val="16"/>
                <w:szCs w:val="16"/>
              </w:rPr>
            </w:pPr>
            <w:r w:rsidDel="00000000" w:rsidR="00000000" w:rsidRPr="00000000">
              <w:rPr>
                <w:sz w:val="16"/>
                <w:szCs w:val="16"/>
                <w:rtl w:val="0"/>
              </w:rPr>
              <w:t xml:space="preserve">b) Abordagem sobre como o Curso utiliza o Ambiente Virtual de Aprendizagem – AVA no processo de ensino e aprendizagem, conforme </w:t>
            </w:r>
            <w:r w:rsidDel="00000000" w:rsidR="00000000" w:rsidRPr="00000000">
              <w:rPr>
                <w:i w:val="1"/>
                <w:sz w:val="16"/>
                <w:szCs w:val="16"/>
                <w:rtl w:val="0"/>
              </w:rPr>
              <w:t xml:space="preserve">Indicador 1.17</w:t>
            </w:r>
            <w:r w:rsidDel="00000000" w:rsidR="00000000" w:rsidRPr="00000000">
              <w:rPr>
                <w:sz w:val="16"/>
                <w:szCs w:val="16"/>
                <w:rtl w:val="0"/>
              </w:rPr>
              <w:t xml:space="preserve"> do </w:t>
            </w:r>
            <w:hyperlink r:id="rId61">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p w:rsidR="00000000" w:rsidDel="00000000" w:rsidP="00000000" w:rsidRDefault="00000000" w:rsidRPr="00000000" w14:paraId="000001C2">
            <w:pPr>
              <w:widowControl w:val="0"/>
              <w:spacing w:after="0" w:before="200" w:line="240" w:lineRule="auto"/>
              <w:jc w:val="both"/>
              <w:rPr>
                <w:sz w:val="16"/>
                <w:szCs w:val="16"/>
              </w:rPr>
            </w:pPr>
            <w:r w:rsidDel="00000000" w:rsidR="00000000" w:rsidRPr="00000000">
              <w:rPr>
                <w:rFonts w:ascii="Arial Unicode MS" w:cs="Arial Unicode MS" w:eastAsia="Arial Unicode MS" w:hAnsi="Arial Unicode MS"/>
                <w:b w:val="1"/>
                <w:sz w:val="12"/>
                <w:szCs w:val="12"/>
                <w:rtl w:val="0"/>
              </w:rPr>
              <w:t xml:space="preserve">⇨ </w:t>
            </w:r>
            <w:r w:rsidDel="00000000" w:rsidR="00000000" w:rsidRPr="00000000">
              <w:rPr>
                <w:b w:val="1"/>
                <w:sz w:val="12"/>
                <w:szCs w:val="12"/>
                <w:u w:val="single"/>
                <w:rtl w:val="0"/>
              </w:rPr>
              <w:t xml:space="preserve">Obrigatório</w:t>
            </w:r>
            <w:r w:rsidDel="00000000" w:rsidR="00000000" w:rsidRPr="00000000">
              <w:rPr>
                <w:b w:val="1"/>
                <w:sz w:val="12"/>
                <w:szCs w:val="12"/>
                <w:rtl w:val="0"/>
              </w:rPr>
              <w:t xml:space="preserve"> para cursos presenciais que ofertam componentes curriculares em EaD, conforme a </w:t>
            </w:r>
            <w:hyperlink r:id="rId62">
              <w:r w:rsidDel="00000000" w:rsidR="00000000" w:rsidRPr="00000000">
                <w:rPr>
                  <w:b w:val="1"/>
                  <w:color w:val="1155cc"/>
                  <w:sz w:val="12"/>
                  <w:szCs w:val="12"/>
                  <w:u w:val="single"/>
                  <w:rtl w:val="0"/>
                </w:rPr>
                <w:t xml:space="preserve">Portaria MEC n. 2.117/2019, </w:t>
              </w:r>
            </w:hyperlink>
            <w:hyperlink r:id="rId63">
              <w:r w:rsidDel="00000000" w:rsidR="00000000" w:rsidRPr="00000000">
                <w:rPr>
                  <w:b w:val="1"/>
                  <w:i w:val="1"/>
                  <w:color w:val="1155cc"/>
                  <w:sz w:val="12"/>
                  <w:szCs w:val="12"/>
                  <w:u w:val="single"/>
                  <w:rtl w:val="0"/>
                </w:rPr>
                <w:t xml:space="preserve">art. 4º</w:t>
              </w:r>
            </w:hyperlink>
            <w:r w:rsidDel="00000000" w:rsidR="00000000" w:rsidRPr="00000000">
              <w:rPr>
                <w:b w:val="1"/>
                <w:sz w:val="12"/>
                <w:szCs w:val="12"/>
                <w:rtl w:val="0"/>
              </w:rPr>
              <w:t xml:space="preserve">.</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C3">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1503.8867187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C4">
            <w:pPr>
              <w:spacing w:line="240" w:lineRule="auto"/>
              <w:ind w:right="-89.64566929133824"/>
              <w:rPr>
                <w:sz w:val="16"/>
                <w:szCs w:val="16"/>
              </w:rPr>
            </w:pPr>
            <w:r w:rsidDel="00000000" w:rsidR="00000000" w:rsidRPr="00000000">
              <w:rPr>
                <w:sz w:val="16"/>
                <w:szCs w:val="16"/>
                <w:rtl w:val="0"/>
              </w:rPr>
              <w:t xml:space="preserve">2.10 Gestão do Curso e os processos de avaliação interna e externa</w:t>
            </w:r>
          </w:p>
          <w:p w:rsidR="00000000" w:rsidDel="00000000" w:rsidP="00000000" w:rsidRDefault="00000000" w:rsidRPr="00000000" w14:paraId="000001C5">
            <w:pPr>
              <w:spacing w:before="200" w:line="240" w:lineRule="auto"/>
              <w:ind w:right="-89.64566929133824"/>
              <w:rPr>
                <w:color w:val="666666"/>
                <w:sz w:val="16"/>
                <w:szCs w:val="16"/>
              </w:rPr>
            </w:pPr>
            <w:r w:rsidDel="00000000" w:rsidR="00000000" w:rsidRPr="00000000">
              <w:rPr>
                <w:i w:val="1"/>
                <w:color w:val="666666"/>
                <w:sz w:val="12"/>
                <w:szCs w:val="12"/>
                <w:rtl w:val="0"/>
              </w:rPr>
              <w:t xml:space="preserve">Abordagem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apresentar a gestão do Curso em consonância com os processos de autoavaliação institucional e de avaliação externa, evidenciando o planejamento de ações de melhoria do mesmo Curso, observada a atuação da </w:t>
            </w:r>
            <w:hyperlink r:id="rId64">
              <w:r w:rsidDel="00000000" w:rsidR="00000000" w:rsidRPr="00000000">
                <w:rPr>
                  <w:i w:val="1"/>
                  <w:color w:val="666666"/>
                  <w:sz w:val="12"/>
                  <w:szCs w:val="12"/>
                  <w:rtl w:val="0"/>
                </w:rPr>
                <w:t xml:space="preserve">Comissão Própria de Avaliação – CPA</w:t>
              </w:r>
            </w:hyperlink>
            <w:r w:rsidDel="00000000" w:rsidR="00000000" w:rsidRPr="00000000">
              <w:rPr>
                <w:i w:val="1"/>
                <w:color w:val="666666"/>
                <w:sz w:val="12"/>
                <w:szCs w:val="12"/>
                <w:rtl w:val="0"/>
              </w:rPr>
              <w:t xml:space="preserve"> e seus instrumentos.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C6">
            <w:pPr>
              <w:widowControl w:val="0"/>
              <w:spacing w:line="240" w:lineRule="auto"/>
              <w:jc w:val="both"/>
              <w:rPr>
                <w:sz w:val="16"/>
                <w:szCs w:val="16"/>
              </w:rPr>
            </w:pPr>
            <w:r w:rsidDel="00000000" w:rsidR="00000000" w:rsidRPr="00000000">
              <w:rPr>
                <w:sz w:val="16"/>
                <w:szCs w:val="16"/>
                <w:rtl w:val="0"/>
              </w:rPr>
              <w:t xml:space="preserve">Registro </w:t>
            </w:r>
            <w:r w:rsidDel="00000000" w:rsidR="00000000" w:rsidRPr="00000000">
              <w:rPr>
                <w:b w:val="1"/>
                <w:sz w:val="16"/>
                <w:szCs w:val="16"/>
                <w:rtl w:val="0"/>
              </w:rPr>
              <w:t xml:space="preserve">recomendável </w:t>
            </w:r>
            <w:r w:rsidDel="00000000" w:rsidR="00000000" w:rsidRPr="00000000">
              <w:rPr>
                <w:sz w:val="16"/>
                <w:szCs w:val="16"/>
                <w:rtl w:val="0"/>
              </w:rPr>
              <w:t xml:space="preserve">sobre a gestão do Curso frente aos processos de avaliação interna e externa, descrevendo as ações decorrentes dos processos de avaliação (avaliação de curso, Exame Nacional de Desempenho dos Estudantes – ENADE, Conceito Preliminar de Curso – CPC e outras) e autoavaliação, observado o </w:t>
            </w:r>
            <w:r w:rsidDel="00000000" w:rsidR="00000000" w:rsidRPr="00000000">
              <w:rPr>
                <w:i w:val="1"/>
                <w:sz w:val="16"/>
                <w:szCs w:val="16"/>
                <w:rtl w:val="0"/>
              </w:rPr>
              <w:t xml:space="preserve">Indicador 1.13</w:t>
            </w:r>
            <w:r w:rsidDel="00000000" w:rsidR="00000000" w:rsidRPr="00000000">
              <w:rPr>
                <w:sz w:val="16"/>
                <w:szCs w:val="16"/>
                <w:rtl w:val="0"/>
              </w:rPr>
              <w:t xml:space="preserve"> do </w:t>
            </w:r>
            <w:hyperlink r:id="rId65">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C7">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1933.8476562499998"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C8">
            <w:pPr>
              <w:spacing w:line="240" w:lineRule="auto"/>
              <w:ind w:right="-89.64566929133824"/>
              <w:rPr>
                <w:sz w:val="16"/>
                <w:szCs w:val="16"/>
              </w:rPr>
            </w:pPr>
            <w:r w:rsidDel="00000000" w:rsidR="00000000" w:rsidRPr="00000000">
              <w:rPr>
                <w:sz w:val="16"/>
                <w:szCs w:val="16"/>
                <w:rtl w:val="0"/>
              </w:rPr>
              <w:t xml:space="preserve">2.11 Demonstrativo das principais diferenças entre currículo vigente e proposto</w:t>
            </w:r>
          </w:p>
          <w:p w:rsidR="00000000" w:rsidDel="00000000" w:rsidP="00000000" w:rsidRDefault="00000000" w:rsidRPr="00000000" w14:paraId="000001C9">
            <w:pPr>
              <w:widowControl w:val="0"/>
              <w:spacing w:before="200" w:line="240" w:lineRule="auto"/>
              <w:ind w:right="-89.64566929133824"/>
              <w:rPr>
                <w:i w:val="1"/>
                <w:color w:val="666666"/>
                <w:sz w:val="12"/>
                <w:szCs w:val="12"/>
              </w:rPr>
            </w:pPr>
            <w:r w:rsidDel="00000000" w:rsidR="00000000" w:rsidRPr="00000000">
              <w:rPr>
                <w:i w:val="1"/>
                <w:color w:val="666666"/>
                <w:sz w:val="12"/>
                <w:szCs w:val="12"/>
                <w:rtl w:val="0"/>
              </w:rPr>
              <w:t xml:space="preserve">Indicação (aplicável aos casos de reformulação de PPC) </w:t>
            </w:r>
            <w:r w:rsidDel="00000000" w:rsidR="00000000" w:rsidRPr="00000000">
              <w:rPr>
                <w:b w:val="1"/>
                <w:i w:val="1"/>
                <w:color w:val="666666"/>
                <w:sz w:val="12"/>
                <w:szCs w:val="12"/>
                <w:rtl w:val="0"/>
              </w:rPr>
              <w:t xml:space="preserve">recomendada</w:t>
            </w:r>
            <w:r w:rsidDel="00000000" w:rsidR="00000000" w:rsidRPr="00000000">
              <w:rPr>
                <w:i w:val="1"/>
                <w:color w:val="666666"/>
                <w:sz w:val="12"/>
                <w:szCs w:val="12"/>
                <w:rtl w:val="0"/>
              </w:rPr>
              <w:t xml:space="preserve"> para expor as principais mudanças no Curso, considerando apenas os dados gerais básicos (como alterações da carga horária total, da carga horária de componentes obrigatórios e optativos, dos limites de integralização e de permanência, ou mudança no número de vagas, ou na denominação do mesmo Curso).</w:t>
            </w:r>
          </w:p>
        </w:tc>
        <w:tc>
          <w:tcPr>
            <w:tcMar>
              <w:top w:w="100.0" w:type="dxa"/>
              <w:left w:w="100.0" w:type="dxa"/>
              <w:bottom w:w="100.0" w:type="dxa"/>
              <w:right w:w="100.0" w:type="dxa"/>
            </w:tcMar>
            <w:vAlign w:val="center"/>
          </w:tcPr>
          <w:p w:rsidR="00000000" w:rsidDel="00000000" w:rsidP="00000000" w:rsidRDefault="00000000" w:rsidRPr="00000000" w14:paraId="000001CA">
            <w:pPr>
              <w:widowControl w:val="0"/>
              <w:spacing w:line="240" w:lineRule="auto"/>
              <w:ind w:right="23.03149606299371"/>
              <w:jc w:val="both"/>
              <w:rPr>
                <w:sz w:val="16"/>
                <w:szCs w:val="16"/>
              </w:rPr>
            </w:pPr>
            <w:r w:rsidDel="00000000" w:rsidR="00000000" w:rsidRPr="00000000">
              <w:rPr>
                <w:sz w:val="16"/>
                <w:szCs w:val="16"/>
                <w:rtl w:val="0"/>
              </w:rPr>
              <w:t xml:space="preserve">Quadro resumido das principais alterações pretendidas no Curso, considerando apenas os dados gerais básicos (dentre os expostos no </w:t>
            </w:r>
            <w:r w:rsidDel="00000000" w:rsidR="00000000" w:rsidRPr="00000000">
              <w:rPr>
                <w:i w:val="1"/>
                <w:sz w:val="16"/>
                <w:szCs w:val="16"/>
                <w:rtl w:val="0"/>
              </w:rPr>
              <w:t xml:space="preserve">subtópico 1.1 </w:t>
            </w:r>
            <w:r w:rsidDel="00000000" w:rsidR="00000000" w:rsidRPr="00000000">
              <w:rPr>
                <w:sz w:val="16"/>
                <w:szCs w:val="16"/>
                <w:rtl w:val="0"/>
              </w:rPr>
              <w:t xml:space="preserve">deste documento).</w:t>
            </w:r>
          </w:p>
          <w:p w:rsidR="00000000" w:rsidDel="00000000" w:rsidP="00000000" w:rsidRDefault="00000000" w:rsidRPr="00000000" w14:paraId="000001CB">
            <w:pPr>
              <w:widowControl w:val="0"/>
              <w:spacing w:before="200" w:line="240" w:lineRule="auto"/>
              <w:ind w:right="23.03149606299371"/>
              <w:jc w:val="both"/>
              <w:rPr>
                <w:b w:val="1"/>
                <w:sz w:val="12"/>
                <w:szCs w:val="12"/>
              </w:rPr>
            </w:pPr>
            <w:r w:rsidDel="00000000" w:rsidR="00000000" w:rsidRPr="00000000">
              <w:rPr>
                <w:rFonts w:ascii="Arial Unicode MS" w:cs="Arial Unicode MS" w:eastAsia="Arial Unicode MS" w:hAnsi="Arial Unicode MS"/>
                <w:b w:val="1"/>
                <w:sz w:val="12"/>
                <w:szCs w:val="12"/>
                <w:rtl w:val="0"/>
              </w:rPr>
              <w:t xml:space="preserve">⇨ Somente no caso de processo de reformulação de PPC.</w:t>
            </w:r>
          </w:p>
        </w:tc>
        <w:tc>
          <w:tcPr>
            <w:tcMar>
              <w:top w:w="100.0" w:type="dxa"/>
              <w:left w:w="100.0" w:type="dxa"/>
              <w:bottom w:w="100.0" w:type="dxa"/>
              <w:right w:w="100.0" w:type="dxa"/>
            </w:tcMar>
            <w:vAlign w:val="center"/>
          </w:tcPr>
          <w:p w:rsidR="00000000" w:rsidDel="00000000" w:rsidP="00000000" w:rsidRDefault="00000000" w:rsidRPr="00000000" w14:paraId="000001CC">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360"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1CD">
            <w:pPr>
              <w:spacing w:line="240" w:lineRule="auto"/>
              <w:ind w:right="-89.64566929133824"/>
              <w:rPr>
                <w:b w:val="1"/>
                <w:sz w:val="18"/>
                <w:szCs w:val="18"/>
              </w:rPr>
            </w:pPr>
            <w:r w:rsidDel="00000000" w:rsidR="00000000" w:rsidRPr="00000000">
              <w:rPr>
                <w:b w:val="1"/>
                <w:sz w:val="18"/>
                <w:szCs w:val="18"/>
                <w:rtl w:val="0"/>
              </w:rPr>
              <w:t xml:space="preserve">3 CORPO DOCENTE E TUTORIAL</w:t>
            </w:r>
          </w:p>
        </w:tc>
      </w:tr>
      <w:tr>
        <w:trPr>
          <w:cantSplit w:val="0"/>
          <w:trHeight w:val="1520.8789062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D0">
            <w:pPr>
              <w:spacing w:after="200" w:line="240" w:lineRule="auto"/>
              <w:ind w:right="-89.64566929133824"/>
              <w:rPr>
                <w:sz w:val="16"/>
                <w:szCs w:val="16"/>
              </w:rPr>
            </w:pPr>
            <w:r w:rsidDel="00000000" w:rsidR="00000000" w:rsidRPr="00000000">
              <w:rPr>
                <w:sz w:val="16"/>
                <w:szCs w:val="16"/>
                <w:rtl w:val="0"/>
              </w:rPr>
              <w:t xml:space="preserve">3.2 Atuação do coordenador</w:t>
            </w:r>
          </w:p>
          <w:p w:rsidR="00000000" w:rsidDel="00000000" w:rsidP="00000000" w:rsidRDefault="00000000" w:rsidRPr="00000000" w14:paraId="000001D1">
            <w:pPr>
              <w:spacing w:line="240" w:lineRule="auto"/>
              <w:ind w:right="-89.64566929133824"/>
              <w:rPr>
                <w:i w:val="1"/>
                <w:color w:val="666666"/>
                <w:sz w:val="12"/>
                <w:szCs w:val="12"/>
              </w:rPr>
            </w:pPr>
            <w:r w:rsidDel="00000000" w:rsidR="00000000" w:rsidRPr="00000000">
              <w:rPr>
                <w:i w:val="1"/>
                <w:color w:val="666666"/>
                <w:sz w:val="12"/>
                <w:szCs w:val="12"/>
                <w:rtl w:val="0"/>
              </w:rPr>
              <w:t xml:space="preserve">Registro </w:t>
            </w:r>
            <w:r w:rsidDel="00000000" w:rsidR="00000000" w:rsidRPr="00000000">
              <w:rPr>
                <w:b w:val="1"/>
                <w:i w:val="1"/>
                <w:color w:val="666666"/>
                <w:sz w:val="12"/>
                <w:szCs w:val="12"/>
                <w:rtl w:val="0"/>
              </w:rPr>
              <w:t xml:space="preserve">recomendável </w:t>
            </w:r>
            <w:r w:rsidDel="00000000" w:rsidR="00000000" w:rsidRPr="00000000">
              <w:rPr>
                <w:i w:val="1"/>
                <w:color w:val="666666"/>
                <w:sz w:val="12"/>
                <w:szCs w:val="12"/>
                <w:rtl w:val="0"/>
              </w:rPr>
              <w:t xml:space="preserve">de informações sobre o coordenador do Curso (como requisitos para atuação, principais atribuições e papel no processo de ensino e aprendizagem). Convém contemplar ainda: o registro da existência de um plano de ação documentado e disponibilizado a toda a comunidade acadêmica; do regime de trabalho; da representatividade nos colegiados superiores da Unidade Acadêmica. </w:t>
            </w:r>
          </w:p>
        </w:tc>
        <w:tc>
          <w:tcPr>
            <w:tcMar>
              <w:top w:w="100.0" w:type="dxa"/>
              <w:left w:w="100.0" w:type="dxa"/>
              <w:bottom w:w="100.0" w:type="dxa"/>
              <w:right w:w="100.0" w:type="dxa"/>
            </w:tcMar>
            <w:vAlign w:val="center"/>
          </w:tcPr>
          <w:p w:rsidR="00000000" w:rsidDel="00000000" w:rsidP="00000000" w:rsidRDefault="00000000" w:rsidRPr="00000000" w14:paraId="000001D2">
            <w:pPr>
              <w:widowControl w:val="0"/>
              <w:spacing w:line="240" w:lineRule="auto"/>
              <w:jc w:val="both"/>
              <w:rPr>
                <w:sz w:val="16"/>
                <w:szCs w:val="16"/>
              </w:rPr>
            </w:pPr>
            <w:r w:rsidDel="00000000" w:rsidR="00000000" w:rsidRPr="00000000">
              <w:rPr>
                <w:sz w:val="16"/>
                <w:szCs w:val="16"/>
                <w:rtl w:val="0"/>
              </w:rPr>
              <w:t xml:space="preserve">Exposição sobre o coordenador do Curso e seu papel no desenvolvimento da proposta pedagógica, conforme </w:t>
            </w:r>
            <w:r w:rsidDel="00000000" w:rsidR="00000000" w:rsidRPr="00000000">
              <w:rPr>
                <w:i w:val="1"/>
                <w:sz w:val="16"/>
                <w:szCs w:val="16"/>
                <w:rtl w:val="0"/>
              </w:rPr>
              <w:t xml:space="preserve">Indicador 2.3 e 2.4</w:t>
            </w:r>
            <w:r w:rsidDel="00000000" w:rsidR="00000000" w:rsidRPr="00000000">
              <w:rPr>
                <w:sz w:val="16"/>
                <w:szCs w:val="16"/>
                <w:rtl w:val="0"/>
              </w:rPr>
              <w:t xml:space="preserve"> do </w:t>
            </w:r>
            <w:hyperlink r:id="rId66">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  </w:t>
            </w:r>
          </w:p>
        </w:tc>
        <w:tc>
          <w:tcPr>
            <w:tcMar>
              <w:top w:w="100.0" w:type="dxa"/>
              <w:left w:w="100.0" w:type="dxa"/>
              <w:bottom w:w="100.0" w:type="dxa"/>
              <w:right w:w="100.0" w:type="dxa"/>
            </w:tcMar>
            <w:vAlign w:val="center"/>
          </w:tcPr>
          <w:p w:rsidR="00000000" w:rsidDel="00000000" w:rsidP="00000000" w:rsidRDefault="00000000" w:rsidRPr="00000000" w14:paraId="000001D3">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D4">
            <w:pPr>
              <w:widowControl w:val="0"/>
              <w:spacing w:after="200" w:before="200" w:line="240" w:lineRule="auto"/>
              <w:jc w:val="both"/>
              <w:rPr>
                <w:sz w:val="16"/>
                <w:szCs w:val="16"/>
              </w:rPr>
            </w:pPr>
            <w:r w:rsidDel="00000000" w:rsidR="00000000" w:rsidRPr="00000000">
              <w:rPr>
                <w:sz w:val="16"/>
                <w:szCs w:val="16"/>
                <w:rtl w:val="0"/>
              </w:rPr>
              <w:t xml:space="preserve">De todo modo, entende-se que a exposição sobre as atribuições e o papel do profissional no processo de ensino e aprendizagem poderia ser ampliada, sem prejuízo do registro de outros aspectos relacionados à atividade de coordenação no âmbito do funcionamento do Curso.</w:t>
            </w:r>
          </w:p>
        </w:tc>
      </w:tr>
      <w:tr>
        <w:trPr>
          <w:cantSplit w:val="0"/>
          <w:trHeight w:val="980.937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1D5">
            <w:pPr>
              <w:spacing w:after="200" w:line="240" w:lineRule="auto"/>
              <w:ind w:right="-89.64566929133824"/>
              <w:rPr>
                <w:sz w:val="16"/>
                <w:szCs w:val="16"/>
              </w:rPr>
            </w:pPr>
            <w:r w:rsidDel="00000000" w:rsidR="00000000" w:rsidRPr="00000000">
              <w:rPr>
                <w:sz w:val="16"/>
                <w:szCs w:val="16"/>
                <w:rtl w:val="0"/>
              </w:rPr>
              <w:t xml:space="preserve">3.4 Colegiado de Curso</w:t>
            </w:r>
          </w:p>
          <w:p w:rsidR="00000000" w:rsidDel="00000000" w:rsidP="00000000" w:rsidRDefault="00000000" w:rsidRPr="00000000" w14:paraId="000001D6">
            <w:pPr>
              <w:spacing w:line="240" w:lineRule="auto"/>
              <w:ind w:right="-89.64566929133824"/>
              <w:rPr>
                <w:color w:val="666666"/>
                <w:sz w:val="16"/>
                <w:szCs w:val="16"/>
              </w:rPr>
            </w:pPr>
            <w:r w:rsidDel="00000000" w:rsidR="00000000" w:rsidRPr="00000000">
              <w:rPr>
                <w:i w:val="1"/>
                <w:color w:val="666666"/>
                <w:sz w:val="12"/>
                <w:szCs w:val="12"/>
                <w:rtl w:val="0"/>
              </w:rPr>
              <w:t xml:space="preserve">Exposição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informar sobre as atribuições do Colegiado de Curso, sua sistemática de funcionamento e sua institucionalização, dentre outras características relevantes. </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D7">
            <w:pPr>
              <w:widowControl w:val="0"/>
              <w:spacing w:line="240" w:lineRule="auto"/>
              <w:jc w:val="both"/>
              <w:rPr>
                <w:sz w:val="16"/>
                <w:szCs w:val="16"/>
              </w:rPr>
            </w:pPr>
            <w:r w:rsidDel="00000000" w:rsidR="00000000" w:rsidRPr="00000000">
              <w:rPr>
                <w:sz w:val="16"/>
                <w:szCs w:val="16"/>
                <w:rtl w:val="0"/>
              </w:rPr>
              <w:t xml:space="preserve">Apresentação sobre o Colegiado do Curso (atribuições, sistemática de funcionamento, institucionalização, dentre outros aspectos), observado o </w:t>
            </w:r>
            <w:r w:rsidDel="00000000" w:rsidR="00000000" w:rsidRPr="00000000">
              <w:rPr>
                <w:i w:val="1"/>
                <w:sz w:val="16"/>
                <w:szCs w:val="16"/>
                <w:rtl w:val="0"/>
              </w:rPr>
              <w:t xml:space="preserve">Indicador 2.12</w:t>
            </w:r>
            <w:r w:rsidDel="00000000" w:rsidR="00000000" w:rsidRPr="00000000">
              <w:rPr>
                <w:sz w:val="16"/>
                <w:szCs w:val="16"/>
                <w:rtl w:val="0"/>
              </w:rPr>
              <w:t xml:space="preserve"> do </w:t>
            </w:r>
            <w:hyperlink r:id="rId67">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D8">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D9">
            <w:pPr>
              <w:widowControl w:val="0"/>
              <w:spacing w:after="200" w:before="200" w:line="240" w:lineRule="auto"/>
              <w:jc w:val="both"/>
              <w:rPr>
                <w:sz w:val="16"/>
                <w:szCs w:val="16"/>
              </w:rPr>
            </w:pPr>
            <w:r w:rsidDel="00000000" w:rsidR="00000000" w:rsidRPr="00000000">
              <w:rPr>
                <w:sz w:val="16"/>
                <w:szCs w:val="16"/>
                <w:rtl w:val="0"/>
              </w:rPr>
              <w:t xml:space="preserve">De todo modo, entende-se ser pertinente ampliar a exposição sobre as principais atribuições institucionais, sua sistemática de funcionamento e sua  institucionalização, dentre outros aspectos pertinentes no âmbito da Unidade Acadêmica.</w:t>
            </w:r>
          </w:p>
        </w:tc>
      </w:tr>
      <w:tr>
        <w:trPr>
          <w:cantSplit w:val="0"/>
          <w:trHeight w:val="604.4775390624999" w:hRule="atLeast"/>
          <w:tblHeader w:val="0"/>
        </w:trPr>
        <w:tc>
          <w:tcPr>
            <w:gridSpan w:val="3"/>
            <w:tcMar>
              <w:top w:w="100.0" w:type="dxa"/>
              <w:left w:w="100.0" w:type="dxa"/>
              <w:bottom w:w="100.0" w:type="dxa"/>
              <w:right w:w="100.0" w:type="dxa"/>
            </w:tcMar>
            <w:vAlign w:val="center"/>
          </w:tcPr>
          <w:p w:rsidR="00000000" w:rsidDel="00000000" w:rsidP="00000000" w:rsidRDefault="00000000" w:rsidRPr="00000000" w14:paraId="000001DA">
            <w:pPr>
              <w:spacing w:line="240" w:lineRule="auto"/>
              <w:ind w:right="-89.64566929133824"/>
              <w:rPr>
                <w:b w:val="1"/>
                <w:sz w:val="18"/>
                <w:szCs w:val="18"/>
              </w:rPr>
            </w:pPr>
            <w:r w:rsidDel="00000000" w:rsidR="00000000" w:rsidRPr="00000000">
              <w:rPr>
                <w:b w:val="1"/>
                <w:sz w:val="18"/>
                <w:szCs w:val="18"/>
                <w:rtl w:val="0"/>
              </w:rPr>
              <w:t xml:space="preserve">4. INFRAESTRUTURA</w:t>
            </w:r>
          </w:p>
        </w:tc>
      </w:tr>
      <w:tr>
        <w:trPr>
          <w:cantSplit w:val="0"/>
          <w:trHeight w:val="1222.4218749999998"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DD">
            <w:pPr>
              <w:ind w:right="-89.64566929133824"/>
              <w:rPr>
                <w:sz w:val="16"/>
                <w:szCs w:val="16"/>
              </w:rPr>
            </w:pPr>
            <w:r w:rsidDel="00000000" w:rsidR="00000000" w:rsidRPr="00000000">
              <w:rPr>
                <w:rtl w:val="0"/>
              </w:rPr>
            </w:r>
          </w:p>
          <w:p w:rsidR="00000000" w:rsidDel="00000000" w:rsidP="00000000" w:rsidRDefault="00000000" w:rsidRPr="00000000" w14:paraId="000001DE">
            <w:pPr>
              <w:spacing w:after="200" w:line="240" w:lineRule="auto"/>
              <w:ind w:right="-89.64566929133824"/>
              <w:rPr>
                <w:sz w:val="16"/>
                <w:szCs w:val="16"/>
              </w:rPr>
            </w:pPr>
            <w:r w:rsidDel="00000000" w:rsidR="00000000" w:rsidRPr="00000000">
              <w:rPr>
                <w:sz w:val="16"/>
                <w:szCs w:val="16"/>
                <w:rtl w:val="0"/>
              </w:rPr>
              <w:t xml:space="preserve">4.1 Espaços de trabalho e recursos</w:t>
            </w:r>
          </w:p>
          <w:p w:rsidR="00000000" w:rsidDel="00000000" w:rsidP="00000000" w:rsidRDefault="00000000" w:rsidRPr="00000000" w14:paraId="000001DF">
            <w:pPr>
              <w:spacing w:line="240" w:lineRule="auto"/>
              <w:ind w:right="-89.64566929133824"/>
              <w:rPr>
                <w:color w:val="666666"/>
                <w:sz w:val="16"/>
                <w:szCs w:val="16"/>
              </w:rPr>
            </w:pPr>
            <w:r w:rsidDel="00000000" w:rsidR="00000000" w:rsidRPr="00000000">
              <w:rPr>
                <w:i w:val="1"/>
                <w:color w:val="666666"/>
                <w:sz w:val="12"/>
                <w:szCs w:val="12"/>
                <w:rtl w:val="0"/>
              </w:rPr>
              <w:t xml:space="preserve">Descrição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detalhar os espaços  e recursos disponibilizados aos professores e colaboradores relacionados ao Curso.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0">
            <w:pPr>
              <w:widowControl w:val="0"/>
              <w:spacing w:line="240" w:lineRule="auto"/>
              <w:jc w:val="both"/>
              <w:rPr>
                <w:sz w:val="16"/>
                <w:szCs w:val="16"/>
              </w:rPr>
            </w:pPr>
            <w:r w:rsidDel="00000000" w:rsidR="00000000" w:rsidRPr="00000000">
              <w:rPr>
                <w:sz w:val="16"/>
                <w:szCs w:val="16"/>
                <w:rtl w:val="0"/>
              </w:rPr>
              <w:t xml:space="preserve">a) Exposição descritiva sobre espaços reservados para professores de tempo integral, como gabinetes de trabalho, conforme orienta o </w:t>
            </w:r>
            <w:r w:rsidDel="00000000" w:rsidR="00000000" w:rsidRPr="00000000">
              <w:rPr>
                <w:i w:val="1"/>
                <w:sz w:val="16"/>
                <w:szCs w:val="16"/>
                <w:rtl w:val="0"/>
              </w:rPr>
              <w:t xml:space="preserve">Indicador 3.1</w:t>
            </w:r>
            <w:r w:rsidDel="00000000" w:rsidR="00000000" w:rsidRPr="00000000">
              <w:rPr>
                <w:sz w:val="16"/>
                <w:szCs w:val="16"/>
                <w:rtl w:val="0"/>
              </w:rPr>
              <w:t xml:space="preserve"> do </w:t>
            </w:r>
            <w:hyperlink r:id="rId68">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E1">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E2">
            <w:pPr>
              <w:widowControl w:val="0"/>
              <w:spacing w:after="0" w:before="200" w:line="240" w:lineRule="auto"/>
              <w:jc w:val="both"/>
              <w:rPr>
                <w:sz w:val="16"/>
                <w:szCs w:val="16"/>
              </w:rPr>
            </w:pPr>
            <w:r w:rsidDel="00000000" w:rsidR="00000000" w:rsidRPr="00000000">
              <w:rPr>
                <w:sz w:val="16"/>
                <w:szCs w:val="16"/>
                <w:rtl w:val="0"/>
              </w:rPr>
              <w:t xml:space="preserve">Considera-se, entretanto, ser pertinente ampliar a exposição sobre o item, conforme especificidades do ambiente considerado.</w:t>
            </w:r>
          </w:p>
        </w:tc>
      </w:tr>
      <w:tr>
        <w:trPr>
          <w:cantSplit w:val="0"/>
          <w:trHeight w:val="614.9804687499999"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E3">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4">
            <w:pPr>
              <w:widowControl w:val="0"/>
              <w:spacing w:line="240" w:lineRule="auto"/>
              <w:jc w:val="both"/>
              <w:rPr>
                <w:sz w:val="16"/>
                <w:szCs w:val="16"/>
              </w:rPr>
            </w:pPr>
            <w:r w:rsidDel="00000000" w:rsidR="00000000" w:rsidRPr="00000000">
              <w:rPr>
                <w:sz w:val="16"/>
                <w:szCs w:val="16"/>
                <w:rtl w:val="0"/>
              </w:rPr>
              <w:t xml:space="preserve">b) Descrição da sala do coordenador do Curso, de modo a explicitar sua viabilidade para o pleno desenvolvimento das suas atividades, conforme orienta o </w:t>
            </w:r>
            <w:r w:rsidDel="00000000" w:rsidR="00000000" w:rsidRPr="00000000">
              <w:rPr>
                <w:i w:val="1"/>
                <w:sz w:val="16"/>
                <w:szCs w:val="16"/>
                <w:rtl w:val="0"/>
              </w:rPr>
              <w:t xml:space="preserve">Indicador 3.2</w:t>
            </w:r>
            <w:r w:rsidDel="00000000" w:rsidR="00000000" w:rsidRPr="00000000">
              <w:rPr>
                <w:sz w:val="16"/>
                <w:szCs w:val="16"/>
                <w:rtl w:val="0"/>
              </w:rPr>
              <w:t xml:space="preserve"> do </w:t>
            </w:r>
            <w:hyperlink r:id="rId69">
              <w:r w:rsidDel="00000000" w:rsidR="00000000" w:rsidRPr="00000000">
                <w:rPr>
                  <w:color w:val="1155cc"/>
                  <w:sz w:val="16"/>
                  <w:szCs w:val="16"/>
                  <w:u w:val="single"/>
                  <w:rtl w:val="0"/>
                </w:rPr>
                <w:t xml:space="preserve">Instrumento de avaliação do Inep.</w:t>
              </w:r>
            </w:hyperlink>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5">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E6">
            <w:pPr>
              <w:widowControl w:val="0"/>
              <w:spacing w:after="200" w:before="200" w:line="240" w:lineRule="auto"/>
              <w:jc w:val="both"/>
              <w:rPr>
                <w:sz w:val="16"/>
                <w:szCs w:val="16"/>
              </w:rPr>
            </w:pPr>
            <w:r w:rsidDel="00000000" w:rsidR="00000000" w:rsidRPr="00000000">
              <w:rPr>
                <w:sz w:val="16"/>
                <w:szCs w:val="16"/>
                <w:rtl w:val="0"/>
              </w:rPr>
              <w:t xml:space="preserve">Considera-se, no entanto, que a exposição sobre o item, conforme especificidades do ambiente considerado, poderia ser ampliada.</w:t>
            </w:r>
          </w:p>
        </w:tc>
      </w:tr>
      <w:tr>
        <w:trPr>
          <w:cantSplit w:val="0"/>
          <w:trHeight w:val="449.9804687499999"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E7">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8">
            <w:pPr>
              <w:widowControl w:val="0"/>
              <w:spacing w:line="240" w:lineRule="auto"/>
              <w:jc w:val="both"/>
              <w:rPr>
                <w:sz w:val="16"/>
                <w:szCs w:val="16"/>
              </w:rPr>
            </w:pPr>
            <w:r w:rsidDel="00000000" w:rsidR="00000000" w:rsidRPr="00000000">
              <w:rPr>
                <w:sz w:val="16"/>
                <w:szCs w:val="16"/>
                <w:rtl w:val="0"/>
              </w:rPr>
              <w:t xml:space="preserve">c) Descrição da sala coletiva de professores, cujas características devem possibilitar a realização de reuniões e outras atividades de integração); conforme orienta o </w:t>
            </w:r>
            <w:r w:rsidDel="00000000" w:rsidR="00000000" w:rsidRPr="00000000">
              <w:rPr>
                <w:i w:val="1"/>
                <w:sz w:val="16"/>
                <w:szCs w:val="16"/>
                <w:rtl w:val="0"/>
              </w:rPr>
              <w:t xml:space="preserve">Indicador 3.3</w:t>
            </w:r>
            <w:r w:rsidDel="00000000" w:rsidR="00000000" w:rsidRPr="00000000">
              <w:rPr>
                <w:sz w:val="16"/>
                <w:szCs w:val="16"/>
                <w:rtl w:val="0"/>
              </w:rPr>
              <w:t xml:space="preserve"> do </w:t>
            </w:r>
            <w:hyperlink r:id="rId70">
              <w:r w:rsidDel="00000000" w:rsidR="00000000" w:rsidRPr="00000000">
                <w:rPr>
                  <w:color w:val="1155cc"/>
                  <w:sz w:val="16"/>
                  <w:szCs w:val="16"/>
                  <w:u w:val="single"/>
                  <w:rtl w:val="0"/>
                </w:rPr>
                <w:t xml:space="preserve">Instrumento de avaliação do Inep.</w:t>
              </w:r>
            </w:hyperlink>
            <w:r w:rsidDel="00000000" w:rsidR="00000000" w:rsidRPr="00000000">
              <w:rPr>
                <w:rtl w:val="0"/>
              </w:rPr>
            </w:r>
          </w:p>
          <w:p w:rsidR="00000000" w:rsidDel="00000000" w:rsidP="00000000" w:rsidRDefault="00000000" w:rsidRPr="00000000" w14:paraId="000001E9">
            <w:pPr>
              <w:widowControl w:val="0"/>
              <w:spacing w:before="200" w:line="240" w:lineRule="auto"/>
              <w:jc w:val="both"/>
              <w:rPr>
                <w:sz w:val="16"/>
                <w:szCs w:val="16"/>
              </w:rPr>
            </w:pPr>
            <w:r w:rsidDel="00000000" w:rsidR="00000000" w:rsidRPr="00000000">
              <w:rPr>
                <w:rFonts w:ascii="Arial Unicode MS" w:cs="Arial Unicode MS" w:eastAsia="Arial Unicode MS" w:hAnsi="Arial Unicode MS"/>
                <w:b w:val="1"/>
                <w:sz w:val="12"/>
                <w:szCs w:val="12"/>
                <w:rtl w:val="0"/>
              </w:rPr>
              <w:t xml:space="preserve">⇨ Não se aplica se houver espaço de trabalho individual para todos os docentes do Curso</w:t>
            </w:r>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EA">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EB">
            <w:pPr>
              <w:widowControl w:val="0"/>
              <w:spacing w:after="200" w:before="200" w:line="240" w:lineRule="auto"/>
              <w:jc w:val="both"/>
              <w:rPr>
                <w:sz w:val="16"/>
                <w:szCs w:val="16"/>
              </w:rPr>
            </w:pPr>
            <w:r w:rsidDel="00000000" w:rsidR="00000000" w:rsidRPr="00000000">
              <w:rPr>
                <w:sz w:val="16"/>
                <w:szCs w:val="16"/>
                <w:rtl w:val="0"/>
              </w:rPr>
              <w:t xml:space="preserve">Considera-se, no entanto, ser pertinente ampliar a exposição sobre os ambientes que, na Unidade Acadêmica, funcionam como espaços de reunião de docentes.</w:t>
            </w:r>
          </w:p>
        </w:tc>
      </w:tr>
      <w:tr>
        <w:trPr>
          <w:cantSplit w:val="0"/>
          <w:trHeight w:val="1084.45312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EC">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D">
            <w:pPr>
              <w:widowControl w:val="0"/>
              <w:spacing w:line="240" w:lineRule="auto"/>
              <w:rPr>
                <w:sz w:val="16"/>
                <w:szCs w:val="16"/>
              </w:rPr>
            </w:pPr>
            <w:r w:rsidDel="00000000" w:rsidR="00000000" w:rsidRPr="00000000">
              <w:rPr>
                <w:sz w:val="16"/>
                <w:szCs w:val="16"/>
                <w:rtl w:val="0"/>
              </w:rPr>
              <w:t xml:space="preserve">d) Exposição descritiva sobre as salas de aula a serem utilizadas no Curso, revelando suficiência para o atendimento das necessidades pedagógicas, conforme orienta o </w:t>
            </w:r>
            <w:r w:rsidDel="00000000" w:rsidR="00000000" w:rsidRPr="00000000">
              <w:rPr>
                <w:i w:val="1"/>
                <w:sz w:val="16"/>
                <w:szCs w:val="16"/>
                <w:rtl w:val="0"/>
              </w:rPr>
              <w:t xml:space="preserve">Indicador 3.4</w:t>
            </w:r>
            <w:r w:rsidDel="00000000" w:rsidR="00000000" w:rsidRPr="00000000">
              <w:rPr>
                <w:sz w:val="16"/>
                <w:szCs w:val="16"/>
                <w:rtl w:val="0"/>
              </w:rPr>
              <w:t xml:space="preserve"> do</w:t>
            </w:r>
            <w:hyperlink r:id="rId71">
              <w:r w:rsidDel="00000000" w:rsidR="00000000" w:rsidRPr="00000000">
                <w:rPr>
                  <w:color w:val="1155cc"/>
                  <w:sz w:val="16"/>
                  <w:szCs w:val="16"/>
                  <w:rtl w:val="0"/>
                </w:rPr>
                <w:t xml:space="preserve"> </w:t>
              </w:r>
            </w:hyperlink>
            <w:hyperlink r:id="rId72">
              <w:r w:rsidDel="00000000" w:rsidR="00000000" w:rsidRPr="00000000">
                <w:rPr>
                  <w:color w:val="1155cc"/>
                  <w:sz w:val="16"/>
                  <w:szCs w:val="16"/>
                  <w:u w:val="single"/>
                  <w:rtl w:val="0"/>
                </w:rPr>
                <w:t xml:space="preserve">Instrumento de avaliação do Inep.</w:t>
              </w:r>
            </w:hyperlink>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EE">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EF">
            <w:pPr>
              <w:widowControl w:val="0"/>
              <w:spacing w:after="200" w:before="200" w:line="240" w:lineRule="auto"/>
              <w:jc w:val="both"/>
              <w:rPr>
                <w:sz w:val="16"/>
                <w:szCs w:val="16"/>
              </w:rPr>
            </w:pPr>
            <w:r w:rsidDel="00000000" w:rsidR="00000000" w:rsidRPr="00000000">
              <w:rPr>
                <w:sz w:val="16"/>
                <w:szCs w:val="16"/>
                <w:rtl w:val="0"/>
              </w:rPr>
              <w:t xml:space="preserve">Recomenda-se, no entanto, ampliar a exposição sobre os itens considerados.</w:t>
            </w:r>
          </w:p>
        </w:tc>
      </w:tr>
      <w:tr>
        <w:trPr>
          <w:cantSplit w:val="0"/>
          <w:trHeight w:val="614.9804687499999"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F0">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1">
            <w:pPr>
              <w:widowControl w:val="0"/>
              <w:spacing w:line="240" w:lineRule="auto"/>
              <w:jc w:val="both"/>
              <w:rPr>
                <w:sz w:val="16"/>
                <w:szCs w:val="16"/>
              </w:rPr>
            </w:pPr>
            <w:r w:rsidDel="00000000" w:rsidR="00000000" w:rsidRPr="00000000">
              <w:rPr>
                <w:sz w:val="16"/>
                <w:szCs w:val="16"/>
                <w:rtl w:val="0"/>
              </w:rPr>
              <w:t xml:space="preserve">e) Descrição dos recursos de TICs para o trabalho dos docentes, do coordenador e do pessoal técnico administrativo, conforme orientam os </w:t>
            </w:r>
            <w:r w:rsidDel="00000000" w:rsidR="00000000" w:rsidRPr="00000000">
              <w:rPr>
                <w:i w:val="1"/>
                <w:sz w:val="16"/>
                <w:szCs w:val="16"/>
                <w:rtl w:val="0"/>
              </w:rPr>
              <w:t xml:space="preserve">Indicadores 3.1 </w:t>
            </w:r>
            <w:r w:rsidDel="00000000" w:rsidR="00000000" w:rsidRPr="00000000">
              <w:rPr>
                <w:sz w:val="16"/>
                <w:szCs w:val="16"/>
                <w:rtl w:val="0"/>
              </w:rPr>
              <w:t xml:space="preserve">a</w:t>
            </w:r>
            <w:r w:rsidDel="00000000" w:rsidR="00000000" w:rsidRPr="00000000">
              <w:rPr>
                <w:i w:val="1"/>
                <w:sz w:val="16"/>
                <w:szCs w:val="16"/>
                <w:rtl w:val="0"/>
              </w:rPr>
              <w:t xml:space="preserve"> 3.4</w:t>
            </w:r>
            <w:r w:rsidDel="00000000" w:rsidR="00000000" w:rsidRPr="00000000">
              <w:rPr>
                <w:sz w:val="16"/>
                <w:szCs w:val="16"/>
                <w:rtl w:val="0"/>
              </w:rPr>
              <w:t xml:space="preserve"> do </w:t>
            </w:r>
            <w:r w:rsidDel="00000000" w:rsidR="00000000" w:rsidRPr="00000000">
              <w:rPr>
                <w:color w:val="1155cc"/>
                <w:sz w:val="16"/>
                <w:szCs w:val="16"/>
                <w:u w:val="single"/>
                <w:rtl w:val="0"/>
              </w:rPr>
              <w:t xml:space="preserve">I</w:t>
            </w:r>
            <w:hyperlink r:id="rId73">
              <w:r w:rsidDel="00000000" w:rsidR="00000000" w:rsidRPr="00000000">
                <w:rPr>
                  <w:color w:val="1155cc"/>
                  <w:sz w:val="16"/>
                  <w:szCs w:val="16"/>
                  <w:u w:val="single"/>
                  <w:rtl w:val="0"/>
                </w:rPr>
                <w:t xml:space="preserve">nstrumento de avaliação do Inep.</w:t>
              </w:r>
            </w:hyperlink>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2">
            <w:pPr>
              <w:widowControl w:val="0"/>
              <w:spacing w:after="200" w:before="200" w:line="240" w:lineRule="auto"/>
              <w:jc w:val="both"/>
              <w:rPr>
                <w:sz w:val="16"/>
                <w:szCs w:val="16"/>
              </w:rPr>
            </w:pPr>
            <w:r w:rsidDel="00000000" w:rsidR="00000000" w:rsidRPr="00000000">
              <w:rPr>
                <w:sz w:val="16"/>
                <w:szCs w:val="16"/>
                <w:rtl w:val="0"/>
              </w:rPr>
              <w:t xml:space="preserve">Não constante no PPC</w:t>
            </w:r>
          </w:p>
        </w:tc>
      </w:tr>
      <w:tr>
        <w:trPr>
          <w:cantSplit w:val="0"/>
          <w:trHeight w:val="2740.3125"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F3">
            <w:pPr>
              <w:spacing w:after="200" w:line="240" w:lineRule="auto"/>
              <w:ind w:right="-89.64566929133824"/>
              <w:rPr>
                <w:sz w:val="16"/>
                <w:szCs w:val="16"/>
              </w:rPr>
            </w:pPr>
            <w:r w:rsidDel="00000000" w:rsidR="00000000" w:rsidRPr="00000000">
              <w:rPr>
                <w:sz w:val="16"/>
                <w:szCs w:val="16"/>
                <w:rtl w:val="0"/>
              </w:rPr>
              <w:t xml:space="preserve">4.2 Ambientes para acesso a equipamentos de informática pelos alunos</w:t>
            </w:r>
          </w:p>
          <w:p w:rsidR="00000000" w:rsidDel="00000000" w:rsidP="00000000" w:rsidRDefault="00000000" w:rsidRPr="00000000" w14:paraId="000001F4">
            <w:pPr>
              <w:widowControl w:val="0"/>
              <w:spacing w:line="240" w:lineRule="auto"/>
              <w:ind w:right="-89.64566929133824"/>
              <w:rPr>
                <w:color w:val="666666"/>
                <w:sz w:val="16"/>
                <w:szCs w:val="16"/>
              </w:rPr>
            </w:pPr>
            <w:r w:rsidDel="00000000" w:rsidR="00000000" w:rsidRPr="00000000">
              <w:rPr>
                <w:i w:val="1"/>
                <w:color w:val="666666"/>
                <w:sz w:val="12"/>
                <w:szCs w:val="12"/>
                <w:rtl w:val="0"/>
              </w:rPr>
              <w:t xml:space="preserve">Descrição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para apresentar os espaços alocados para uso de equipamentos de informática pelo corpo discente, os quais devem possuir dimensões adequadas e dispor de instalações que, suficientemente, possibilitem o acesso à Internet.</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5">
            <w:pPr>
              <w:widowControl w:val="0"/>
              <w:spacing w:line="240" w:lineRule="auto"/>
              <w:jc w:val="both"/>
              <w:rPr>
                <w:sz w:val="16"/>
                <w:szCs w:val="16"/>
              </w:rPr>
            </w:pPr>
            <w:r w:rsidDel="00000000" w:rsidR="00000000" w:rsidRPr="00000000">
              <w:rPr>
                <w:sz w:val="16"/>
                <w:szCs w:val="16"/>
                <w:rtl w:val="0"/>
              </w:rPr>
              <w:t xml:space="preserve">a) Descrição dos ambientes destinados ao uso de equipamentos de informática pelo corpo discente, conforme orienta o </w:t>
            </w:r>
            <w:r w:rsidDel="00000000" w:rsidR="00000000" w:rsidRPr="00000000">
              <w:rPr>
                <w:i w:val="1"/>
                <w:sz w:val="16"/>
                <w:szCs w:val="16"/>
                <w:rtl w:val="0"/>
              </w:rPr>
              <w:t xml:space="preserve">Indicador 3.5</w:t>
            </w:r>
            <w:r w:rsidDel="00000000" w:rsidR="00000000" w:rsidRPr="00000000">
              <w:rPr>
                <w:sz w:val="16"/>
                <w:szCs w:val="16"/>
                <w:rtl w:val="0"/>
              </w:rPr>
              <w:t xml:space="preserve"> do </w:t>
            </w:r>
            <w:hyperlink r:id="rId74">
              <w:r w:rsidDel="00000000" w:rsidR="00000000" w:rsidRPr="00000000">
                <w:rPr>
                  <w:color w:val="1155cc"/>
                  <w:sz w:val="16"/>
                  <w:szCs w:val="16"/>
                  <w:u w:val="single"/>
                  <w:rtl w:val="0"/>
                </w:rPr>
                <w:t xml:space="preserve">Instrumento de avaliação do Inep.</w:t>
              </w:r>
            </w:hyperlink>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6">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F7">
            <w:pPr>
              <w:widowControl w:val="0"/>
              <w:spacing w:after="200" w:before="200" w:line="240" w:lineRule="auto"/>
              <w:jc w:val="both"/>
              <w:rPr>
                <w:sz w:val="16"/>
                <w:szCs w:val="16"/>
              </w:rPr>
            </w:pPr>
            <w:r w:rsidDel="00000000" w:rsidR="00000000" w:rsidRPr="00000000">
              <w:rPr>
                <w:sz w:val="16"/>
                <w:szCs w:val="16"/>
                <w:rtl w:val="0"/>
              </w:rPr>
              <w:t xml:space="preserve">De todo modo, depreende-se do registro constante no PPC que se privilegia o emprego de máquinas fotográficas digitais, tela para projeção, videocassete, DVD, Data Show, notebooks, televisores, filmadoras, gravadores digitais, microfones, máquina xerox —  o que sugere a necessidade de ampliação da abordagem, numa perspectiva menos analógica.</w:t>
            </w:r>
          </w:p>
        </w:tc>
      </w:tr>
      <w:tr>
        <w:trPr>
          <w:cantSplit w:val="0"/>
          <w:trHeight w:val="697.309570312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1F8">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9">
            <w:pPr>
              <w:widowControl w:val="0"/>
              <w:spacing w:line="240" w:lineRule="auto"/>
              <w:jc w:val="both"/>
              <w:rPr>
                <w:sz w:val="16"/>
                <w:szCs w:val="16"/>
              </w:rPr>
            </w:pPr>
            <w:r w:rsidDel="00000000" w:rsidR="00000000" w:rsidRPr="00000000">
              <w:rPr>
                <w:sz w:val="16"/>
                <w:szCs w:val="16"/>
                <w:rtl w:val="0"/>
              </w:rPr>
              <w:t xml:space="preserve">b) Exposição sobre as formas de acessibilidade digital e comunicacional, conforme orienta o </w:t>
            </w:r>
            <w:r w:rsidDel="00000000" w:rsidR="00000000" w:rsidRPr="00000000">
              <w:rPr>
                <w:i w:val="1"/>
                <w:sz w:val="16"/>
                <w:szCs w:val="16"/>
                <w:rtl w:val="0"/>
              </w:rPr>
              <w:t xml:space="preserve">Indicador 1.16</w:t>
            </w:r>
            <w:r w:rsidDel="00000000" w:rsidR="00000000" w:rsidRPr="00000000">
              <w:rPr>
                <w:sz w:val="16"/>
                <w:szCs w:val="16"/>
                <w:rtl w:val="0"/>
              </w:rPr>
              <w:t xml:space="preserve"> do </w:t>
            </w:r>
            <w:hyperlink r:id="rId75">
              <w:r w:rsidDel="00000000" w:rsidR="00000000" w:rsidRPr="00000000">
                <w:rPr>
                  <w:color w:val="1155cc"/>
                  <w:sz w:val="16"/>
                  <w:szCs w:val="16"/>
                  <w:u w:val="single"/>
                  <w:rtl w:val="0"/>
                </w:rPr>
                <w:t xml:space="preserve">Instrumento de avaliação do Inep</w:t>
              </w:r>
            </w:hyperlink>
            <w:r w:rsidDel="00000000" w:rsidR="00000000" w:rsidRPr="00000000">
              <w:rPr>
                <w:sz w:val="16"/>
                <w:szCs w:val="16"/>
                <w:rtl w:val="0"/>
              </w:rPr>
              <w:t xml:space="preserve">.</w:t>
            </w:r>
          </w:p>
        </w:tc>
        <w:tc>
          <w:tcPr>
            <w:tcMar>
              <w:top w:w="100.0" w:type="dxa"/>
              <w:left w:w="100.0" w:type="dxa"/>
              <w:bottom w:w="100.0" w:type="dxa"/>
              <w:right w:w="100.0" w:type="dxa"/>
            </w:tcMar>
            <w:vAlign w:val="center"/>
          </w:tcPr>
          <w:p w:rsidR="00000000" w:rsidDel="00000000" w:rsidP="00000000" w:rsidRDefault="00000000" w:rsidRPr="00000000" w14:paraId="000001FA">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1FB">
            <w:pPr>
              <w:widowControl w:val="0"/>
              <w:spacing w:after="200" w:before="200" w:line="240" w:lineRule="auto"/>
              <w:jc w:val="both"/>
              <w:rPr>
                <w:sz w:val="16"/>
                <w:szCs w:val="16"/>
              </w:rPr>
            </w:pPr>
            <w:r w:rsidDel="00000000" w:rsidR="00000000" w:rsidRPr="00000000">
              <w:rPr>
                <w:sz w:val="16"/>
                <w:szCs w:val="16"/>
                <w:rtl w:val="0"/>
              </w:rPr>
              <w:t xml:space="preserve">Entende-se, de todo modo, ser pertinente ampliar a exposição sobre o aspecto considerado.</w:t>
            </w:r>
          </w:p>
        </w:tc>
      </w:tr>
      <w:tr>
        <w:trPr>
          <w:cantSplit w:val="0"/>
          <w:trHeight w:val="749.94140625" w:hRule="atLeast"/>
          <w:tblHeader w:val="0"/>
        </w:trPr>
        <w:tc>
          <w:tcPr>
            <w:vMerge w:val="restart"/>
            <w:tcMar>
              <w:top w:w="100.0" w:type="dxa"/>
              <w:left w:w="100.0" w:type="dxa"/>
              <w:bottom w:w="100.0" w:type="dxa"/>
              <w:right w:w="100.0" w:type="dxa"/>
            </w:tcMar>
            <w:vAlign w:val="center"/>
          </w:tcPr>
          <w:p w:rsidR="00000000" w:rsidDel="00000000" w:rsidP="00000000" w:rsidRDefault="00000000" w:rsidRPr="00000000" w14:paraId="000001FC">
            <w:pPr>
              <w:spacing w:line="240" w:lineRule="auto"/>
              <w:ind w:right="-89.64566929133824"/>
              <w:rPr>
                <w:sz w:val="16"/>
                <w:szCs w:val="16"/>
              </w:rPr>
            </w:pPr>
            <w:r w:rsidDel="00000000" w:rsidR="00000000" w:rsidRPr="00000000">
              <w:rPr>
                <w:sz w:val="16"/>
                <w:szCs w:val="16"/>
                <w:rtl w:val="0"/>
              </w:rPr>
              <w:t xml:space="preserve">4.3 Biblioteca</w:t>
            </w:r>
          </w:p>
          <w:p w:rsidR="00000000" w:rsidDel="00000000" w:rsidP="00000000" w:rsidRDefault="00000000" w:rsidRPr="00000000" w14:paraId="000001FD">
            <w:pPr>
              <w:widowControl w:val="0"/>
              <w:spacing w:after="200" w:before="200" w:line="240" w:lineRule="auto"/>
              <w:ind w:right="-89.64566929133824"/>
              <w:rPr>
                <w:color w:val="666666"/>
                <w:sz w:val="16"/>
                <w:szCs w:val="16"/>
              </w:rPr>
            </w:pPr>
            <w:r w:rsidDel="00000000" w:rsidR="00000000" w:rsidRPr="00000000">
              <w:rPr>
                <w:i w:val="1"/>
                <w:color w:val="666666"/>
                <w:sz w:val="12"/>
                <w:szCs w:val="12"/>
                <w:rtl w:val="0"/>
              </w:rPr>
              <w:t xml:space="preserve">Abordagem </w:t>
            </w:r>
            <w:r w:rsidDel="00000000" w:rsidR="00000000" w:rsidRPr="00000000">
              <w:rPr>
                <w:b w:val="1"/>
                <w:i w:val="1"/>
                <w:color w:val="666666"/>
                <w:sz w:val="12"/>
                <w:szCs w:val="12"/>
                <w:rtl w:val="0"/>
              </w:rPr>
              <w:t xml:space="preserve">recomendada </w:t>
            </w:r>
            <w:r w:rsidDel="00000000" w:rsidR="00000000" w:rsidRPr="00000000">
              <w:rPr>
                <w:i w:val="1"/>
                <w:color w:val="666666"/>
                <w:sz w:val="12"/>
                <w:szCs w:val="12"/>
                <w:rtl w:val="0"/>
              </w:rPr>
              <w:t xml:space="preserve">sobre acervo físico e virtual disponível na(s) biblioteca(s), conforme apontado nos Indicadores 3.6 e 3.7 do Instrumento de avaliação do Inep.</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1FE">
            <w:pPr>
              <w:widowControl w:val="0"/>
              <w:spacing w:line="240" w:lineRule="auto"/>
              <w:ind w:right="23.03149606299371"/>
              <w:jc w:val="both"/>
              <w:rPr>
                <w:sz w:val="16"/>
                <w:szCs w:val="16"/>
              </w:rPr>
            </w:pPr>
            <w:r w:rsidDel="00000000" w:rsidR="00000000" w:rsidRPr="00000000">
              <w:rPr>
                <w:sz w:val="16"/>
                <w:szCs w:val="16"/>
                <w:rtl w:val="0"/>
              </w:rPr>
              <w:t xml:space="preserve">a) Exposição sobre as condições do acervo bibliográfico utilizado no funcionamento do Curso, revelando adequação, atestada pelo NDE, em relatório.</w:t>
            </w:r>
          </w:p>
        </w:tc>
        <w:tc>
          <w:tcPr>
            <w:tcMar>
              <w:top w:w="100.0" w:type="dxa"/>
              <w:left w:w="100.0" w:type="dxa"/>
              <w:bottom w:w="100.0" w:type="dxa"/>
              <w:right w:w="100.0" w:type="dxa"/>
            </w:tcMar>
            <w:vAlign w:val="center"/>
          </w:tcPr>
          <w:p w:rsidR="00000000" w:rsidDel="00000000" w:rsidP="00000000" w:rsidRDefault="00000000" w:rsidRPr="00000000" w14:paraId="000001FF">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200">
            <w:pPr>
              <w:widowControl w:val="0"/>
              <w:spacing w:after="200" w:before="200" w:line="240" w:lineRule="auto"/>
              <w:jc w:val="both"/>
              <w:rPr>
                <w:sz w:val="16"/>
                <w:szCs w:val="16"/>
              </w:rPr>
            </w:pPr>
            <w:r w:rsidDel="00000000" w:rsidR="00000000" w:rsidRPr="00000000">
              <w:rPr>
                <w:sz w:val="16"/>
                <w:szCs w:val="16"/>
                <w:rtl w:val="0"/>
              </w:rPr>
              <w:t xml:space="preserve">Entende-se, de todo modo, ser pertinente ampliar a exposição sobre o aspecto considerado.</w:t>
            </w:r>
          </w:p>
        </w:tc>
      </w:tr>
      <w:tr>
        <w:trPr>
          <w:cantSplit w:val="0"/>
          <w:trHeight w:val="1485.9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201">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02">
            <w:pPr>
              <w:widowControl w:val="0"/>
              <w:spacing w:line="240" w:lineRule="auto"/>
              <w:ind w:right="23.03149606299371"/>
              <w:jc w:val="both"/>
              <w:rPr>
                <w:sz w:val="16"/>
                <w:szCs w:val="16"/>
              </w:rPr>
            </w:pPr>
            <w:r w:rsidDel="00000000" w:rsidR="00000000" w:rsidRPr="00000000">
              <w:rPr>
                <w:sz w:val="16"/>
                <w:szCs w:val="16"/>
                <w:rtl w:val="0"/>
              </w:rPr>
              <w:t xml:space="preserve">b) Indicação dos serviços prestados pela Biblioteca Central da UnB – BCE e descrição de laboratórios e equipamentos de informática disponíveis relativamente ao Curso.</w:t>
            </w:r>
          </w:p>
        </w:tc>
        <w:tc>
          <w:tcPr>
            <w:tcMar>
              <w:top w:w="100.0" w:type="dxa"/>
              <w:left w:w="100.0" w:type="dxa"/>
              <w:bottom w:w="100.0" w:type="dxa"/>
              <w:right w:w="100.0" w:type="dxa"/>
            </w:tcMar>
            <w:vAlign w:val="center"/>
          </w:tcPr>
          <w:p w:rsidR="00000000" w:rsidDel="00000000" w:rsidP="00000000" w:rsidRDefault="00000000" w:rsidRPr="00000000" w14:paraId="00000203">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204">
            <w:pPr>
              <w:widowControl w:val="0"/>
              <w:spacing w:after="200" w:before="200" w:line="240" w:lineRule="auto"/>
              <w:jc w:val="both"/>
              <w:rPr>
                <w:sz w:val="16"/>
                <w:szCs w:val="16"/>
              </w:rPr>
            </w:pPr>
            <w:r w:rsidDel="00000000" w:rsidR="00000000" w:rsidRPr="00000000">
              <w:rPr>
                <w:sz w:val="16"/>
                <w:szCs w:val="16"/>
                <w:rtl w:val="0"/>
              </w:rPr>
              <w:t xml:space="preserve">Recomenda-se, entretanto, considerar a conveniência da ampliação da exposição sobre o aspecto considerado.</w:t>
            </w:r>
          </w:p>
        </w:tc>
      </w:tr>
      <w:tr>
        <w:trPr>
          <w:cantSplit w:val="0"/>
          <w:trHeight w:val="400"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205">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06">
            <w:pPr>
              <w:widowControl w:val="0"/>
              <w:spacing w:line="240" w:lineRule="auto"/>
              <w:ind w:right="23.03149606299371"/>
              <w:jc w:val="both"/>
              <w:rPr>
                <w:sz w:val="16"/>
                <w:szCs w:val="16"/>
              </w:rPr>
            </w:pPr>
            <w:r w:rsidDel="00000000" w:rsidR="00000000" w:rsidRPr="00000000">
              <w:rPr>
                <w:sz w:val="16"/>
                <w:szCs w:val="16"/>
                <w:rtl w:val="0"/>
              </w:rPr>
              <w:t xml:space="preserve">c) Exposição apontando a existência de recursos tecnológicos para consulta, guarda, empréstimo e organização do acervo. </w:t>
            </w:r>
          </w:p>
        </w:tc>
        <w:tc>
          <w:tcPr>
            <w:tcMar>
              <w:top w:w="100.0" w:type="dxa"/>
              <w:left w:w="100.0" w:type="dxa"/>
              <w:bottom w:w="100.0" w:type="dxa"/>
              <w:right w:w="100.0" w:type="dxa"/>
            </w:tcMar>
            <w:vAlign w:val="center"/>
          </w:tcPr>
          <w:p w:rsidR="00000000" w:rsidDel="00000000" w:rsidP="00000000" w:rsidRDefault="00000000" w:rsidRPr="00000000" w14:paraId="00000207">
            <w:pPr>
              <w:widowControl w:val="0"/>
              <w:spacing w:after="200" w:before="200" w:line="240" w:lineRule="auto"/>
              <w:jc w:val="both"/>
              <w:rPr>
                <w:sz w:val="16"/>
                <w:szCs w:val="16"/>
              </w:rPr>
            </w:pPr>
            <w:r w:rsidDel="00000000" w:rsidR="00000000" w:rsidRPr="00000000">
              <w:rPr>
                <w:sz w:val="16"/>
                <w:szCs w:val="16"/>
                <w:rtl w:val="0"/>
              </w:rPr>
              <w:t xml:space="preserve">OK</w:t>
            </w:r>
          </w:p>
          <w:p w:rsidR="00000000" w:rsidDel="00000000" w:rsidP="00000000" w:rsidRDefault="00000000" w:rsidRPr="00000000" w14:paraId="00000208">
            <w:pPr>
              <w:widowControl w:val="0"/>
              <w:spacing w:after="200" w:before="200" w:line="240" w:lineRule="auto"/>
              <w:jc w:val="both"/>
              <w:rPr>
                <w:sz w:val="16"/>
                <w:szCs w:val="16"/>
              </w:rPr>
            </w:pPr>
            <w:r w:rsidDel="00000000" w:rsidR="00000000" w:rsidRPr="00000000">
              <w:rPr>
                <w:sz w:val="16"/>
                <w:szCs w:val="16"/>
                <w:rtl w:val="0"/>
              </w:rPr>
              <w:t xml:space="preserve">Considera-se que a exposição sobre o aspecto considerado poderia ser ampliada.</w:t>
            </w:r>
          </w:p>
        </w:tc>
      </w:tr>
      <w:tr>
        <w:trPr>
          <w:cantSplit w:val="0"/>
          <w:trHeight w:val="630.9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209">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0A">
            <w:pPr>
              <w:widowControl w:val="0"/>
              <w:spacing w:line="240" w:lineRule="auto"/>
              <w:ind w:right="23.03149606299371"/>
              <w:jc w:val="both"/>
              <w:rPr>
                <w:sz w:val="16"/>
                <w:szCs w:val="16"/>
              </w:rPr>
            </w:pPr>
            <w:r w:rsidDel="00000000" w:rsidR="00000000" w:rsidRPr="00000000">
              <w:rPr>
                <w:sz w:val="16"/>
                <w:szCs w:val="16"/>
                <w:rtl w:val="0"/>
              </w:rPr>
              <w:t xml:space="preserve">d) Exposição apontando a disponibilização de recursos para atendimento educacional especializado e ferramentas de acessibilidade e de soluções de apoio à leitura, estudo e aprendizagem.</w:t>
            </w:r>
          </w:p>
        </w:tc>
        <w:tc>
          <w:tcPr>
            <w:tcMar>
              <w:top w:w="100.0" w:type="dxa"/>
              <w:left w:w="100.0" w:type="dxa"/>
              <w:bottom w:w="100.0" w:type="dxa"/>
              <w:right w:w="100.0" w:type="dxa"/>
            </w:tcMar>
            <w:vAlign w:val="center"/>
          </w:tcPr>
          <w:p w:rsidR="00000000" w:rsidDel="00000000" w:rsidP="00000000" w:rsidRDefault="00000000" w:rsidRPr="00000000" w14:paraId="0000020B">
            <w:pPr>
              <w:widowControl w:val="0"/>
              <w:spacing w:after="200" w:before="200" w:line="240" w:lineRule="auto"/>
              <w:jc w:val="both"/>
              <w:rPr>
                <w:sz w:val="16"/>
                <w:szCs w:val="16"/>
              </w:rPr>
            </w:pPr>
            <w:r w:rsidDel="00000000" w:rsidR="00000000" w:rsidRPr="00000000">
              <w:rPr>
                <w:sz w:val="16"/>
                <w:szCs w:val="16"/>
                <w:rtl w:val="0"/>
              </w:rPr>
              <w:t xml:space="preserve">Não constante no PPC</w:t>
            </w:r>
          </w:p>
        </w:tc>
      </w:tr>
      <w:tr>
        <w:trPr>
          <w:cantSplit w:val="0"/>
          <w:trHeight w:val="448.984375" w:hRule="atLeast"/>
          <w:tblHeader w:val="0"/>
        </w:trPr>
        <w:tc>
          <w:tcPr>
            <w:vMerge w:val="continue"/>
            <w:tcMar>
              <w:top w:w="100.0" w:type="dxa"/>
              <w:left w:w="100.0" w:type="dxa"/>
              <w:bottom w:w="100.0" w:type="dxa"/>
              <w:right w:w="100.0" w:type="dxa"/>
            </w:tcMar>
            <w:vAlign w:val="center"/>
          </w:tcPr>
          <w:p w:rsidR="00000000" w:rsidDel="00000000" w:rsidP="00000000" w:rsidRDefault="00000000" w:rsidRPr="00000000" w14:paraId="0000020C">
            <w:pPr>
              <w:spacing w:line="240" w:lineRule="auto"/>
              <w:rPr>
                <w:sz w:val="20"/>
                <w:szCs w:val="20"/>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0D">
            <w:pPr>
              <w:widowControl w:val="0"/>
              <w:spacing w:line="240" w:lineRule="auto"/>
              <w:ind w:right="23.03149606299371"/>
              <w:jc w:val="both"/>
              <w:rPr>
                <w:sz w:val="16"/>
                <w:szCs w:val="16"/>
              </w:rPr>
            </w:pPr>
            <w:r w:rsidDel="00000000" w:rsidR="00000000" w:rsidRPr="00000000">
              <w:rPr>
                <w:sz w:val="16"/>
                <w:szCs w:val="16"/>
                <w:rtl w:val="0"/>
              </w:rPr>
              <w:t xml:space="preserve">e) Informações relativas à dinâmica e horário de funcionamento.</w:t>
            </w:r>
          </w:p>
        </w:tc>
        <w:tc>
          <w:tcPr>
            <w:tcMar>
              <w:top w:w="100.0" w:type="dxa"/>
              <w:left w:w="100.0" w:type="dxa"/>
              <w:bottom w:w="100.0" w:type="dxa"/>
              <w:right w:w="100.0" w:type="dxa"/>
            </w:tcMar>
            <w:vAlign w:val="center"/>
          </w:tcPr>
          <w:p w:rsidR="00000000" w:rsidDel="00000000" w:rsidP="00000000" w:rsidRDefault="00000000" w:rsidRPr="00000000" w14:paraId="0000020E">
            <w:pPr>
              <w:widowControl w:val="0"/>
              <w:spacing w:after="200" w:before="200" w:line="240" w:lineRule="auto"/>
              <w:jc w:val="both"/>
              <w:rPr>
                <w:sz w:val="16"/>
                <w:szCs w:val="16"/>
              </w:rPr>
            </w:pPr>
            <w:r w:rsidDel="00000000" w:rsidR="00000000" w:rsidRPr="00000000">
              <w:rPr>
                <w:sz w:val="16"/>
                <w:szCs w:val="16"/>
                <w:rtl w:val="0"/>
              </w:rPr>
              <w:t xml:space="preserve">OK</w:t>
            </w:r>
          </w:p>
        </w:tc>
      </w:tr>
      <w:tr>
        <w:trPr>
          <w:cantSplit w:val="0"/>
          <w:trHeight w:val="448.98437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0F">
            <w:pPr>
              <w:widowControl w:val="0"/>
              <w:spacing w:after="200" w:lineRule="auto"/>
              <w:jc w:val="both"/>
              <w:rPr>
                <w:sz w:val="16"/>
                <w:szCs w:val="16"/>
              </w:rPr>
            </w:pPr>
            <w:r w:rsidDel="00000000" w:rsidR="00000000" w:rsidRPr="00000000">
              <w:rPr>
                <w:color w:val="000001"/>
                <w:sz w:val="16"/>
                <w:szCs w:val="16"/>
                <w:rtl w:val="0"/>
              </w:rPr>
              <w:t xml:space="preserve">Aspectos gráficos </w:t>
            </w:r>
            <w:r w:rsidDel="00000000" w:rsidR="00000000" w:rsidRPr="00000000">
              <w:rPr>
                <w:sz w:val="16"/>
                <w:szCs w:val="16"/>
                <w:rtl w:val="0"/>
              </w:rPr>
              <w:t xml:space="preserve">diversos (os quais, em princípio, não impeditivos da aprovação do PPC pelas instâncias da UnB, mas importantes para boa apresentação final do documento).</w:t>
            </w:r>
          </w:p>
        </w:tc>
        <w:tc>
          <w:tcPr>
            <w:tcMar>
              <w:top w:w="100.0" w:type="dxa"/>
              <w:left w:w="100.0" w:type="dxa"/>
              <w:bottom w:w="100.0" w:type="dxa"/>
              <w:right w:w="100.0" w:type="dxa"/>
            </w:tcMar>
            <w:vAlign w:val="center"/>
          </w:tcPr>
          <w:p w:rsidR="00000000" w:rsidDel="00000000" w:rsidP="00000000" w:rsidRDefault="00000000" w:rsidRPr="00000000" w14:paraId="00000210">
            <w:pPr>
              <w:widowControl w:val="0"/>
              <w:spacing w:line="240" w:lineRule="auto"/>
              <w:ind w:right="23.03149606299371"/>
              <w:jc w:val="both"/>
              <w:rPr>
                <w:color w:val="000001"/>
                <w:sz w:val="16"/>
                <w:szCs w:val="16"/>
              </w:rPr>
            </w:pPr>
            <w:r w:rsidDel="00000000" w:rsidR="00000000" w:rsidRPr="00000000">
              <w:rPr>
                <w:color w:val="000001"/>
                <w:sz w:val="16"/>
                <w:szCs w:val="16"/>
                <w:rtl w:val="0"/>
              </w:rPr>
              <w:t xml:space="preserve">Observância do padrão comumente observado para o tipo documental PPC (resguardadas condicionantes da realidade acadêmica considerada), com vistas a uma melhor apresentação do todo (corpo textual e adendos), otimizando a análise pelas diversas instâncias da UnB ou mesmo por avaliadores externos.</w:t>
            </w:r>
          </w:p>
        </w:tc>
        <w:tc>
          <w:tcPr>
            <w:tcMar>
              <w:top w:w="100.0" w:type="dxa"/>
              <w:left w:w="100.0" w:type="dxa"/>
              <w:bottom w:w="100.0" w:type="dxa"/>
              <w:right w:w="100.0" w:type="dxa"/>
            </w:tcMar>
            <w:vAlign w:val="center"/>
          </w:tcPr>
          <w:p w:rsidR="00000000" w:rsidDel="00000000" w:rsidP="00000000" w:rsidRDefault="00000000" w:rsidRPr="00000000" w14:paraId="00000211">
            <w:pPr>
              <w:numPr>
                <w:ilvl w:val="0"/>
                <w:numId w:val="2"/>
              </w:numPr>
              <w:ind w:left="70.8661417322827" w:firstLine="0"/>
              <w:jc w:val="both"/>
              <w:rPr>
                <w:color w:val="000001"/>
                <w:sz w:val="16"/>
                <w:szCs w:val="16"/>
              </w:rPr>
            </w:pPr>
            <w:r w:rsidDel="00000000" w:rsidR="00000000" w:rsidRPr="00000000">
              <w:rPr>
                <w:color w:val="000001"/>
                <w:sz w:val="16"/>
                <w:szCs w:val="16"/>
                <w:rtl w:val="0"/>
              </w:rPr>
              <w:t xml:space="preserve">Ementas (pp. 65 a 104 do PPC): atualmente, cada componente curricular possui, no SIGAA, o respectivo programa, encabeçado por uma ementa dos temas nele incluídos, sendo possível uma atualização mais dinâmica e efetiva desse aspecto do PPC na forma eletrônica. Assim, convém (re)considerar a conveniência da existência, no Projeto em tela, do extenso segmento das ementas — de todo modo, em se mantendo tal seção, recomenda-se seu posicionamento ao final do documento.</w:t>
            </w:r>
          </w:p>
          <w:p w:rsidR="00000000" w:rsidDel="00000000" w:rsidP="00000000" w:rsidRDefault="00000000" w:rsidRPr="00000000" w14:paraId="00000212">
            <w:pPr>
              <w:numPr>
                <w:ilvl w:val="0"/>
                <w:numId w:val="2"/>
              </w:numPr>
              <w:ind w:left="70.8661417322827" w:firstLine="0"/>
              <w:jc w:val="both"/>
              <w:rPr>
                <w:color w:val="000001"/>
                <w:sz w:val="16"/>
                <w:szCs w:val="16"/>
              </w:rPr>
            </w:pPr>
            <w:r w:rsidDel="00000000" w:rsidR="00000000" w:rsidRPr="00000000">
              <w:rPr>
                <w:color w:val="000001"/>
                <w:sz w:val="16"/>
                <w:szCs w:val="16"/>
                <w:rtl w:val="0"/>
              </w:rPr>
              <w:t xml:space="preserve">Formatação de regulamentos conforme textos legais: convém rever a apresentação do </w:t>
            </w:r>
            <w:r w:rsidDel="00000000" w:rsidR="00000000" w:rsidRPr="00000000">
              <w:rPr>
                <w:i w:val="1"/>
                <w:color w:val="000001"/>
                <w:sz w:val="16"/>
                <w:szCs w:val="16"/>
                <w:rtl w:val="0"/>
              </w:rPr>
              <w:t xml:space="preserve">Regulamento de Estágio</w:t>
            </w:r>
            <w:r w:rsidDel="00000000" w:rsidR="00000000" w:rsidRPr="00000000">
              <w:rPr>
                <w:color w:val="000001"/>
                <w:sz w:val="16"/>
                <w:szCs w:val="16"/>
                <w:rtl w:val="0"/>
              </w:rPr>
              <w:t xml:space="preserve"> e o </w:t>
            </w:r>
            <w:r w:rsidDel="00000000" w:rsidR="00000000" w:rsidRPr="00000000">
              <w:rPr>
                <w:i w:val="1"/>
                <w:color w:val="000001"/>
                <w:sz w:val="16"/>
                <w:szCs w:val="16"/>
                <w:rtl w:val="0"/>
              </w:rPr>
              <w:t xml:space="preserve">Regulamento de Atividades Complementares</w:t>
            </w:r>
            <w:r w:rsidDel="00000000" w:rsidR="00000000" w:rsidRPr="00000000">
              <w:rPr>
                <w:color w:val="000001"/>
                <w:sz w:val="16"/>
                <w:szCs w:val="16"/>
                <w:rtl w:val="0"/>
              </w:rPr>
              <w:t xml:space="preserve"> — na estruturação dos dispositivos, caberia ajustar a forma de registro de “parágrafo” para “§” onde pertinente.</w:t>
            </w:r>
          </w:p>
          <w:p w:rsidR="00000000" w:rsidDel="00000000" w:rsidP="00000000" w:rsidRDefault="00000000" w:rsidRPr="00000000" w14:paraId="00000213">
            <w:pPr>
              <w:numPr>
                <w:ilvl w:val="0"/>
                <w:numId w:val="2"/>
              </w:numPr>
              <w:ind w:left="70.8661417322827" w:firstLine="0"/>
              <w:jc w:val="both"/>
              <w:rPr>
                <w:color w:val="000001"/>
                <w:sz w:val="16"/>
                <w:szCs w:val="16"/>
              </w:rPr>
            </w:pPr>
            <w:r w:rsidDel="00000000" w:rsidR="00000000" w:rsidRPr="00000000">
              <w:rPr>
                <w:color w:val="000001"/>
                <w:sz w:val="16"/>
                <w:szCs w:val="16"/>
                <w:rtl w:val="0"/>
              </w:rPr>
              <w:t xml:space="preserve">No subtópico </w:t>
            </w:r>
            <w:r w:rsidDel="00000000" w:rsidR="00000000" w:rsidRPr="00000000">
              <w:rPr>
                <w:i w:val="1"/>
                <w:color w:val="000001"/>
                <w:sz w:val="16"/>
                <w:szCs w:val="16"/>
                <w:rtl w:val="0"/>
              </w:rPr>
              <w:t xml:space="preserve">2.5.3. Metodologia</w:t>
            </w:r>
            <w:r w:rsidDel="00000000" w:rsidR="00000000" w:rsidRPr="00000000">
              <w:rPr>
                <w:color w:val="000001"/>
                <w:sz w:val="16"/>
                <w:szCs w:val="16"/>
                <w:rtl w:val="0"/>
              </w:rPr>
              <w:t xml:space="preserve">, importa corrigir a menção a “Resolução CNE/CP Nº 492/2001”, observado tratar-se de “Parecer”.</w:t>
            </w:r>
            <w:r w:rsidDel="00000000" w:rsidR="00000000" w:rsidRPr="00000000">
              <w:rPr>
                <w:rtl w:val="0"/>
              </w:rPr>
            </w:r>
          </w:p>
        </w:tc>
      </w:tr>
    </w:tbl>
    <w:p w:rsidR="00000000" w:rsidDel="00000000" w:rsidP="00000000" w:rsidRDefault="00000000" w:rsidRPr="00000000" w14:paraId="00000214">
      <w:pPr>
        <w:spacing w:after="240" w:before="0" w:lineRule="auto"/>
        <w:ind w:right="-357.9921259842507"/>
        <w:jc w:val="both"/>
        <w:rPr>
          <w:i w:val="1"/>
          <w:sz w:val="20"/>
          <w:szCs w:val="20"/>
        </w:rPr>
      </w:pPr>
      <w:r w:rsidDel="00000000" w:rsidR="00000000" w:rsidRPr="00000000">
        <w:rPr>
          <w:rtl w:val="0"/>
        </w:rPr>
      </w:r>
    </w:p>
    <w:p w:rsidR="00000000" w:rsidDel="00000000" w:rsidP="00000000" w:rsidRDefault="00000000" w:rsidRPr="00000000" w14:paraId="00000215">
      <w:pPr>
        <w:pageBreakBefore w:val="0"/>
        <w:spacing w:after="200" w:before="240" w:lineRule="auto"/>
        <w:ind w:right="-357.9921259842507"/>
        <w:jc w:val="both"/>
        <w:rPr>
          <w:i w:val="1"/>
        </w:rPr>
      </w:pPr>
      <w:r w:rsidDel="00000000" w:rsidR="00000000" w:rsidRPr="00000000">
        <w:rPr>
          <w:rtl w:val="0"/>
        </w:rPr>
      </w:r>
    </w:p>
    <w:p w:rsidR="00000000" w:rsidDel="00000000" w:rsidP="00000000" w:rsidRDefault="00000000" w:rsidRPr="00000000" w14:paraId="00000216">
      <w:pPr>
        <w:pageBreakBefore w:val="0"/>
        <w:spacing w:after="200" w:before="240" w:lineRule="auto"/>
        <w:ind w:right="-357.9921259842507"/>
        <w:jc w:val="both"/>
        <w:rPr>
          <w:i w:val="1"/>
          <w:sz w:val="18"/>
          <w:szCs w:val="18"/>
        </w:rPr>
      </w:pPr>
      <w:r w:rsidDel="00000000" w:rsidR="00000000" w:rsidRPr="00000000">
        <w:rPr>
          <w:i w:val="1"/>
          <w:rtl w:val="0"/>
        </w:rPr>
        <w:t xml:space="preserve">Quadro 5</w:t>
      </w:r>
      <w:r w:rsidDel="00000000" w:rsidR="00000000" w:rsidRPr="00000000">
        <w:rPr>
          <w:i w:val="1"/>
          <w:rtl w:val="0"/>
        </w:rPr>
        <w:t xml:space="preserve">. Adendos do PPC (observado que modelos são disponibilizados no SEI)</w:t>
      </w:r>
      <w:r w:rsidDel="00000000" w:rsidR="00000000" w:rsidRPr="00000000">
        <w:rPr>
          <w:rtl w:val="0"/>
        </w:rPr>
      </w:r>
    </w:p>
    <w:p w:rsidR="00000000" w:rsidDel="00000000" w:rsidP="00000000" w:rsidRDefault="00000000" w:rsidRPr="00000000" w14:paraId="00000217">
      <w:pPr>
        <w:pageBreakBefore w:val="0"/>
        <w:spacing w:after="200" w:before="240" w:lineRule="auto"/>
        <w:ind w:left="0" w:right="-75" w:firstLine="0"/>
        <w:jc w:val="both"/>
        <w:rPr>
          <w:i w:val="1"/>
          <w:sz w:val="18"/>
          <w:szCs w:val="18"/>
        </w:rPr>
      </w:pPr>
      <w:r w:rsidDel="00000000" w:rsidR="00000000" w:rsidRPr="00000000">
        <w:rPr>
          <w:rFonts w:ascii="Arial Unicode MS" w:cs="Arial Unicode MS" w:eastAsia="Arial Unicode MS" w:hAnsi="Arial Unicode MS"/>
          <w:b w:val="1"/>
          <w:sz w:val="18"/>
          <w:szCs w:val="18"/>
          <w:rtl w:val="0"/>
        </w:rPr>
        <w:t xml:space="preserve">⇨ </w:t>
      </w:r>
      <w:r w:rsidDel="00000000" w:rsidR="00000000" w:rsidRPr="00000000">
        <w:rPr>
          <w:b w:val="1"/>
          <w:i w:val="1"/>
          <w:sz w:val="14"/>
          <w:szCs w:val="14"/>
          <w:rtl w:val="0"/>
        </w:rPr>
        <w:t xml:space="preserve">Apêndices obrigatórios nos casos em que os respectivos componentes forem previstos no PPC e/ou constarem em DCNs como obrigatórios para integralização do Curso, conforme definido no art. 1º da </w:t>
      </w:r>
      <w:hyperlink r:id="rId76">
        <w:r w:rsidDel="00000000" w:rsidR="00000000" w:rsidRPr="00000000">
          <w:rPr>
            <w:b w:val="1"/>
            <w:i w:val="1"/>
            <w:color w:val="1155cc"/>
            <w:sz w:val="14"/>
            <w:szCs w:val="14"/>
            <w:u w:val="single"/>
            <w:rtl w:val="0"/>
          </w:rPr>
          <w:t xml:space="preserve">Resolução CEG n. 1/2022</w:t>
        </w:r>
      </w:hyperlink>
      <w:r w:rsidDel="00000000" w:rsidR="00000000" w:rsidRPr="00000000">
        <w:rPr>
          <w:b w:val="1"/>
          <w:i w:val="1"/>
          <w:sz w:val="14"/>
          <w:szCs w:val="14"/>
          <w:rtl w:val="0"/>
        </w:rPr>
        <w:t xml:space="preserve">.</w:t>
      </w:r>
      <w:r w:rsidDel="00000000" w:rsidR="00000000" w:rsidRPr="00000000">
        <w:rPr>
          <w:rtl w:val="0"/>
        </w:rPr>
      </w:r>
    </w:p>
    <w:tbl>
      <w:tblPr>
        <w:tblStyle w:val="Table6"/>
        <w:tblW w:w="10575.0" w:type="dxa"/>
        <w:jc w:val="left"/>
        <w:tblInd w:w="-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70"/>
        <w:gridCol w:w="4800"/>
        <w:gridCol w:w="3105"/>
        <w:tblGridChange w:id="0">
          <w:tblGrid>
            <w:gridCol w:w="2670"/>
            <w:gridCol w:w="4800"/>
            <w:gridCol w:w="3105"/>
          </w:tblGrid>
        </w:tblGridChange>
      </w:tblGrid>
      <w:tr>
        <w:trPr>
          <w:cantSplit w:val="0"/>
          <w:trHeight w:val="495" w:hRule="atLeast"/>
          <w:tblHeader w:val="0"/>
        </w:trPr>
        <w:tc>
          <w:tcPr>
            <w:tcMar>
              <w:top w:w="100.0" w:type="dxa"/>
              <w:left w:w="100.0" w:type="dxa"/>
              <w:bottom w:w="100.0" w:type="dxa"/>
              <w:right w:w="100.0" w:type="dxa"/>
            </w:tcMar>
            <w:vAlign w:val="center"/>
          </w:tcPr>
          <w:p w:rsidR="00000000" w:rsidDel="00000000" w:rsidP="00000000" w:rsidRDefault="00000000" w:rsidRPr="00000000" w14:paraId="00000218">
            <w:pPr>
              <w:spacing w:line="240" w:lineRule="auto"/>
              <w:ind w:left="0" w:firstLine="0"/>
              <w:jc w:val="center"/>
              <w:rPr>
                <w:b w:val="1"/>
                <w:sz w:val="16"/>
                <w:szCs w:val="16"/>
              </w:rPr>
            </w:pPr>
            <w:r w:rsidDel="00000000" w:rsidR="00000000" w:rsidRPr="00000000">
              <w:rPr>
                <w:b w:val="1"/>
                <w:sz w:val="18"/>
                <w:szCs w:val="18"/>
                <w:rtl w:val="0"/>
              </w:rPr>
              <w:t xml:space="preserve">Apêndices verificados</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19">
            <w:pPr>
              <w:spacing w:line="240" w:lineRule="auto"/>
              <w:jc w:val="center"/>
              <w:rPr>
                <w:sz w:val="16"/>
                <w:szCs w:val="16"/>
              </w:rPr>
            </w:pPr>
            <w:r w:rsidDel="00000000" w:rsidR="00000000" w:rsidRPr="00000000">
              <w:rPr>
                <w:b w:val="1"/>
                <w:sz w:val="18"/>
                <w:szCs w:val="18"/>
                <w:rtl w:val="0"/>
              </w:rPr>
              <w:t xml:space="preserve">Especificação</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14:paraId="0000021A">
            <w:pPr>
              <w:widowControl w:val="0"/>
              <w:spacing w:line="240" w:lineRule="auto"/>
              <w:ind w:right="0"/>
              <w:jc w:val="center"/>
              <w:rPr>
                <w:b w:val="1"/>
                <w:sz w:val="18"/>
                <w:szCs w:val="18"/>
              </w:rPr>
            </w:pPr>
            <w:r w:rsidDel="00000000" w:rsidR="00000000" w:rsidRPr="00000000">
              <w:rPr>
                <w:b w:val="1"/>
                <w:sz w:val="18"/>
                <w:szCs w:val="18"/>
                <w:rtl w:val="0"/>
              </w:rPr>
              <w:t xml:space="preserve">Situação no PPC analisado</w:t>
            </w:r>
          </w:p>
        </w:tc>
      </w:tr>
      <w:tr>
        <w:trPr>
          <w:cantSplit w:val="0"/>
          <w:trHeight w:val="1102.9101562499998" w:hRule="atLeast"/>
          <w:tblHeader w:val="0"/>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B">
            <w:pPr>
              <w:spacing w:line="240" w:lineRule="auto"/>
              <w:rPr>
                <w:sz w:val="16"/>
                <w:szCs w:val="16"/>
              </w:rPr>
            </w:pPr>
            <w:r w:rsidDel="00000000" w:rsidR="00000000" w:rsidRPr="00000000">
              <w:rPr>
                <w:sz w:val="16"/>
                <w:szCs w:val="16"/>
                <w:rtl w:val="0"/>
              </w:rPr>
              <w:t xml:space="preserve">1. Regulamento de Curso</w:t>
            </w:r>
          </w:p>
          <w:p w:rsidR="00000000" w:rsidDel="00000000" w:rsidP="00000000" w:rsidRDefault="00000000" w:rsidRPr="00000000" w14:paraId="0000021C">
            <w:pPr>
              <w:spacing w:line="240" w:lineRule="auto"/>
              <w:rPr>
                <w:sz w:val="16"/>
                <w:szCs w:val="16"/>
              </w:rPr>
            </w:pPr>
            <w:r w:rsidDel="00000000" w:rsidR="00000000" w:rsidRPr="00000000">
              <w:rPr>
                <w:rtl w:val="0"/>
              </w:rPr>
            </w:r>
          </w:p>
          <w:p w:rsidR="00000000" w:rsidDel="00000000" w:rsidP="00000000" w:rsidRDefault="00000000" w:rsidRPr="00000000" w14:paraId="0000021D">
            <w:pPr>
              <w:spacing w:line="240" w:lineRule="auto"/>
              <w:rPr>
                <w:i w:val="1"/>
                <w:color w:val="666666"/>
                <w:sz w:val="12"/>
                <w:szCs w:val="12"/>
              </w:rPr>
            </w:pPr>
            <w:r w:rsidDel="00000000" w:rsidR="00000000" w:rsidRPr="00000000">
              <w:rPr>
                <w:i w:val="1"/>
                <w:color w:val="666666"/>
                <w:sz w:val="12"/>
                <w:szCs w:val="12"/>
                <w:rtl w:val="0"/>
              </w:rPr>
              <w:t xml:space="preserve">Documento </w:t>
            </w:r>
            <w:r w:rsidDel="00000000" w:rsidR="00000000" w:rsidRPr="00000000">
              <w:rPr>
                <w:b w:val="1"/>
                <w:i w:val="1"/>
                <w:color w:val="666666"/>
                <w:sz w:val="12"/>
                <w:szCs w:val="12"/>
                <w:rtl w:val="0"/>
              </w:rPr>
              <w:t xml:space="preserve">obrigatório </w:t>
            </w:r>
            <w:r w:rsidDel="00000000" w:rsidR="00000000" w:rsidRPr="00000000">
              <w:rPr>
                <w:i w:val="1"/>
                <w:color w:val="666666"/>
                <w:sz w:val="12"/>
                <w:szCs w:val="12"/>
                <w:rtl w:val="0"/>
              </w:rPr>
              <w:t xml:space="preserve">para apresentação das normas gerais que regem o funcionamento do Curso.</w:t>
            </w:r>
          </w:p>
          <w:p w:rsidR="00000000" w:rsidDel="00000000" w:rsidP="00000000" w:rsidRDefault="00000000" w:rsidRPr="00000000" w14:paraId="0000021E">
            <w:pPr>
              <w:spacing w:line="240" w:lineRule="auto"/>
              <w:rPr>
                <w:sz w:val="16"/>
                <w:szCs w:val="16"/>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1F">
            <w:pPr>
              <w:pageBreakBefore w:val="0"/>
              <w:spacing w:line="240" w:lineRule="auto"/>
              <w:jc w:val="both"/>
              <w:rPr>
                <w:sz w:val="16"/>
                <w:szCs w:val="16"/>
              </w:rPr>
            </w:pPr>
            <w:r w:rsidDel="00000000" w:rsidR="00000000" w:rsidRPr="00000000">
              <w:rPr>
                <w:sz w:val="16"/>
                <w:szCs w:val="16"/>
                <w:rtl w:val="0"/>
              </w:rPr>
              <w:t xml:space="preserve">a) Dados básicos, como carga horária dos componentes obrigatórios, componentes optativos, componentes eletivos, atividades complementares e atividades de extensão, TCC, estágio curricular (conforme o caso), bem como limite de permanência no Curso e limite de integralização por período.</w:t>
            </w:r>
          </w:p>
        </w:tc>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0">
            <w:pPr>
              <w:pageBreakBefore w:val="0"/>
              <w:spacing w:line="240" w:lineRule="auto"/>
              <w:jc w:val="both"/>
              <w:rPr>
                <w:sz w:val="16"/>
                <w:szCs w:val="16"/>
              </w:rPr>
            </w:pPr>
            <w:r w:rsidDel="00000000" w:rsidR="00000000" w:rsidRPr="00000000">
              <w:rPr>
                <w:sz w:val="16"/>
                <w:szCs w:val="16"/>
                <w:rtl w:val="0"/>
              </w:rPr>
              <w:t xml:space="preserve">Considera-se ser necessário ajustar o segmento do Regulamento do Curso correspondente à especificação dos componentes obrigatórios e os componentes optativos, com vista à separação da carga horária referente aos componentes integrantes de cadeias de seletividade (optativos) da carga horária dos componentes obrigatórios — conforme descrito no </w:t>
            </w:r>
            <w:r w:rsidDel="00000000" w:rsidR="00000000" w:rsidRPr="00000000">
              <w:rPr>
                <w:i w:val="1"/>
                <w:sz w:val="16"/>
                <w:szCs w:val="16"/>
                <w:rtl w:val="0"/>
              </w:rPr>
              <w:t xml:space="preserve">Quadro 3</w:t>
            </w:r>
            <w:r w:rsidDel="00000000" w:rsidR="00000000" w:rsidRPr="00000000">
              <w:rPr>
                <w:sz w:val="16"/>
                <w:szCs w:val="16"/>
                <w:rtl w:val="0"/>
              </w:rPr>
              <w:t xml:space="preserve"> deste Relatório.</w:t>
            </w:r>
          </w:p>
        </w:tc>
      </w:tr>
      <w:tr>
        <w:trPr>
          <w:cantSplit w:val="0"/>
          <w:trHeight w:val="558.9550781249999"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1">
            <w:pPr>
              <w:pageBreakBefore w:val="0"/>
              <w:spacing w:after="0" w:before="0" w:line="240" w:lineRule="auto"/>
              <w:ind w:left="0" w:firstLine="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2">
            <w:pPr>
              <w:pageBreakBefore w:val="0"/>
              <w:spacing w:after="200" w:line="240" w:lineRule="auto"/>
              <w:jc w:val="both"/>
              <w:rPr>
                <w:sz w:val="16"/>
                <w:szCs w:val="16"/>
              </w:rPr>
            </w:pPr>
            <w:r w:rsidDel="00000000" w:rsidR="00000000" w:rsidRPr="00000000">
              <w:rPr>
                <w:sz w:val="16"/>
                <w:szCs w:val="16"/>
                <w:rtl w:val="0"/>
              </w:rPr>
              <w:t xml:space="preserve">b) </w:t>
            </w:r>
            <w:r w:rsidDel="00000000" w:rsidR="00000000" w:rsidRPr="00000000">
              <w:rPr>
                <w:i w:val="1"/>
                <w:sz w:val="16"/>
                <w:szCs w:val="16"/>
                <w:rtl w:val="0"/>
              </w:rPr>
              <w:t xml:space="preserve">Fluxo </w:t>
            </w:r>
            <w:r w:rsidDel="00000000" w:rsidR="00000000" w:rsidRPr="00000000">
              <w:rPr>
                <w:sz w:val="16"/>
                <w:szCs w:val="16"/>
                <w:rtl w:val="0"/>
              </w:rPr>
              <w:t xml:space="preserve">(observado </w:t>
            </w:r>
            <w:r w:rsidDel="00000000" w:rsidR="00000000" w:rsidRPr="00000000">
              <w:rPr>
                <w:sz w:val="16"/>
                <w:szCs w:val="16"/>
                <w:rtl w:val="0"/>
              </w:rPr>
              <w:t xml:space="preserve">formato sugerido no modelo de </w:t>
            </w:r>
            <w:r w:rsidDel="00000000" w:rsidR="00000000" w:rsidRPr="00000000">
              <w:rPr>
                <w:i w:val="1"/>
                <w:sz w:val="16"/>
                <w:szCs w:val="16"/>
                <w:rtl w:val="0"/>
              </w:rPr>
              <w:t xml:space="preserve">Regulamento de Curso</w:t>
            </w:r>
            <w:r w:rsidDel="00000000" w:rsidR="00000000" w:rsidRPr="00000000">
              <w:rPr>
                <w:sz w:val="16"/>
                <w:szCs w:val="16"/>
                <w:rtl w:val="0"/>
              </w:rPr>
              <w:t xml:space="preserve"> gerado no SEI)</w:t>
            </w:r>
            <w:r w:rsidDel="00000000" w:rsidR="00000000" w:rsidRPr="00000000">
              <w:rPr>
                <w:sz w:val="16"/>
                <w:szCs w:val="16"/>
                <w:rtl w:val="0"/>
              </w:rPr>
              <w:t xml:space="preserve">, com apresentação dos componentes obrigatórios por período.</w:t>
            </w:r>
            <w:r w:rsidDel="00000000" w:rsidR="00000000" w:rsidRPr="00000000">
              <w:rPr>
                <w:rtl w:val="0"/>
              </w:rPr>
            </w:r>
          </w:p>
          <w:p w:rsidR="00000000" w:rsidDel="00000000" w:rsidP="00000000" w:rsidRDefault="00000000" w:rsidRPr="00000000" w14:paraId="00000223">
            <w:pPr>
              <w:pageBreakBefore w:val="0"/>
              <w:spacing w:line="240" w:lineRule="auto"/>
              <w:jc w:val="both"/>
              <w:rPr>
                <w:sz w:val="16"/>
                <w:szCs w:val="16"/>
              </w:rPr>
            </w:pPr>
            <w:r w:rsidDel="00000000" w:rsidR="00000000" w:rsidRPr="00000000">
              <w:rPr>
                <w:rFonts w:ascii="Arial Unicode MS" w:cs="Arial Unicode MS" w:eastAsia="Arial Unicode MS" w:hAnsi="Arial Unicode MS"/>
                <w:b w:val="1"/>
                <w:sz w:val="12"/>
                <w:szCs w:val="12"/>
                <w:rtl w:val="0"/>
              </w:rPr>
              <w:t xml:space="preserve">⇨ O componente Libras, “obrigatório” para cursos de Licenciatura e “optativo” para cursos de Bacharelado, devendo figurar no </w:t>
            </w:r>
            <w:r w:rsidDel="00000000" w:rsidR="00000000" w:rsidRPr="00000000">
              <w:rPr>
                <w:b w:val="1"/>
                <w:i w:val="1"/>
                <w:sz w:val="12"/>
                <w:szCs w:val="12"/>
                <w:rtl w:val="0"/>
              </w:rPr>
              <w:t xml:space="preserve">Fluxo</w:t>
            </w:r>
            <w:r w:rsidDel="00000000" w:rsidR="00000000" w:rsidRPr="00000000">
              <w:rPr>
                <w:b w:val="1"/>
                <w:sz w:val="12"/>
                <w:szCs w:val="12"/>
                <w:rtl w:val="0"/>
              </w:rPr>
              <w:t xml:space="preserve">, conforme o caso.</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4">
            <w:pPr>
              <w:pageBreakBefore w:val="0"/>
              <w:spacing w:after="0" w:before="0" w:line="240" w:lineRule="auto"/>
              <w:ind w:left="0" w:firstLine="0"/>
              <w:jc w:val="both"/>
              <w:rPr>
                <w:sz w:val="16"/>
                <w:szCs w:val="16"/>
              </w:rPr>
            </w:pPr>
            <w:r w:rsidDel="00000000" w:rsidR="00000000" w:rsidRPr="00000000">
              <w:rPr>
                <w:rtl w:val="0"/>
              </w:rPr>
            </w:r>
          </w:p>
        </w:tc>
      </w:tr>
      <w:tr>
        <w:trPr>
          <w:cantSplit w:val="0"/>
          <w:trHeight w:val="43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5">
            <w:pPr>
              <w:pageBreakBefore w:val="0"/>
              <w:spacing w:after="0" w:before="0" w:line="240" w:lineRule="auto"/>
              <w:ind w:left="0" w:firstLine="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6">
            <w:pPr>
              <w:pageBreakBefore w:val="0"/>
              <w:spacing w:line="240" w:lineRule="auto"/>
              <w:jc w:val="both"/>
              <w:rPr>
                <w:sz w:val="16"/>
                <w:szCs w:val="16"/>
              </w:rPr>
            </w:pPr>
            <w:r w:rsidDel="00000000" w:rsidR="00000000" w:rsidRPr="00000000">
              <w:rPr>
                <w:sz w:val="16"/>
                <w:szCs w:val="16"/>
                <w:rtl w:val="0"/>
              </w:rPr>
              <w:t xml:space="preserve">c) Lista de componentes optativos</w:t>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7">
            <w:pPr>
              <w:pageBreakBefore w:val="0"/>
              <w:spacing w:after="0" w:before="0" w:line="240" w:lineRule="auto"/>
              <w:ind w:left="0" w:firstLine="0"/>
              <w:jc w:val="both"/>
              <w:rPr>
                <w:sz w:val="16"/>
                <w:szCs w:val="16"/>
              </w:rPr>
            </w:pPr>
            <w:r w:rsidDel="00000000" w:rsidR="00000000" w:rsidRPr="00000000">
              <w:rPr>
                <w:rtl w:val="0"/>
              </w:rPr>
            </w:r>
          </w:p>
        </w:tc>
      </w:tr>
      <w:tr>
        <w:trPr>
          <w:cantSplit w:val="0"/>
          <w:trHeight w:val="46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8">
            <w:pPr>
              <w:pageBreakBefore w:val="0"/>
              <w:spacing w:after="0" w:before="0" w:line="240" w:lineRule="auto"/>
              <w:ind w:left="0" w:firstLine="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9">
            <w:pPr>
              <w:pageBreakBefore w:val="0"/>
              <w:spacing w:line="240" w:lineRule="auto"/>
              <w:jc w:val="both"/>
              <w:rPr>
                <w:sz w:val="16"/>
                <w:szCs w:val="16"/>
              </w:rPr>
            </w:pPr>
            <w:r w:rsidDel="00000000" w:rsidR="00000000" w:rsidRPr="00000000">
              <w:rPr>
                <w:sz w:val="16"/>
                <w:szCs w:val="16"/>
                <w:rtl w:val="0"/>
              </w:rPr>
              <w:t xml:space="preserve">d) Lista de equivalência entre componentes curriculares, conforme </w:t>
            </w:r>
            <w:r w:rsidDel="00000000" w:rsidR="00000000" w:rsidRPr="00000000">
              <w:rPr>
                <w:b w:val="1"/>
                <w:sz w:val="16"/>
                <w:szCs w:val="16"/>
                <w:rtl w:val="0"/>
              </w:rPr>
              <w:t xml:space="preserve">determina </w:t>
            </w:r>
            <w:r w:rsidDel="00000000" w:rsidR="00000000" w:rsidRPr="00000000">
              <w:rPr>
                <w:sz w:val="16"/>
                <w:szCs w:val="16"/>
                <w:rtl w:val="0"/>
              </w:rPr>
              <w:t xml:space="preserve">a </w:t>
            </w:r>
            <w:hyperlink r:id="rId77">
              <w:r w:rsidDel="00000000" w:rsidR="00000000" w:rsidRPr="00000000">
                <w:rPr>
                  <w:color w:val="1155cc"/>
                  <w:sz w:val="16"/>
                  <w:szCs w:val="16"/>
                  <w:u w:val="single"/>
                  <w:rtl w:val="0"/>
                </w:rPr>
                <w:t xml:space="preserve">Resolução Cepe n° 221/1996</w:t>
              </w:r>
            </w:hyperlink>
            <w:r w:rsidDel="00000000" w:rsidR="00000000" w:rsidRPr="00000000">
              <w:rPr>
                <w:sz w:val="16"/>
                <w:szCs w:val="16"/>
                <w:rtl w:val="0"/>
              </w:rPr>
              <w:t xml:space="preserve">.</w:t>
            </w:r>
          </w:p>
        </w:tc>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A">
            <w:pPr>
              <w:pageBreakBefore w:val="0"/>
              <w:spacing w:after="0" w:before="0" w:line="240" w:lineRule="auto"/>
              <w:ind w:left="0" w:firstLine="0"/>
              <w:jc w:val="both"/>
              <w:rPr>
                <w:sz w:val="16"/>
                <w:szCs w:val="16"/>
              </w:rPr>
            </w:pPr>
            <w:r w:rsidDel="00000000" w:rsidR="00000000" w:rsidRPr="00000000">
              <w:rPr>
                <w:rtl w:val="0"/>
              </w:rPr>
            </w:r>
          </w:p>
        </w:tc>
      </w:tr>
      <w:tr>
        <w:trPr>
          <w:cantSplit w:val="0"/>
          <w:trHeight w:val="324.4775390625" w:hRule="atLeast"/>
          <w:tblHeader w:val="0"/>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B">
            <w:pPr>
              <w:spacing w:line="240" w:lineRule="auto"/>
              <w:jc w:val="both"/>
              <w:rPr>
                <w:sz w:val="16"/>
                <w:szCs w:val="16"/>
              </w:rPr>
            </w:pPr>
            <w:r w:rsidDel="00000000" w:rsidR="00000000" w:rsidRPr="00000000">
              <w:rPr>
                <w:rtl w:val="0"/>
              </w:rPr>
            </w:r>
          </w:p>
          <w:p w:rsidR="00000000" w:rsidDel="00000000" w:rsidP="00000000" w:rsidRDefault="00000000" w:rsidRPr="00000000" w14:paraId="0000022C">
            <w:pPr>
              <w:spacing w:line="240" w:lineRule="auto"/>
              <w:jc w:val="both"/>
              <w:rPr>
                <w:sz w:val="16"/>
                <w:szCs w:val="16"/>
              </w:rPr>
            </w:pPr>
            <w:r w:rsidDel="00000000" w:rsidR="00000000" w:rsidRPr="00000000">
              <w:rPr>
                <w:sz w:val="16"/>
                <w:szCs w:val="16"/>
                <w:rtl w:val="0"/>
              </w:rPr>
              <w:t xml:space="preserve">2. Regulamento do NDE</w:t>
            </w:r>
          </w:p>
          <w:p w:rsidR="00000000" w:rsidDel="00000000" w:rsidP="00000000" w:rsidRDefault="00000000" w:rsidRPr="00000000" w14:paraId="0000022D">
            <w:pPr>
              <w:spacing w:line="240" w:lineRule="auto"/>
              <w:rPr>
                <w:i w:val="1"/>
                <w:color w:val="ff0000"/>
                <w:sz w:val="12"/>
                <w:szCs w:val="12"/>
              </w:rPr>
            </w:pPr>
            <w:r w:rsidDel="00000000" w:rsidR="00000000" w:rsidRPr="00000000">
              <w:rPr>
                <w:rtl w:val="0"/>
              </w:rPr>
            </w:r>
          </w:p>
          <w:p w:rsidR="00000000" w:rsidDel="00000000" w:rsidP="00000000" w:rsidRDefault="00000000" w:rsidRPr="00000000" w14:paraId="0000022E">
            <w:pPr>
              <w:spacing w:line="240" w:lineRule="auto"/>
              <w:rPr>
                <w:color w:val="666666"/>
                <w:sz w:val="16"/>
                <w:szCs w:val="16"/>
              </w:rPr>
            </w:pPr>
            <w:r w:rsidDel="00000000" w:rsidR="00000000" w:rsidRPr="00000000">
              <w:rPr>
                <w:i w:val="1"/>
                <w:color w:val="666666"/>
                <w:sz w:val="12"/>
                <w:szCs w:val="12"/>
                <w:rtl w:val="0"/>
              </w:rPr>
              <w:t xml:space="preserve">Exposição documental </w:t>
            </w:r>
            <w:r w:rsidDel="00000000" w:rsidR="00000000" w:rsidRPr="00000000">
              <w:rPr>
                <w:b w:val="1"/>
                <w:i w:val="1"/>
                <w:color w:val="666666"/>
                <w:sz w:val="12"/>
                <w:szCs w:val="12"/>
                <w:rtl w:val="0"/>
              </w:rPr>
              <w:t xml:space="preserve">obrigatória </w:t>
            </w:r>
            <w:r w:rsidDel="00000000" w:rsidR="00000000" w:rsidRPr="00000000">
              <w:rPr>
                <w:i w:val="1"/>
                <w:color w:val="666666"/>
                <w:sz w:val="12"/>
                <w:szCs w:val="12"/>
                <w:rtl w:val="0"/>
              </w:rPr>
              <w:t xml:space="preserve">sobre a instituição do NDE, assim como a renovação de sua composição (que deve ser parcial e regular), sua finalidade no âmbito do Curso, normas para seu funcionamento (observado o que a seu respeito dispõe a Resolução CONAES n. 1/2010, além do Instrumento de avaliação do Inep).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2F">
            <w:pPr>
              <w:spacing w:line="240" w:lineRule="auto"/>
              <w:jc w:val="both"/>
              <w:rPr>
                <w:sz w:val="16"/>
                <w:szCs w:val="16"/>
              </w:rPr>
            </w:pPr>
            <w:r w:rsidDel="00000000" w:rsidR="00000000" w:rsidRPr="00000000">
              <w:rPr>
                <w:sz w:val="16"/>
                <w:szCs w:val="16"/>
                <w:rtl w:val="0"/>
              </w:rPr>
              <w:t xml:space="preserve">a) Informação das atribuições do NDE, conforme </w:t>
            </w:r>
            <w:r w:rsidDel="00000000" w:rsidR="00000000" w:rsidRPr="00000000">
              <w:rPr>
                <w:b w:val="1"/>
                <w:sz w:val="16"/>
                <w:szCs w:val="16"/>
                <w:rtl w:val="0"/>
              </w:rPr>
              <w:t xml:space="preserve">determina </w:t>
            </w:r>
            <w:r w:rsidDel="00000000" w:rsidR="00000000" w:rsidRPr="00000000">
              <w:rPr>
                <w:sz w:val="16"/>
                <w:szCs w:val="16"/>
                <w:rtl w:val="0"/>
              </w:rPr>
              <w:t xml:space="preserve">a </w:t>
            </w:r>
            <w:hyperlink r:id="rId78">
              <w:r w:rsidDel="00000000" w:rsidR="00000000" w:rsidRPr="00000000">
                <w:rPr>
                  <w:color w:val="1155cc"/>
                  <w:sz w:val="16"/>
                  <w:szCs w:val="16"/>
                  <w:u w:val="single"/>
                  <w:rtl w:val="0"/>
                </w:rPr>
                <w:t xml:space="preserve">Resolução CONAES n. 1/2010</w:t>
              </w:r>
            </w:hyperlink>
            <w:r w:rsidDel="00000000" w:rsidR="00000000" w:rsidRPr="00000000">
              <w:rPr>
                <w:sz w:val="16"/>
                <w:szCs w:val="16"/>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0">
            <w:pPr>
              <w:pageBreakBefore w:val="0"/>
              <w:spacing w:line="240" w:lineRule="auto"/>
              <w:ind w:left="0" w:firstLine="0"/>
              <w:jc w:val="both"/>
              <w:rPr>
                <w:sz w:val="16"/>
                <w:szCs w:val="16"/>
              </w:rPr>
            </w:pPr>
            <w:r w:rsidDel="00000000" w:rsidR="00000000" w:rsidRPr="00000000">
              <w:rPr>
                <w:sz w:val="16"/>
                <w:szCs w:val="16"/>
                <w:rtl w:val="0"/>
              </w:rPr>
              <w:t xml:space="preserve">OK</w:t>
            </w:r>
          </w:p>
        </w:tc>
      </w:tr>
      <w:tr>
        <w:trPr>
          <w:cantSplit w:val="0"/>
          <w:trHeight w:val="498.95507812499994"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1">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2">
            <w:pPr>
              <w:spacing w:line="240" w:lineRule="auto"/>
              <w:jc w:val="both"/>
              <w:rPr>
                <w:sz w:val="16"/>
                <w:szCs w:val="16"/>
              </w:rPr>
            </w:pPr>
            <w:r w:rsidDel="00000000" w:rsidR="00000000" w:rsidRPr="00000000">
              <w:rPr>
                <w:sz w:val="16"/>
                <w:szCs w:val="16"/>
                <w:rtl w:val="0"/>
              </w:rPr>
              <w:t xml:space="preserve">b) Previsão de número mínimo de 5 (cinco) membros, escolhidos dentre os docentes do Curso.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3">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324.477539062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4">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5">
            <w:pPr>
              <w:spacing w:line="240" w:lineRule="auto"/>
              <w:jc w:val="both"/>
              <w:rPr>
                <w:sz w:val="16"/>
                <w:szCs w:val="16"/>
              </w:rPr>
            </w:pPr>
            <w:r w:rsidDel="00000000" w:rsidR="00000000" w:rsidRPr="00000000">
              <w:rPr>
                <w:sz w:val="16"/>
                <w:szCs w:val="16"/>
                <w:rtl w:val="0"/>
              </w:rPr>
              <w:t xml:space="preserve">c) Participação do coordenador do Curso no grupo.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6">
            <w:pPr>
              <w:spacing w:line="240" w:lineRule="auto"/>
              <w:jc w:val="both"/>
              <w:rPr>
                <w:sz w:val="16"/>
                <w:szCs w:val="16"/>
              </w:rPr>
            </w:pPr>
            <w:r w:rsidDel="00000000" w:rsidR="00000000" w:rsidRPr="00000000">
              <w:rPr>
                <w:sz w:val="16"/>
                <w:szCs w:val="16"/>
                <w:rtl w:val="0"/>
              </w:rPr>
              <w:t xml:space="preserve">Convém que registro nesse sentido — conforme se verifica no </w:t>
            </w:r>
            <w:r w:rsidDel="00000000" w:rsidR="00000000" w:rsidRPr="00000000">
              <w:rPr>
                <w:i w:val="1"/>
                <w:sz w:val="16"/>
                <w:szCs w:val="16"/>
                <w:rtl w:val="0"/>
              </w:rPr>
              <w:t xml:space="preserve">art. 1º</w:t>
            </w:r>
            <w:r w:rsidDel="00000000" w:rsidR="00000000" w:rsidRPr="00000000">
              <w:rPr>
                <w:sz w:val="16"/>
                <w:szCs w:val="16"/>
                <w:rtl w:val="0"/>
              </w:rPr>
              <w:t xml:space="preserve"> do Regulamento (anexo) — conste também no subtópico </w:t>
            </w:r>
            <w:r w:rsidDel="00000000" w:rsidR="00000000" w:rsidRPr="00000000">
              <w:rPr>
                <w:i w:val="1"/>
                <w:sz w:val="16"/>
                <w:szCs w:val="16"/>
                <w:rtl w:val="0"/>
              </w:rPr>
              <w:t xml:space="preserve">3.1</w:t>
            </w:r>
            <w:r w:rsidDel="00000000" w:rsidR="00000000" w:rsidRPr="00000000">
              <w:rPr>
                <w:sz w:val="16"/>
                <w:szCs w:val="16"/>
                <w:rtl w:val="0"/>
              </w:rPr>
              <w:t xml:space="preserve"> (texto principal do PPC.)</w:t>
            </w:r>
          </w:p>
        </w:tc>
      </w:tr>
      <w:tr>
        <w:trPr>
          <w:cantSplit w:val="0"/>
          <w:trHeight w:val="468.95507812499994"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7">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8">
            <w:pPr>
              <w:spacing w:line="240" w:lineRule="auto"/>
              <w:jc w:val="both"/>
              <w:rPr>
                <w:sz w:val="16"/>
                <w:szCs w:val="16"/>
              </w:rPr>
            </w:pPr>
            <w:r w:rsidDel="00000000" w:rsidR="00000000" w:rsidRPr="00000000">
              <w:rPr>
                <w:sz w:val="16"/>
                <w:szCs w:val="16"/>
                <w:rtl w:val="0"/>
              </w:rPr>
              <w:t xml:space="preserve">d) Previsão de atuação dos membros em regime de tempo integral ou parcial na UnB (mínimo de 20% em tempo integral).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9">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31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A">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B">
            <w:pPr>
              <w:spacing w:line="240" w:lineRule="auto"/>
              <w:jc w:val="both"/>
              <w:rPr>
                <w:sz w:val="16"/>
                <w:szCs w:val="16"/>
              </w:rPr>
            </w:pPr>
            <w:r w:rsidDel="00000000" w:rsidR="00000000" w:rsidRPr="00000000">
              <w:rPr>
                <w:sz w:val="16"/>
                <w:szCs w:val="16"/>
                <w:rtl w:val="0"/>
              </w:rPr>
              <w:t xml:space="preserve">e) Previsão de pelo menos 60% dos membros com titulação </w:t>
            </w:r>
            <w:r w:rsidDel="00000000" w:rsidR="00000000" w:rsidRPr="00000000">
              <w:rPr>
                <w:i w:val="1"/>
                <w:sz w:val="16"/>
                <w:szCs w:val="16"/>
                <w:rtl w:val="0"/>
              </w:rPr>
              <w:t xml:space="preserve">stricto sensu.</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C">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889.92187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D">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E">
            <w:pPr>
              <w:spacing w:line="240" w:lineRule="auto"/>
              <w:jc w:val="both"/>
              <w:rPr>
                <w:sz w:val="16"/>
                <w:szCs w:val="16"/>
              </w:rPr>
            </w:pPr>
            <w:r w:rsidDel="00000000" w:rsidR="00000000" w:rsidRPr="00000000">
              <w:rPr>
                <w:sz w:val="16"/>
                <w:szCs w:val="16"/>
                <w:rtl w:val="0"/>
              </w:rPr>
              <w:t xml:space="preserve">f) Demonstração de estratégia de renovação regular e parcial da composição, de modo a dar continuidade ao processo de acompanhamento do Curso.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3F">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1015.9244791666665" w:hRule="atLeast"/>
          <w:tblHeader w:val="0"/>
        </w:trPr>
        <w:tc>
          <w:tcPr>
            <w:vMerge w:val="restart"/>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0">
            <w:pPr>
              <w:pageBreakBefore w:val="0"/>
              <w:spacing w:after="200" w:line="240" w:lineRule="auto"/>
              <w:rPr>
                <w:sz w:val="16"/>
                <w:szCs w:val="16"/>
              </w:rPr>
            </w:pPr>
            <w:r w:rsidDel="00000000" w:rsidR="00000000" w:rsidRPr="00000000">
              <w:rPr>
                <w:sz w:val="16"/>
                <w:szCs w:val="16"/>
                <w:rtl w:val="0"/>
              </w:rPr>
              <w:t xml:space="preserve">3. Regulamento de Estágio</w:t>
            </w:r>
            <w:r w:rsidDel="00000000" w:rsidR="00000000" w:rsidRPr="00000000">
              <w:rPr>
                <w:rtl w:val="0"/>
              </w:rPr>
            </w:r>
          </w:p>
          <w:p w:rsidR="00000000" w:rsidDel="00000000" w:rsidP="00000000" w:rsidRDefault="00000000" w:rsidRPr="00000000" w14:paraId="00000241">
            <w:pPr>
              <w:pageBreakBefore w:val="0"/>
              <w:spacing w:line="240" w:lineRule="auto"/>
              <w:rPr>
                <w:i w:val="1"/>
                <w:color w:val="666666"/>
                <w:sz w:val="12"/>
                <w:szCs w:val="12"/>
              </w:rPr>
            </w:pPr>
            <w:r w:rsidDel="00000000" w:rsidR="00000000" w:rsidRPr="00000000">
              <w:rPr>
                <w:i w:val="1"/>
                <w:color w:val="666666"/>
                <w:sz w:val="12"/>
                <w:szCs w:val="12"/>
                <w:rtl w:val="0"/>
              </w:rPr>
              <w:t xml:space="preserve">Descrição das formas de institucionalização, das diferentes modalidades de operacionalização, das possibilidades de integralização da carga horária de estágio e das formas de acompanhamento das atividades pelo orientador.</w:t>
            </w:r>
          </w:p>
          <w:p w:rsidR="00000000" w:rsidDel="00000000" w:rsidP="00000000" w:rsidRDefault="00000000" w:rsidRPr="00000000" w14:paraId="00000242">
            <w:pPr>
              <w:pageBreakBefore w:val="0"/>
              <w:spacing w:line="240" w:lineRule="auto"/>
              <w:rPr>
                <w:i w:val="1"/>
                <w:color w:val="666666"/>
                <w:sz w:val="12"/>
                <w:szCs w:val="12"/>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color w:val="666666"/>
                <w:sz w:val="12"/>
                <w:szCs w:val="12"/>
              </w:rPr>
            </w:pPr>
            <w:r w:rsidDel="00000000" w:rsidR="00000000" w:rsidRPr="00000000">
              <w:rPr>
                <w:rFonts w:ascii="Arial Unicode MS" w:cs="Arial Unicode MS" w:eastAsia="Arial Unicode MS" w:hAnsi="Arial Unicode MS"/>
                <w:b w:val="1"/>
                <w:i w:val="1"/>
                <w:color w:val="666666"/>
                <w:sz w:val="12"/>
                <w:szCs w:val="12"/>
                <w:rtl w:val="0"/>
              </w:rPr>
              <w:t xml:space="preserve">⇨ A previsão do Estágio como atividade obrigatória em DCNs específicas implica, necessariamente, a obrigatoriedade de sua  inclusão no currículo e elaboração do respectivo regulamento — este documento é exigido sempre que o Estágio (obrigatório ou não obrigatório) for previsto no PPC. Um único regulamento pode suficientemente dispor sobre os estágios obrigatório e não obrigatório.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4">
            <w:pPr>
              <w:spacing w:line="240" w:lineRule="auto"/>
              <w:jc w:val="both"/>
              <w:rPr>
                <w:sz w:val="16"/>
                <w:szCs w:val="16"/>
              </w:rPr>
            </w:pPr>
            <w:r w:rsidDel="00000000" w:rsidR="00000000" w:rsidRPr="00000000">
              <w:rPr>
                <w:sz w:val="16"/>
                <w:szCs w:val="16"/>
                <w:rtl w:val="0"/>
              </w:rPr>
              <w:t xml:space="preserve">a) Descrição das regras que regem o estágio obrigatório e/ou não obrigatório, conforme o caso, conforme </w:t>
            </w:r>
            <w:r w:rsidDel="00000000" w:rsidR="00000000" w:rsidRPr="00000000">
              <w:rPr>
                <w:b w:val="1"/>
                <w:sz w:val="16"/>
                <w:szCs w:val="16"/>
                <w:rtl w:val="0"/>
              </w:rPr>
              <w:t xml:space="preserve">determinam </w:t>
            </w:r>
            <w:r w:rsidDel="00000000" w:rsidR="00000000" w:rsidRPr="00000000">
              <w:rPr>
                <w:sz w:val="16"/>
                <w:szCs w:val="16"/>
                <w:rtl w:val="0"/>
              </w:rPr>
              <w:t xml:space="preserve">as DCNs específicas do curso.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5">
            <w:pPr>
              <w:pageBreakBefore w:val="0"/>
              <w:spacing w:line="240" w:lineRule="auto"/>
              <w:jc w:val="both"/>
              <w:rPr>
                <w:sz w:val="16"/>
                <w:szCs w:val="16"/>
                <w:highlight w:val="red"/>
              </w:rPr>
            </w:pPr>
            <w:r w:rsidDel="00000000" w:rsidR="00000000" w:rsidRPr="00000000">
              <w:rPr>
                <w:sz w:val="16"/>
                <w:szCs w:val="16"/>
                <w:rtl w:val="0"/>
              </w:rPr>
              <w:t xml:space="preserve">OK</w:t>
            </w:r>
            <w:r w:rsidDel="00000000" w:rsidR="00000000" w:rsidRPr="00000000">
              <w:rPr>
                <w:rtl w:val="0"/>
              </w:rPr>
            </w:r>
          </w:p>
          <w:p w:rsidR="00000000" w:rsidDel="00000000" w:rsidP="00000000" w:rsidRDefault="00000000" w:rsidRPr="00000000" w14:paraId="00000246">
            <w:pPr>
              <w:pageBreakBefore w:val="0"/>
              <w:spacing w:line="240" w:lineRule="auto"/>
              <w:jc w:val="both"/>
              <w:rPr>
                <w:sz w:val="16"/>
                <w:szCs w:val="16"/>
              </w:rPr>
            </w:pPr>
            <w:r w:rsidDel="00000000" w:rsidR="00000000" w:rsidRPr="00000000">
              <w:rPr>
                <w:rtl w:val="0"/>
              </w:rPr>
            </w:r>
          </w:p>
          <w:p w:rsidR="00000000" w:rsidDel="00000000" w:rsidP="00000000" w:rsidRDefault="00000000" w:rsidRPr="00000000" w14:paraId="00000247">
            <w:pPr>
              <w:pageBreakBefore w:val="0"/>
              <w:spacing w:line="240" w:lineRule="auto"/>
              <w:jc w:val="both"/>
              <w:rPr>
                <w:sz w:val="16"/>
                <w:szCs w:val="16"/>
              </w:rPr>
            </w:pPr>
            <w:r w:rsidDel="00000000" w:rsidR="00000000" w:rsidRPr="00000000">
              <w:rPr>
                <w:sz w:val="16"/>
                <w:szCs w:val="16"/>
                <w:rtl w:val="0"/>
              </w:rPr>
              <w:t xml:space="preserve">Cabe, no entanto, reconsiderar, no </w:t>
            </w:r>
            <w:r w:rsidDel="00000000" w:rsidR="00000000" w:rsidRPr="00000000">
              <w:rPr>
                <w:i w:val="1"/>
                <w:sz w:val="16"/>
                <w:szCs w:val="16"/>
                <w:rtl w:val="0"/>
              </w:rPr>
              <w:t xml:space="preserve">art. 1º</w:t>
            </w:r>
            <w:r w:rsidDel="00000000" w:rsidR="00000000" w:rsidRPr="00000000">
              <w:rPr>
                <w:sz w:val="16"/>
                <w:szCs w:val="16"/>
                <w:rtl w:val="0"/>
              </w:rPr>
              <w:t xml:space="preserve"> do </w:t>
            </w:r>
            <w:r w:rsidDel="00000000" w:rsidR="00000000" w:rsidRPr="00000000">
              <w:rPr>
                <w:i w:val="1"/>
                <w:sz w:val="16"/>
                <w:szCs w:val="16"/>
                <w:rtl w:val="0"/>
              </w:rPr>
              <w:t xml:space="preserve">Regulamento de Estágio Curricular não Obrigatório</w:t>
            </w:r>
            <w:r w:rsidDel="00000000" w:rsidR="00000000" w:rsidRPr="00000000">
              <w:rPr>
                <w:sz w:val="16"/>
                <w:szCs w:val="16"/>
                <w:rtl w:val="0"/>
              </w:rPr>
              <w:t xml:space="preserve">, a menção à Resolução CNE/CP n. 2/2015, haja vista sua relação com as Diretrizes Curriculares Nacionais para a Formação Inicial de Professores para a Educação Básica (</w:t>
            </w:r>
            <w:r w:rsidDel="00000000" w:rsidR="00000000" w:rsidRPr="00000000">
              <w:rPr>
                <w:sz w:val="16"/>
                <w:szCs w:val="16"/>
                <w:u w:val="single"/>
                <w:rtl w:val="0"/>
              </w:rPr>
              <w:t xml:space="preserve">cursos de Licenciatura</w:t>
            </w:r>
            <w:r w:rsidDel="00000000" w:rsidR="00000000" w:rsidRPr="00000000">
              <w:rPr>
                <w:sz w:val="16"/>
                <w:szCs w:val="16"/>
                <w:rtl w:val="0"/>
              </w:rPr>
              <w:t xml:space="preserve">) — de qualquer modo, convém ter em conta sua revogação pela Resolução CNE/CP n. 2/2019.</w:t>
            </w:r>
          </w:p>
        </w:tc>
      </w:tr>
      <w:tr>
        <w:trPr>
          <w:cantSplit w:val="0"/>
          <w:trHeight w:val="1015.924479166666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8">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9">
            <w:pPr>
              <w:spacing w:line="240" w:lineRule="auto"/>
              <w:jc w:val="both"/>
              <w:rPr>
                <w:b w:val="1"/>
                <w:sz w:val="12"/>
                <w:szCs w:val="12"/>
              </w:rPr>
            </w:pPr>
            <w:r w:rsidDel="00000000" w:rsidR="00000000" w:rsidRPr="00000000">
              <w:rPr>
                <w:sz w:val="16"/>
                <w:szCs w:val="16"/>
                <w:rtl w:val="0"/>
              </w:rPr>
              <w:t xml:space="preserve">b) Apresentação do(s) componentes(s), com definição da carga horária total, e as condições para realização, no caso de estágio obrigatório, conforme </w:t>
            </w:r>
            <w:r w:rsidDel="00000000" w:rsidR="00000000" w:rsidRPr="00000000">
              <w:rPr>
                <w:b w:val="1"/>
                <w:sz w:val="16"/>
                <w:szCs w:val="16"/>
                <w:rtl w:val="0"/>
              </w:rPr>
              <w:t xml:space="preserve">determina </w:t>
            </w:r>
            <w:r w:rsidDel="00000000" w:rsidR="00000000" w:rsidRPr="00000000">
              <w:rPr>
                <w:sz w:val="16"/>
                <w:szCs w:val="16"/>
                <w:rtl w:val="0"/>
              </w:rPr>
              <w:t xml:space="preserve">a </w:t>
            </w:r>
            <w:hyperlink r:id="rId79">
              <w:r w:rsidDel="00000000" w:rsidR="00000000" w:rsidRPr="00000000">
                <w:rPr>
                  <w:color w:val="1155cc"/>
                  <w:sz w:val="16"/>
                  <w:szCs w:val="16"/>
                  <w:u w:val="single"/>
                  <w:rtl w:val="0"/>
                </w:rPr>
                <w:t xml:space="preserve">Resolução Cepe n. 104/2021</w:t>
              </w:r>
            </w:hyperlink>
            <w:r w:rsidDel="00000000" w:rsidR="00000000" w:rsidRPr="00000000">
              <w:rPr>
                <w:sz w:val="16"/>
                <w:szCs w:val="16"/>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A">
            <w:pPr>
              <w:spacing w:line="240" w:lineRule="auto"/>
              <w:jc w:val="both"/>
              <w:rPr>
                <w:sz w:val="16"/>
                <w:szCs w:val="16"/>
              </w:rPr>
            </w:pPr>
            <w:r w:rsidDel="00000000" w:rsidR="00000000" w:rsidRPr="00000000">
              <w:rPr>
                <w:sz w:val="16"/>
                <w:szCs w:val="16"/>
                <w:rtl w:val="0"/>
              </w:rPr>
              <w:t xml:space="preserve">Não se aplica ao Curso em tela.</w:t>
            </w:r>
            <w:r w:rsidDel="00000000" w:rsidR="00000000" w:rsidRPr="00000000">
              <w:rPr>
                <w:rtl w:val="0"/>
              </w:rPr>
            </w:r>
          </w:p>
        </w:tc>
      </w:tr>
      <w:tr>
        <w:trPr>
          <w:cantSplit w:val="0"/>
          <w:trHeight w:val="1015.9244791666665" w:hRule="atLeast"/>
          <w:tblHeader w:val="0"/>
        </w:trPr>
        <w:tc>
          <w:tcPr>
            <w:vMerge w:val="continue"/>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B">
            <w:pPr>
              <w:pageBreakBefore w:val="0"/>
              <w:spacing w:after="0" w:before="0" w:line="240" w:lineRule="auto"/>
              <w:ind w:left="0" w:firstLine="0"/>
              <w:jc w:val="both"/>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C">
            <w:pPr>
              <w:spacing w:line="240" w:lineRule="auto"/>
              <w:jc w:val="both"/>
              <w:rPr>
                <w:sz w:val="16"/>
                <w:szCs w:val="16"/>
              </w:rPr>
            </w:pPr>
            <w:r w:rsidDel="00000000" w:rsidR="00000000" w:rsidRPr="00000000">
              <w:rPr>
                <w:sz w:val="16"/>
                <w:szCs w:val="16"/>
                <w:rtl w:val="0"/>
              </w:rPr>
              <w:t xml:space="preserve">c</w:t>
            </w:r>
            <w:r w:rsidDel="00000000" w:rsidR="00000000" w:rsidRPr="00000000">
              <w:rPr>
                <w:sz w:val="16"/>
                <w:szCs w:val="16"/>
                <w:rtl w:val="0"/>
              </w:rPr>
              <w:t xml:space="preserve">) Demonstração do cumprimento da Lei n. 11.788/2008, ressaltando-se quanto à possibilidade de jornadas semanais de estágio superiores a 30 horas, segundo condicionantes.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D">
            <w:pPr>
              <w:spacing w:line="240" w:lineRule="auto"/>
              <w:jc w:val="both"/>
              <w:rPr>
                <w:sz w:val="16"/>
                <w:szCs w:val="16"/>
              </w:rPr>
            </w:pPr>
            <w:r w:rsidDel="00000000" w:rsidR="00000000" w:rsidRPr="00000000">
              <w:rPr>
                <w:sz w:val="16"/>
                <w:szCs w:val="16"/>
                <w:rtl w:val="0"/>
              </w:rPr>
              <w:t xml:space="preserve">OK</w:t>
            </w:r>
          </w:p>
        </w:tc>
      </w:tr>
      <w:tr>
        <w:trPr>
          <w:cantSplit w:val="0"/>
          <w:trHeight w:val="2286.81640624999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4E">
            <w:pPr>
              <w:pageBreakBefore w:val="0"/>
              <w:spacing w:after="200" w:line="240" w:lineRule="auto"/>
              <w:rPr>
                <w:sz w:val="16"/>
                <w:szCs w:val="16"/>
              </w:rPr>
            </w:pPr>
            <w:r w:rsidDel="00000000" w:rsidR="00000000" w:rsidRPr="00000000">
              <w:rPr>
                <w:sz w:val="16"/>
                <w:szCs w:val="16"/>
                <w:rtl w:val="0"/>
              </w:rPr>
              <w:t xml:space="preserve">4. Regulamento de TCC (caso haja)</w:t>
            </w:r>
          </w:p>
          <w:p w:rsidR="00000000" w:rsidDel="00000000" w:rsidP="00000000" w:rsidRDefault="00000000" w:rsidRPr="00000000" w14:paraId="0000024F">
            <w:pPr>
              <w:pageBreakBefore w:val="0"/>
              <w:spacing w:line="240" w:lineRule="auto"/>
              <w:rPr>
                <w:color w:val="666666"/>
                <w:sz w:val="16"/>
                <w:szCs w:val="16"/>
              </w:rPr>
            </w:pPr>
            <w:r w:rsidDel="00000000" w:rsidR="00000000" w:rsidRPr="00000000">
              <w:rPr>
                <w:i w:val="1"/>
                <w:color w:val="666666"/>
                <w:sz w:val="12"/>
                <w:szCs w:val="12"/>
                <w:rtl w:val="0"/>
              </w:rPr>
              <w:t xml:space="preserve">O Regulamento do Trabalho de Conclusão de Curso – TCC dispõe, dentre outros elementos, sobre: as modalidades pelas quais a atividade pode ser desenvolvida (monografia, projeto de iniciação científica ou projetos de atividades); a carga horária, as formas de apresentação, de orientação e de coordenação, a divulgação e o acesso do produto final à comunidade, interna e externa (conforme o caso).</w:t>
            </w:r>
            <w:r w:rsidDel="00000000" w:rsidR="00000000" w:rsidRPr="00000000">
              <w:rPr>
                <w:rtl w:val="0"/>
              </w:rPr>
            </w:r>
          </w:p>
          <w:p w:rsidR="00000000" w:rsidDel="00000000" w:rsidP="00000000" w:rsidRDefault="00000000" w:rsidRPr="00000000" w14:paraId="00000250">
            <w:pPr>
              <w:pageBreakBefore w:val="0"/>
              <w:spacing w:line="240" w:lineRule="auto"/>
              <w:jc w:val="both"/>
              <w:rPr>
                <w:color w:val="666666"/>
                <w:sz w:val="16"/>
                <w:szCs w:val="16"/>
              </w:rPr>
            </w:pPr>
            <w:r w:rsidDel="00000000" w:rsidR="00000000" w:rsidRPr="00000000">
              <w:rPr>
                <w:rtl w:val="0"/>
              </w:rPr>
            </w:r>
          </w:p>
          <w:p w:rsidR="00000000" w:rsidDel="00000000" w:rsidP="00000000" w:rsidRDefault="00000000" w:rsidRPr="00000000" w14:paraId="00000251">
            <w:pPr>
              <w:pageBreakBefore w:val="0"/>
              <w:spacing w:line="240" w:lineRule="auto"/>
              <w:rPr>
                <w:color w:val="666666"/>
                <w:sz w:val="16"/>
                <w:szCs w:val="16"/>
              </w:rPr>
            </w:pPr>
            <w:r w:rsidDel="00000000" w:rsidR="00000000" w:rsidRPr="00000000">
              <w:rPr>
                <w:rFonts w:ascii="Arial Unicode MS" w:cs="Arial Unicode MS" w:eastAsia="Arial Unicode MS" w:hAnsi="Arial Unicode MS"/>
                <w:b w:val="1"/>
                <w:i w:val="1"/>
                <w:color w:val="666666"/>
                <w:sz w:val="12"/>
                <w:szCs w:val="12"/>
                <w:rtl w:val="0"/>
              </w:rPr>
              <w:t xml:space="preserve">⇨ O Regulamento de TCC é exigido se o componente for previsto no PPC e/ou constar em DCNs específicas como obrigatório para integralização do Curso.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2">
            <w:pPr>
              <w:pageBreakBefore w:val="0"/>
              <w:spacing w:line="240" w:lineRule="auto"/>
              <w:jc w:val="both"/>
              <w:rPr>
                <w:sz w:val="16"/>
                <w:szCs w:val="16"/>
              </w:rPr>
            </w:pPr>
            <w:r w:rsidDel="00000000" w:rsidR="00000000" w:rsidRPr="00000000">
              <w:rPr>
                <w:sz w:val="16"/>
                <w:szCs w:val="16"/>
                <w:rtl w:val="0"/>
              </w:rPr>
              <w:t xml:space="preserve">Apresentação do Regulamento de TCC, com especificações cabíveis.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3">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7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4">
            <w:pPr>
              <w:pageBreakBefore w:val="0"/>
              <w:spacing w:after="200" w:line="240" w:lineRule="auto"/>
              <w:ind w:right="-84.44881889763778"/>
              <w:rPr>
                <w:sz w:val="16"/>
                <w:szCs w:val="16"/>
              </w:rPr>
            </w:pPr>
            <w:r w:rsidDel="00000000" w:rsidR="00000000" w:rsidRPr="00000000">
              <w:rPr>
                <w:sz w:val="16"/>
                <w:szCs w:val="16"/>
                <w:rtl w:val="0"/>
              </w:rPr>
              <w:t xml:space="preserve">5. Regulamento de Atividades Complementares</w:t>
            </w:r>
          </w:p>
          <w:p w:rsidR="00000000" w:rsidDel="00000000" w:rsidP="00000000" w:rsidRDefault="00000000" w:rsidRPr="00000000" w14:paraId="00000255">
            <w:pPr>
              <w:pageBreakBefore w:val="0"/>
              <w:spacing w:line="240" w:lineRule="auto"/>
              <w:rPr>
                <w:color w:val="666666"/>
                <w:sz w:val="16"/>
                <w:szCs w:val="16"/>
              </w:rPr>
            </w:pPr>
            <w:r w:rsidDel="00000000" w:rsidR="00000000" w:rsidRPr="00000000">
              <w:rPr>
                <w:i w:val="1"/>
                <w:color w:val="666666"/>
                <w:sz w:val="12"/>
                <w:szCs w:val="12"/>
                <w:rtl w:val="0"/>
              </w:rPr>
              <w:t xml:space="preserve">Regulamento </w:t>
            </w:r>
            <w:r w:rsidDel="00000000" w:rsidR="00000000" w:rsidRPr="00000000">
              <w:rPr>
                <w:b w:val="1"/>
                <w:i w:val="1"/>
                <w:color w:val="666666"/>
                <w:sz w:val="12"/>
                <w:szCs w:val="12"/>
                <w:rtl w:val="0"/>
              </w:rPr>
              <w:t xml:space="preserve">obrigatório </w:t>
            </w:r>
            <w:r w:rsidDel="00000000" w:rsidR="00000000" w:rsidRPr="00000000">
              <w:rPr>
                <w:i w:val="1"/>
                <w:color w:val="666666"/>
                <w:sz w:val="12"/>
                <w:szCs w:val="12"/>
                <w:rtl w:val="0"/>
              </w:rPr>
              <w:t xml:space="preserve">que explicita, de modo sistêmico e global, dentre outros elementos, os meios pelos quais diferentes atividades poderão ser integralizadas na carga horária do Curso e de que forma contribuirão para a formação pretendida, respeitadas a duração prevista nas diretrizes específicas (caso existentes), a diversidade</w:t>
            </w:r>
            <w:r w:rsidDel="00000000" w:rsidR="00000000" w:rsidRPr="00000000">
              <w:rPr>
                <w:color w:val="666666"/>
                <w:sz w:val="16"/>
                <w:szCs w:val="16"/>
                <w:rtl w:val="0"/>
              </w:rPr>
              <w:t xml:space="preserve"> </w:t>
            </w:r>
            <w:r w:rsidDel="00000000" w:rsidR="00000000" w:rsidRPr="00000000">
              <w:rPr>
                <w:i w:val="1"/>
                <w:color w:val="666666"/>
                <w:sz w:val="12"/>
                <w:szCs w:val="12"/>
                <w:rtl w:val="0"/>
              </w:rPr>
              <w:t xml:space="preserve">das atividades e as formas de aproveitamento.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6">
            <w:pPr>
              <w:pageBreakBefore w:val="0"/>
              <w:spacing w:line="240" w:lineRule="auto"/>
              <w:jc w:val="both"/>
              <w:rPr>
                <w:sz w:val="16"/>
                <w:szCs w:val="16"/>
              </w:rPr>
            </w:pPr>
            <w:r w:rsidDel="00000000" w:rsidR="00000000" w:rsidRPr="00000000">
              <w:rPr>
                <w:sz w:val="16"/>
                <w:szCs w:val="16"/>
                <w:rtl w:val="0"/>
              </w:rPr>
              <w:t xml:space="preserve">Apresentação do Regulamento de Atividades Complementares, explicitando a sistemática pela qual diferentes atividades de aprofundamento em áreas específicas de interesse dos estudantes serão aproveitadas para </w:t>
            </w:r>
            <w:r w:rsidDel="00000000" w:rsidR="00000000" w:rsidRPr="00000000">
              <w:rPr>
                <w:sz w:val="16"/>
                <w:szCs w:val="16"/>
                <w:rtl w:val="0"/>
              </w:rPr>
              <w:t xml:space="preserve">integralização da carga horária do Curso, </w:t>
            </w:r>
            <w:r w:rsidDel="00000000" w:rsidR="00000000" w:rsidRPr="00000000">
              <w:rPr>
                <w:sz w:val="16"/>
                <w:szCs w:val="16"/>
                <w:rtl w:val="0"/>
              </w:rPr>
              <w:t xml:space="preserve">conforme determinação das DCNs aplicáveis e/ou orientações gerais contidas em normas do CNE</w:t>
            </w:r>
            <w:r w:rsidDel="00000000" w:rsidR="00000000" w:rsidRPr="00000000">
              <w:rPr>
                <w:sz w:val="16"/>
                <w:szCs w:val="16"/>
                <w:rtl w:val="0"/>
              </w:rPr>
              <w:t xml:space="preserve">. </w:t>
            </w:r>
          </w:p>
          <w:p w:rsidR="00000000" w:rsidDel="00000000" w:rsidP="00000000" w:rsidRDefault="00000000" w:rsidRPr="00000000" w14:paraId="00000257">
            <w:pPr>
              <w:pageBreakBefore w:val="0"/>
              <w:spacing w:line="240" w:lineRule="auto"/>
              <w:jc w:val="both"/>
              <w:rPr>
                <w:sz w:val="16"/>
                <w:szCs w:val="16"/>
              </w:rPr>
            </w:pPr>
            <w:r w:rsidDel="00000000" w:rsidR="00000000" w:rsidRPr="00000000">
              <w:rPr>
                <w:rtl w:val="0"/>
              </w:rPr>
            </w:r>
          </w:p>
          <w:p w:rsidR="00000000" w:rsidDel="00000000" w:rsidP="00000000" w:rsidRDefault="00000000" w:rsidRPr="00000000" w14:paraId="00000258">
            <w:pPr>
              <w:pageBreakBefore w:val="0"/>
              <w:spacing w:after="200" w:line="240" w:lineRule="auto"/>
              <w:jc w:val="both"/>
              <w:rPr>
                <w:b w:val="1"/>
                <w:sz w:val="12"/>
                <w:szCs w:val="12"/>
              </w:rPr>
            </w:pPr>
            <w:r w:rsidDel="00000000" w:rsidR="00000000" w:rsidRPr="00000000">
              <w:rPr>
                <w:rFonts w:ascii="Arial Unicode MS" w:cs="Arial Unicode MS" w:eastAsia="Arial Unicode MS" w:hAnsi="Arial Unicode MS"/>
                <w:b w:val="1"/>
                <w:sz w:val="12"/>
                <w:szCs w:val="12"/>
                <w:rtl w:val="0"/>
              </w:rPr>
              <w:t xml:space="preserve">⇨ </w:t>
            </w:r>
            <w:r w:rsidDel="00000000" w:rsidR="00000000" w:rsidRPr="00000000">
              <w:rPr>
                <w:b w:val="1"/>
                <w:sz w:val="12"/>
                <w:szCs w:val="12"/>
                <w:rtl w:val="0"/>
              </w:rPr>
              <w:t xml:space="preserve">Recomenda-se previsão de forma(s) de integralização da carga horária máxima alocada para Atividades Complementares, conforme o caso, observadas as seguintes possibilidades:</w:t>
            </w:r>
          </w:p>
          <w:p w:rsidR="00000000" w:rsidDel="00000000" w:rsidP="00000000" w:rsidRDefault="00000000" w:rsidRPr="00000000" w14:paraId="00000259">
            <w:pPr>
              <w:pageBreakBefore w:val="0"/>
              <w:spacing w:after="0" w:line="240" w:lineRule="auto"/>
              <w:jc w:val="both"/>
              <w:rPr>
                <w:b w:val="1"/>
                <w:sz w:val="12"/>
                <w:szCs w:val="12"/>
              </w:rPr>
            </w:pPr>
            <w:r w:rsidDel="00000000" w:rsidR="00000000" w:rsidRPr="00000000">
              <w:rPr>
                <w:b w:val="1"/>
                <w:sz w:val="12"/>
                <w:szCs w:val="12"/>
                <w:rtl w:val="0"/>
              </w:rPr>
              <w:t xml:space="preserve">- </w:t>
            </w:r>
            <w:r w:rsidDel="00000000" w:rsidR="00000000" w:rsidRPr="00000000">
              <w:rPr>
                <w:b w:val="1"/>
                <w:sz w:val="12"/>
                <w:szCs w:val="12"/>
                <w:rtl w:val="0"/>
              </w:rPr>
              <w:t xml:space="preserve">Como componente</w:t>
            </w:r>
            <w:r w:rsidDel="00000000" w:rsidR="00000000" w:rsidRPr="00000000">
              <w:rPr>
                <w:b w:val="1"/>
                <w:sz w:val="12"/>
                <w:szCs w:val="12"/>
                <w:rtl w:val="0"/>
              </w:rPr>
              <w:t xml:space="preserve"> curricular optativo do tipo “Atividade &gt; Atividade Integradora de Formação &gt; Atividade A</w:t>
            </w:r>
            <w:r w:rsidDel="00000000" w:rsidR="00000000" w:rsidRPr="00000000">
              <w:rPr>
                <w:b w:val="1"/>
                <w:sz w:val="12"/>
                <w:szCs w:val="12"/>
                <w:rtl w:val="0"/>
              </w:rPr>
              <w:t xml:space="preserve">utônoma” (para o caso de se configurarem como OPTATIVAS para o Curso);</w:t>
            </w:r>
          </w:p>
          <w:p w:rsidR="00000000" w:rsidDel="00000000" w:rsidP="00000000" w:rsidRDefault="00000000" w:rsidRPr="00000000" w14:paraId="0000025A">
            <w:pPr>
              <w:pageBreakBefore w:val="0"/>
              <w:spacing w:after="0" w:line="240" w:lineRule="auto"/>
              <w:jc w:val="both"/>
              <w:rPr>
                <w:b w:val="1"/>
                <w:sz w:val="12"/>
                <w:szCs w:val="12"/>
              </w:rPr>
            </w:pPr>
            <w:r w:rsidDel="00000000" w:rsidR="00000000" w:rsidRPr="00000000">
              <w:rPr>
                <w:b w:val="1"/>
                <w:sz w:val="12"/>
                <w:szCs w:val="12"/>
                <w:rtl w:val="0"/>
              </w:rPr>
              <w:t xml:space="preserve">- </w:t>
            </w:r>
            <w:r w:rsidDel="00000000" w:rsidR="00000000" w:rsidRPr="00000000">
              <w:rPr>
                <w:b w:val="1"/>
                <w:sz w:val="12"/>
                <w:szCs w:val="12"/>
                <w:rtl w:val="0"/>
              </w:rPr>
              <w:t xml:space="preserve">Como “Atividade Autônoma Complementar” (para o caso de integralização de horas OBRIGATÓRIAS para a integralização do Curso).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B">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1471.8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C">
            <w:pPr>
              <w:pageBreakBefore w:val="0"/>
              <w:spacing w:after="200" w:line="240" w:lineRule="auto"/>
              <w:rPr>
                <w:sz w:val="16"/>
                <w:szCs w:val="16"/>
              </w:rPr>
            </w:pPr>
            <w:r w:rsidDel="00000000" w:rsidR="00000000" w:rsidRPr="00000000">
              <w:rPr>
                <w:sz w:val="16"/>
                <w:szCs w:val="16"/>
                <w:rtl w:val="0"/>
              </w:rPr>
              <w:t xml:space="preserve">6. Regulamento de Extensão</w:t>
            </w:r>
          </w:p>
          <w:p w:rsidR="00000000" w:rsidDel="00000000" w:rsidP="00000000" w:rsidRDefault="00000000" w:rsidRPr="00000000" w14:paraId="0000025D">
            <w:pPr>
              <w:pageBreakBefore w:val="0"/>
              <w:spacing w:line="240" w:lineRule="auto"/>
              <w:rPr>
                <w:color w:val="666666"/>
                <w:sz w:val="16"/>
                <w:szCs w:val="16"/>
              </w:rPr>
            </w:pPr>
            <w:r w:rsidDel="00000000" w:rsidR="00000000" w:rsidRPr="00000000">
              <w:rPr>
                <w:i w:val="1"/>
                <w:color w:val="666666"/>
                <w:sz w:val="12"/>
                <w:szCs w:val="12"/>
                <w:rtl w:val="0"/>
              </w:rPr>
              <w:t xml:space="preserve">Regulamento </w:t>
            </w:r>
            <w:r w:rsidDel="00000000" w:rsidR="00000000" w:rsidRPr="00000000">
              <w:rPr>
                <w:b w:val="1"/>
                <w:i w:val="1"/>
                <w:color w:val="666666"/>
                <w:sz w:val="12"/>
                <w:szCs w:val="12"/>
                <w:rtl w:val="0"/>
              </w:rPr>
              <w:t xml:space="preserve">obrigatório </w:t>
            </w:r>
            <w:r w:rsidDel="00000000" w:rsidR="00000000" w:rsidRPr="00000000">
              <w:rPr>
                <w:i w:val="1"/>
                <w:color w:val="666666"/>
                <w:sz w:val="12"/>
                <w:szCs w:val="12"/>
                <w:rtl w:val="0"/>
              </w:rPr>
              <w:t xml:space="preserve">para </w:t>
            </w:r>
            <w:r w:rsidDel="00000000" w:rsidR="00000000" w:rsidRPr="00000000">
              <w:rPr>
                <w:i w:val="1"/>
                <w:color w:val="666666"/>
                <w:sz w:val="12"/>
                <w:szCs w:val="12"/>
                <w:rtl w:val="0"/>
              </w:rPr>
              <w:t xml:space="preserve">descrever a sistemática pela qual a participação dos estudantes em projetos de extensão é eventualmente aproveitada para completar a formação discente e meios pelos quais a carga horária do Curso é integralizada nesse aspecto.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5E">
            <w:pPr>
              <w:spacing w:after="200" w:line="240" w:lineRule="auto"/>
              <w:jc w:val="both"/>
              <w:rPr>
                <w:sz w:val="16"/>
                <w:szCs w:val="16"/>
              </w:rPr>
            </w:pPr>
            <w:r w:rsidDel="00000000" w:rsidR="00000000" w:rsidRPr="00000000">
              <w:rPr>
                <w:sz w:val="16"/>
                <w:szCs w:val="16"/>
                <w:rtl w:val="0"/>
              </w:rPr>
              <w:t xml:space="preserve">Apresentação do Regulamento de Extensão, com as especificações cabíveis sobre a sistemática de curricularização e aproveitamento da participação do discente em atividades e projetos de extensão, em consonância com as seguintes normas:</w:t>
            </w:r>
          </w:p>
          <w:p w:rsidR="00000000" w:rsidDel="00000000" w:rsidP="00000000" w:rsidRDefault="00000000" w:rsidRPr="00000000" w14:paraId="0000025F">
            <w:pPr>
              <w:spacing w:line="240" w:lineRule="auto"/>
              <w:jc w:val="both"/>
              <w:rPr>
                <w:sz w:val="16"/>
                <w:szCs w:val="16"/>
              </w:rPr>
            </w:pPr>
            <w:r w:rsidDel="00000000" w:rsidR="00000000" w:rsidRPr="00000000">
              <w:rPr>
                <w:sz w:val="16"/>
                <w:szCs w:val="16"/>
                <w:rtl w:val="0"/>
              </w:rPr>
              <w:t xml:space="preserve">– </w:t>
            </w:r>
            <w:hyperlink r:id="rId80">
              <w:r w:rsidDel="00000000" w:rsidR="00000000" w:rsidRPr="00000000">
                <w:rPr>
                  <w:color w:val="1155cc"/>
                  <w:sz w:val="16"/>
                  <w:szCs w:val="16"/>
                  <w:u w:val="single"/>
                  <w:rtl w:val="0"/>
                </w:rPr>
                <w:t xml:space="preserve">Resolução CNE/CES n. 7/2018</w:t>
              </w:r>
            </w:hyperlink>
            <w:r w:rsidDel="00000000" w:rsidR="00000000" w:rsidRPr="00000000">
              <w:rPr>
                <w:sz w:val="16"/>
                <w:szCs w:val="16"/>
                <w:rtl w:val="0"/>
              </w:rPr>
              <w:t xml:space="preserve">;</w:t>
            </w:r>
          </w:p>
          <w:p w:rsidR="00000000" w:rsidDel="00000000" w:rsidP="00000000" w:rsidRDefault="00000000" w:rsidRPr="00000000" w14:paraId="00000260">
            <w:pPr>
              <w:spacing w:line="240" w:lineRule="auto"/>
              <w:jc w:val="both"/>
              <w:rPr>
                <w:color w:val="1155cc"/>
                <w:sz w:val="16"/>
                <w:szCs w:val="16"/>
                <w:u w:val="single"/>
              </w:rPr>
            </w:pPr>
            <w:r w:rsidDel="00000000" w:rsidR="00000000" w:rsidRPr="00000000">
              <w:rPr>
                <w:sz w:val="16"/>
                <w:szCs w:val="16"/>
                <w:rtl w:val="0"/>
              </w:rPr>
              <w:t xml:space="preserve">– </w:t>
            </w:r>
            <w:hyperlink r:id="rId81">
              <w:r w:rsidDel="00000000" w:rsidR="00000000" w:rsidRPr="00000000">
                <w:rPr>
                  <w:color w:val="1155cc"/>
                  <w:sz w:val="16"/>
                  <w:szCs w:val="16"/>
                  <w:u w:val="single"/>
                  <w:rtl w:val="0"/>
                </w:rPr>
                <w:t xml:space="preserve">Resolução Cepe n. 118/2020</w:t>
              </w:r>
            </w:hyperlink>
            <w:hyperlink r:id="rId82">
              <w:r w:rsidDel="00000000" w:rsidR="00000000" w:rsidRPr="00000000">
                <w:rPr>
                  <w:sz w:val="16"/>
                  <w:szCs w:val="16"/>
                  <w:rtl w:val="0"/>
                </w:rPr>
                <w:t xml:space="preserve">;</w:t>
              </w:r>
            </w:hyperlink>
            <w:r w:rsidDel="00000000" w:rsidR="00000000" w:rsidRPr="00000000">
              <w:fldChar w:fldCharType="begin"/>
              <w:instrText xml:space="preserve"> HYPERLINK "https://sei.unb.br/sei/publicacoes/controlador_publicacoes.php?acao=publicacao_visualizar&amp;id_documento=6882259&amp;id_orgao_publicacao=0" </w:instrText>
              <w:fldChar w:fldCharType="separate"/>
            </w:r>
            <w:r w:rsidDel="00000000" w:rsidR="00000000" w:rsidRPr="00000000">
              <w:rPr>
                <w:rtl w:val="0"/>
              </w:rPr>
            </w:r>
          </w:p>
          <w:p w:rsidR="00000000" w:rsidDel="00000000" w:rsidP="00000000" w:rsidRDefault="00000000" w:rsidRPr="00000000" w14:paraId="00000261">
            <w:pPr>
              <w:spacing w:line="240" w:lineRule="auto"/>
              <w:jc w:val="both"/>
              <w:rPr>
                <w:sz w:val="16"/>
                <w:szCs w:val="16"/>
              </w:rPr>
            </w:pPr>
            <w:r w:rsidDel="00000000" w:rsidR="00000000" w:rsidRPr="00000000">
              <w:fldChar w:fldCharType="end"/>
            </w:r>
            <w:hyperlink r:id="rId83">
              <w:r w:rsidDel="00000000" w:rsidR="00000000" w:rsidRPr="00000000">
                <w:rPr>
                  <w:sz w:val="16"/>
                  <w:szCs w:val="16"/>
                  <w:rtl w:val="0"/>
                </w:rPr>
                <w:t xml:space="preserve">–</w:t>
              </w:r>
            </w:hyperlink>
            <w:hyperlink r:id="rId84">
              <w:r w:rsidDel="00000000" w:rsidR="00000000" w:rsidRPr="00000000">
                <w:rPr>
                  <w:color w:val="1155cc"/>
                  <w:sz w:val="16"/>
                  <w:szCs w:val="16"/>
                  <w:u w:val="single"/>
                  <w:rtl w:val="0"/>
                </w:rPr>
                <w:t xml:space="preserve"> </w:t>
              </w:r>
            </w:hyperlink>
            <w:hyperlink r:id="rId85">
              <w:r w:rsidDel="00000000" w:rsidR="00000000" w:rsidRPr="00000000">
                <w:rPr>
                  <w:color w:val="1155cc"/>
                  <w:sz w:val="16"/>
                  <w:szCs w:val="16"/>
                  <w:u w:val="single"/>
                  <w:rtl w:val="0"/>
                </w:rPr>
                <w:t xml:space="preserve">Resolução Conjunta CEG/CEX n. 1/2021</w:t>
              </w:r>
            </w:hyperlink>
            <w:r w:rsidDel="00000000" w:rsidR="00000000" w:rsidRPr="00000000">
              <w:rPr>
                <w:sz w:val="16"/>
                <w:szCs w:val="16"/>
                <w:rtl w:val="0"/>
              </w:rPr>
              <w:t xml:space="preserve">;</w:t>
            </w:r>
          </w:p>
          <w:p w:rsidR="00000000" w:rsidDel="00000000" w:rsidP="00000000" w:rsidRDefault="00000000" w:rsidRPr="00000000" w14:paraId="00000262">
            <w:pPr>
              <w:pageBreakBefore w:val="0"/>
              <w:spacing w:line="240" w:lineRule="auto"/>
              <w:jc w:val="both"/>
              <w:rPr>
                <w:b w:val="1"/>
                <w:sz w:val="14"/>
                <w:szCs w:val="14"/>
              </w:rPr>
            </w:pPr>
            <w:hyperlink r:id="rId86">
              <w:r w:rsidDel="00000000" w:rsidR="00000000" w:rsidRPr="00000000">
                <w:rPr>
                  <w:sz w:val="16"/>
                  <w:szCs w:val="16"/>
                  <w:rtl w:val="0"/>
                </w:rPr>
                <w:t xml:space="preserve">–</w:t>
              </w:r>
            </w:hyperlink>
            <w:hyperlink r:id="rId87">
              <w:r w:rsidDel="00000000" w:rsidR="00000000" w:rsidRPr="00000000">
                <w:rPr>
                  <w:color w:val="1155cc"/>
                  <w:sz w:val="16"/>
                  <w:szCs w:val="16"/>
                  <w:u w:val="single"/>
                  <w:rtl w:val="0"/>
                </w:rPr>
                <w:t xml:space="preserve"> </w:t>
              </w:r>
            </w:hyperlink>
            <w:r w:rsidDel="00000000" w:rsidR="00000000" w:rsidRPr="00000000">
              <w:rPr>
                <w:color w:val="1155cc"/>
                <w:sz w:val="16"/>
                <w:szCs w:val="16"/>
                <w:u w:val="single"/>
                <w:rtl w:val="0"/>
              </w:rPr>
              <w:t xml:space="preserve">Circular</w:t>
            </w:r>
            <w:hyperlink r:id="rId88">
              <w:r w:rsidDel="00000000" w:rsidR="00000000" w:rsidRPr="00000000">
                <w:rPr>
                  <w:color w:val="1155cc"/>
                  <w:sz w:val="16"/>
                  <w:szCs w:val="16"/>
                  <w:u w:val="single"/>
                  <w:rtl w:val="0"/>
                </w:rPr>
                <w:t xml:space="preserve"> Conjunta CEG/CEX n. 2/2021</w:t>
              </w:r>
            </w:hyperlink>
            <w:r w:rsidDel="00000000" w:rsidR="00000000" w:rsidRPr="00000000">
              <w:rPr>
                <w:sz w:val="16"/>
                <w:szCs w:val="16"/>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3">
            <w:pPr>
              <w:pageBreakBefore w:val="0"/>
              <w:spacing w:line="240" w:lineRule="auto"/>
              <w:jc w:val="both"/>
              <w:rPr>
                <w:sz w:val="16"/>
                <w:szCs w:val="16"/>
              </w:rPr>
            </w:pPr>
            <w:r w:rsidDel="00000000" w:rsidR="00000000" w:rsidRPr="00000000">
              <w:rPr>
                <w:sz w:val="16"/>
                <w:szCs w:val="16"/>
                <w:rtl w:val="0"/>
              </w:rPr>
              <w:t xml:space="preserve">Tendo em vista a inserção curricular da extensão, convém ajustar o </w:t>
            </w:r>
            <w:r w:rsidDel="00000000" w:rsidR="00000000" w:rsidRPr="00000000">
              <w:rPr>
                <w:i w:val="1"/>
                <w:sz w:val="16"/>
                <w:szCs w:val="16"/>
                <w:rtl w:val="0"/>
              </w:rPr>
              <w:t xml:space="preserve">Regulamento de Extensão</w:t>
            </w:r>
            <w:r w:rsidDel="00000000" w:rsidR="00000000" w:rsidRPr="00000000">
              <w:rPr>
                <w:sz w:val="16"/>
                <w:szCs w:val="16"/>
                <w:rtl w:val="0"/>
              </w:rPr>
              <w:t xml:space="preserve">, </w:t>
            </w:r>
            <w:r w:rsidDel="00000000" w:rsidR="00000000" w:rsidRPr="00000000">
              <w:rPr>
                <w:color w:val="000001"/>
                <w:sz w:val="16"/>
                <w:szCs w:val="16"/>
                <w:rtl w:val="0"/>
              </w:rPr>
              <w:t xml:space="preserve">especificando as </w:t>
            </w:r>
            <w:r w:rsidDel="00000000" w:rsidR="00000000" w:rsidRPr="00000000">
              <w:rPr>
                <w:sz w:val="16"/>
                <w:szCs w:val="16"/>
                <w:rtl w:val="0"/>
              </w:rPr>
              <w:t xml:space="preserve">“disciplinas”, os “módulos”, os “blocos" ou “atividades”, conforme o caso, pelos quais se desenvolve a extensão no âmbito do Curso </w:t>
            </w:r>
            <w:r w:rsidDel="00000000" w:rsidR="00000000" w:rsidRPr="00000000">
              <w:rPr>
                <w:color w:val="000001"/>
                <w:sz w:val="16"/>
                <w:szCs w:val="16"/>
                <w:rtl w:val="0"/>
              </w:rPr>
              <w:t xml:space="preserve">(em consonância com a correspondente representação no </w:t>
            </w:r>
            <w:r w:rsidDel="00000000" w:rsidR="00000000" w:rsidRPr="00000000">
              <w:rPr>
                <w:i w:val="1"/>
                <w:color w:val="000001"/>
                <w:sz w:val="16"/>
                <w:szCs w:val="16"/>
                <w:rtl w:val="0"/>
              </w:rPr>
              <w:t xml:space="preserve">Fluxo do Curso</w:t>
            </w:r>
            <w:r w:rsidDel="00000000" w:rsidR="00000000" w:rsidRPr="00000000">
              <w:rPr>
                <w:color w:val="000001"/>
                <w:sz w:val="16"/>
                <w:szCs w:val="16"/>
                <w:rtl w:val="0"/>
              </w:rPr>
              <w:t xml:space="preserve">)</w:t>
            </w:r>
            <w:r w:rsidDel="00000000" w:rsidR="00000000" w:rsidRPr="00000000">
              <w:rPr>
                <w:sz w:val="16"/>
                <w:szCs w:val="16"/>
                <w:rtl w:val="0"/>
              </w:rPr>
              <w:t xml:space="preserve"> — importa considerar que</w:t>
            </w:r>
            <w:r w:rsidDel="00000000" w:rsidR="00000000" w:rsidRPr="00000000">
              <w:rPr>
                <w:color w:val="000001"/>
                <w:sz w:val="16"/>
                <w:szCs w:val="16"/>
                <w:rtl w:val="0"/>
              </w:rPr>
              <w:t xml:space="preserve">, no SIGAA, </w:t>
            </w:r>
            <w:hyperlink r:id="rId89">
              <w:r w:rsidDel="00000000" w:rsidR="00000000" w:rsidRPr="00000000">
                <w:rPr>
                  <w:color w:val="1155cc"/>
                  <w:sz w:val="16"/>
                  <w:szCs w:val="16"/>
                  <w:u w:val="single"/>
                  <w:rtl w:val="0"/>
                </w:rPr>
                <w:t xml:space="preserve">cada componente curricular possui especificidades no tipo de registro e nas dinâmicas relacionadas à oferta e matrícula</w:t>
              </w:r>
            </w:hyperlink>
            <w:r w:rsidDel="00000000" w:rsidR="00000000" w:rsidRPr="00000000">
              <w:rPr>
                <w:color w:val="000001"/>
                <w:sz w:val="16"/>
                <w:szCs w:val="16"/>
                <w:rtl w:val="0"/>
              </w:rPr>
              <w:t xml:space="preserve"> (por exemplo, permissão de multiplicidade de matrículas / aproveitamentos; permissão / não permissão de matrícula </w:t>
            </w:r>
            <w:r w:rsidDel="00000000" w:rsidR="00000000" w:rsidRPr="00000000">
              <w:rPr>
                <w:i w:val="1"/>
                <w:color w:val="000001"/>
                <w:sz w:val="16"/>
                <w:szCs w:val="16"/>
                <w:rtl w:val="0"/>
              </w:rPr>
              <w:t xml:space="preserve">on-line</w:t>
            </w:r>
            <w:r w:rsidDel="00000000" w:rsidR="00000000" w:rsidRPr="00000000">
              <w:rPr>
                <w:color w:val="000001"/>
                <w:sz w:val="16"/>
                <w:szCs w:val="16"/>
                <w:rtl w:val="0"/>
              </w:rPr>
              <w:t xml:space="preserve">  pelo estudante; exigência / não exigência da constituição de turmas para matrícula </w:t>
            </w:r>
            <w:r w:rsidDel="00000000" w:rsidR="00000000" w:rsidRPr="00000000">
              <w:rPr>
                <w:i w:val="1"/>
                <w:color w:val="000001"/>
                <w:sz w:val="16"/>
                <w:szCs w:val="16"/>
                <w:rtl w:val="0"/>
              </w:rPr>
              <w:t xml:space="preserve">on-line</w:t>
            </w:r>
            <w:r w:rsidDel="00000000" w:rsidR="00000000" w:rsidRPr="00000000">
              <w:rPr>
                <w:color w:val="000001"/>
                <w:sz w:val="16"/>
                <w:szCs w:val="16"/>
                <w:rtl w:val="0"/>
              </w:rPr>
              <w:t xml:space="preserve">).</w:t>
            </w:r>
            <w:r w:rsidDel="00000000" w:rsidR="00000000" w:rsidRPr="00000000">
              <w:rPr>
                <w:rtl w:val="0"/>
              </w:rPr>
            </w:r>
          </w:p>
        </w:tc>
      </w:tr>
      <w:tr>
        <w:trPr>
          <w:cantSplit w:val="0"/>
          <w:trHeight w:val="1202.387695312499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4">
            <w:pPr>
              <w:pageBreakBefore w:val="0"/>
              <w:spacing w:after="200" w:line="240" w:lineRule="auto"/>
              <w:rPr>
                <w:sz w:val="16"/>
                <w:szCs w:val="16"/>
              </w:rPr>
            </w:pPr>
            <w:r w:rsidDel="00000000" w:rsidR="00000000" w:rsidRPr="00000000">
              <w:rPr>
                <w:sz w:val="16"/>
                <w:szCs w:val="16"/>
                <w:rtl w:val="0"/>
              </w:rPr>
              <w:t xml:space="preserve">7. Ato de criação do NDE e ato de nomeação dos membros do NDE (última composição)</w:t>
            </w:r>
          </w:p>
          <w:p w:rsidR="00000000" w:rsidDel="00000000" w:rsidP="00000000" w:rsidRDefault="00000000" w:rsidRPr="00000000" w14:paraId="00000265">
            <w:pPr>
              <w:pageBreakBefore w:val="0"/>
              <w:spacing w:line="240" w:lineRule="auto"/>
              <w:rPr>
                <w:i w:val="1"/>
                <w:color w:val="666666"/>
                <w:sz w:val="12"/>
                <w:szCs w:val="12"/>
              </w:rPr>
            </w:pPr>
            <w:r w:rsidDel="00000000" w:rsidR="00000000" w:rsidRPr="00000000">
              <w:rPr>
                <w:i w:val="1"/>
                <w:color w:val="666666"/>
                <w:sz w:val="12"/>
                <w:szCs w:val="12"/>
                <w:rtl w:val="0"/>
              </w:rPr>
              <w:t xml:space="preserve">Apresentação, </w:t>
            </w:r>
            <w:r w:rsidDel="00000000" w:rsidR="00000000" w:rsidRPr="00000000">
              <w:rPr>
                <w:b w:val="1"/>
                <w:i w:val="1"/>
                <w:color w:val="666666"/>
                <w:sz w:val="12"/>
                <w:szCs w:val="12"/>
                <w:rtl w:val="0"/>
              </w:rPr>
              <w:t xml:space="preserve">obrigatória</w:t>
            </w:r>
            <w:r w:rsidDel="00000000" w:rsidR="00000000" w:rsidRPr="00000000">
              <w:rPr>
                <w:i w:val="1"/>
                <w:color w:val="666666"/>
                <w:sz w:val="12"/>
                <w:szCs w:val="12"/>
                <w:rtl w:val="0"/>
              </w:rPr>
              <w:t xml:space="preserve">, de ato(s) de institucionalização do NDE pelos colegiados superiores da Unidade Acadêmica, definindo-se a constituição do grupo (observados critérios como composição, titulação dos membros, tempo de dedicação e de permanência sem interrupção, dentre outros), à luz da  </w:t>
            </w:r>
            <w:hyperlink r:id="rId90">
              <w:r w:rsidDel="00000000" w:rsidR="00000000" w:rsidRPr="00000000">
                <w:rPr>
                  <w:i w:val="1"/>
                  <w:color w:val="666666"/>
                  <w:sz w:val="12"/>
                  <w:szCs w:val="12"/>
                  <w:u w:val="single"/>
                  <w:rtl w:val="0"/>
                </w:rPr>
                <w:t xml:space="preserve">Resolução CONAES n. 1/2010</w:t>
              </w:r>
            </w:hyperlink>
            <w:r w:rsidDel="00000000" w:rsidR="00000000" w:rsidRPr="00000000">
              <w:rPr>
                <w:i w:val="1"/>
                <w:color w:val="666666"/>
                <w:sz w:val="12"/>
                <w:szCs w:val="12"/>
                <w:rtl w:val="0"/>
              </w:rPr>
              <w:t xml:space="preserve"> e da </w:t>
            </w:r>
            <w:hyperlink r:id="rId91">
              <w:r w:rsidDel="00000000" w:rsidR="00000000" w:rsidRPr="00000000">
                <w:rPr>
                  <w:i w:val="1"/>
                  <w:color w:val="666666"/>
                  <w:sz w:val="12"/>
                  <w:szCs w:val="12"/>
                  <w:u w:val="single"/>
                  <w:rtl w:val="0"/>
                </w:rPr>
                <w:t xml:space="preserve">Resolução CEG n. 1/2022</w:t>
              </w:r>
            </w:hyperlink>
            <w:r w:rsidDel="00000000" w:rsidR="00000000" w:rsidRPr="00000000">
              <w:rPr>
                <w:i w:val="1"/>
                <w:color w:val="666666"/>
                <w:sz w:val="12"/>
                <w:szCs w:val="12"/>
                <w:rtl w:val="0"/>
              </w:rPr>
              <w:t xml:space="preserv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6">
            <w:pPr>
              <w:pageBreakBefore w:val="0"/>
              <w:spacing w:line="240" w:lineRule="auto"/>
              <w:jc w:val="both"/>
              <w:rPr>
                <w:sz w:val="16"/>
                <w:szCs w:val="16"/>
              </w:rPr>
            </w:pPr>
            <w:r w:rsidDel="00000000" w:rsidR="00000000" w:rsidRPr="00000000">
              <w:rPr>
                <w:sz w:val="16"/>
                <w:szCs w:val="16"/>
                <w:rtl w:val="0"/>
              </w:rPr>
              <w:t xml:space="preserve">Apresentação dos atos de constituição do NDE e do último ato de nomeação de membros.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7">
            <w:pPr>
              <w:pageBreakBefore w:val="0"/>
              <w:spacing w:line="240" w:lineRule="auto"/>
              <w:jc w:val="both"/>
              <w:rPr>
                <w:sz w:val="16"/>
                <w:szCs w:val="16"/>
              </w:rPr>
            </w:pPr>
            <w:r w:rsidDel="00000000" w:rsidR="00000000" w:rsidRPr="00000000">
              <w:rPr>
                <w:sz w:val="16"/>
                <w:szCs w:val="16"/>
                <w:rtl w:val="0"/>
              </w:rPr>
              <w:t xml:space="preserve">OK</w:t>
            </w:r>
          </w:p>
        </w:tc>
      </w:tr>
      <w:tr>
        <w:trPr>
          <w:cantSplit w:val="0"/>
          <w:trHeight w:val="7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8">
            <w:pPr>
              <w:pageBreakBefore w:val="0"/>
              <w:spacing w:after="200" w:line="240" w:lineRule="auto"/>
              <w:rPr>
                <w:sz w:val="16"/>
                <w:szCs w:val="16"/>
              </w:rPr>
            </w:pPr>
            <w:r w:rsidDel="00000000" w:rsidR="00000000" w:rsidRPr="00000000">
              <w:rPr>
                <w:sz w:val="16"/>
                <w:szCs w:val="16"/>
                <w:rtl w:val="0"/>
              </w:rPr>
              <w:t xml:space="preserve">8. Outros regulamentos </w:t>
            </w:r>
          </w:p>
          <w:p w:rsidR="00000000" w:rsidDel="00000000" w:rsidP="00000000" w:rsidRDefault="00000000" w:rsidRPr="00000000" w14:paraId="00000269">
            <w:pPr>
              <w:pageBreakBefore w:val="0"/>
              <w:spacing w:line="240" w:lineRule="auto"/>
              <w:rPr>
                <w:i w:val="1"/>
                <w:color w:val="666666"/>
                <w:sz w:val="12"/>
                <w:szCs w:val="12"/>
              </w:rPr>
            </w:pPr>
            <w:r w:rsidDel="00000000" w:rsidR="00000000" w:rsidRPr="00000000">
              <w:rPr>
                <w:i w:val="1"/>
                <w:color w:val="666666"/>
                <w:sz w:val="12"/>
                <w:szCs w:val="12"/>
                <w:rtl w:val="0"/>
              </w:rPr>
              <w:t xml:space="preserve">Se for o caso, citação de outras regulamentações aplicáveis no âmbito do Curso, ou ainda se determinado por eventuais DCNs ou por outras normas.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A">
            <w:pPr>
              <w:pageBreakBefore w:val="0"/>
              <w:spacing w:line="240" w:lineRule="auto"/>
              <w:jc w:val="both"/>
              <w:rPr>
                <w:sz w:val="16"/>
                <w:szCs w:val="16"/>
              </w:rPr>
            </w:pPr>
            <w:r w:rsidDel="00000000" w:rsidR="00000000" w:rsidRPr="00000000">
              <w:rPr>
                <w:sz w:val="16"/>
                <w:szCs w:val="16"/>
                <w:rtl w:val="0"/>
              </w:rPr>
              <w:t xml:space="preserve">Conforme o caso, menção a outras referências normativas aplicáveis, notadamente as elaboradas no âmbito da Unidade Acadêmica.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26B">
            <w:pPr>
              <w:pageBreakBefore w:val="0"/>
              <w:spacing w:line="240" w:lineRule="auto"/>
              <w:jc w:val="center"/>
              <w:rPr>
                <w:sz w:val="16"/>
                <w:szCs w:val="16"/>
              </w:rPr>
            </w:pPr>
            <w:r w:rsidDel="00000000" w:rsidR="00000000" w:rsidRPr="00000000">
              <w:rPr>
                <w:sz w:val="16"/>
                <w:szCs w:val="16"/>
                <w:rtl w:val="0"/>
              </w:rPr>
              <w:t xml:space="preserve">–</w:t>
            </w:r>
          </w:p>
        </w:tc>
      </w:tr>
    </w:tbl>
    <w:p w:rsidR="00000000" w:rsidDel="00000000" w:rsidP="00000000" w:rsidRDefault="00000000" w:rsidRPr="00000000" w14:paraId="0000026C">
      <w:pPr>
        <w:spacing w:after="240" w:before="240" w:line="240" w:lineRule="auto"/>
        <w:ind w:left="0" w:firstLine="0"/>
        <w:rPr>
          <w:b w:val="1"/>
          <w:color w:val="000001"/>
          <w:sz w:val="24"/>
          <w:szCs w:val="24"/>
        </w:rPr>
      </w:pPr>
      <w:r w:rsidDel="00000000" w:rsidR="00000000" w:rsidRPr="00000000">
        <w:rPr>
          <w:rtl w:val="0"/>
        </w:rPr>
      </w:r>
    </w:p>
    <w:p w:rsidR="00000000" w:rsidDel="00000000" w:rsidP="00000000" w:rsidRDefault="00000000" w:rsidRPr="00000000" w14:paraId="0000026D">
      <w:pPr>
        <w:spacing w:after="120" w:lineRule="auto"/>
        <w:ind w:left="720" w:right="-6.259842519683616" w:firstLine="0"/>
        <w:jc w:val="both"/>
        <w:rPr>
          <w:b w:val="1"/>
        </w:rPr>
      </w:pPr>
      <w:r w:rsidDel="00000000" w:rsidR="00000000" w:rsidRPr="00000000">
        <w:rPr>
          <w:b w:val="1"/>
          <w:color w:val="000001"/>
          <w:sz w:val="24"/>
          <w:szCs w:val="24"/>
          <w:rtl w:val="0"/>
        </w:rPr>
        <w:t xml:space="preserve">3.3 Resumo da análise (conclusão)</w:t>
      </w:r>
      <w:r w:rsidDel="00000000" w:rsidR="00000000" w:rsidRPr="00000000">
        <w:rPr>
          <w:rtl w:val="0"/>
        </w:rPr>
      </w:r>
    </w:p>
    <w:p w:rsidR="00000000" w:rsidDel="00000000" w:rsidP="00000000" w:rsidRDefault="00000000" w:rsidRPr="00000000" w14:paraId="0000026E">
      <w:pPr>
        <w:spacing w:after="200" w:before="200" w:lineRule="auto"/>
        <w:ind w:right="-149.5275590551165" w:firstLine="720"/>
        <w:jc w:val="both"/>
        <w:rPr/>
      </w:pPr>
      <w:r w:rsidDel="00000000" w:rsidR="00000000" w:rsidRPr="00000000">
        <w:rPr>
          <w:rtl w:val="0"/>
        </w:rPr>
        <w:t xml:space="preserve">A partir do exposto, no que concerne aos aspectos didático-pedagógicos da estrutura curricular constituintes do Projeto Pedagógico do Curso de Ciências Sociais, Bacharelado, do ICS / ELA, tem-se o seguinte panorama sobre a proposta de reformulação: </w:t>
      </w:r>
    </w:p>
    <w:p w:rsidR="00000000" w:rsidDel="00000000" w:rsidP="00000000" w:rsidRDefault="00000000" w:rsidRPr="00000000" w14:paraId="0000026F">
      <w:pPr>
        <w:widowControl w:val="0"/>
        <w:numPr>
          <w:ilvl w:val="0"/>
          <w:numId w:val="5"/>
        </w:numPr>
        <w:spacing w:after="0" w:afterAutospacing="0" w:before="200" w:lineRule="auto"/>
        <w:ind w:right="-149.5275590551165"/>
        <w:jc w:val="both"/>
        <w:rPr/>
      </w:pPr>
      <w:r w:rsidDel="00000000" w:rsidR="00000000" w:rsidRPr="00000000">
        <w:rPr>
          <w:rtl w:val="0"/>
        </w:rPr>
        <w:t xml:space="preserve">No que tange à </w:t>
      </w:r>
      <w:hyperlink r:id="rId92">
        <w:r w:rsidDel="00000000" w:rsidR="00000000" w:rsidRPr="00000000">
          <w:rPr>
            <w:color w:val="1155cc"/>
            <w:u w:val="single"/>
            <w:rtl w:val="0"/>
          </w:rPr>
          <w:t xml:space="preserve">Resolução CNE/CES n. 17/2002</w:t>
        </w:r>
      </w:hyperlink>
      <w:r w:rsidDel="00000000" w:rsidR="00000000" w:rsidRPr="00000000">
        <w:rPr>
          <w:rtl w:val="0"/>
        </w:rPr>
        <w:t xml:space="preserve"> (DCNs para os Cursos de </w:t>
      </w:r>
      <w:r w:rsidDel="00000000" w:rsidR="00000000" w:rsidRPr="00000000">
        <w:rPr>
          <w:i w:val="1"/>
          <w:rtl w:val="0"/>
        </w:rPr>
        <w:t xml:space="preserve">Ciências Sociais – Antropologia</w:t>
      </w:r>
      <w:r w:rsidDel="00000000" w:rsidR="00000000" w:rsidRPr="00000000">
        <w:rPr>
          <w:rtl w:val="0"/>
        </w:rPr>
        <w:t xml:space="preserve">, </w:t>
      </w:r>
      <w:r w:rsidDel="00000000" w:rsidR="00000000" w:rsidRPr="00000000">
        <w:rPr>
          <w:i w:val="1"/>
          <w:rtl w:val="0"/>
        </w:rPr>
        <w:t xml:space="preserve">Ciência Política</w:t>
      </w:r>
      <w:r w:rsidDel="00000000" w:rsidR="00000000" w:rsidRPr="00000000">
        <w:rPr>
          <w:rtl w:val="0"/>
        </w:rPr>
        <w:t xml:space="preserve"> e </w:t>
      </w:r>
      <w:r w:rsidDel="00000000" w:rsidR="00000000" w:rsidRPr="00000000">
        <w:rPr>
          <w:i w:val="1"/>
          <w:rtl w:val="0"/>
        </w:rPr>
        <w:t xml:space="preserve">Sociologia</w:t>
      </w:r>
      <w:r w:rsidDel="00000000" w:rsidR="00000000" w:rsidRPr="00000000">
        <w:rPr>
          <w:rtl w:val="0"/>
        </w:rPr>
        <w:t xml:space="preserve">), verifica-se que o Projeto aponta o perfil do egresso, as competências gerais e habilidades específicas a serem desenvolvidas na formação, os conteúdos básicos e os específicos da formação profissional, observadas ainda a estruturação do Curso e a definição das formas de avaliação, havendo previsão de realização de atividades complementares, além de TCC e Estágio (este como componente não obrigatório). De todo modo, com base nas DCNs citadas e normativas relacionadas, são recomendados, nessa dimensão da análise, sem prejuízo de outros ajustes:</w:t>
      </w:r>
    </w:p>
    <w:p w:rsidR="00000000" w:rsidDel="00000000" w:rsidP="00000000" w:rsidRDefault="00000000" w:rsidRPr="00000000" w14:paraId="00000270">
      <w:pPr>
        <w:numPr>
          <w:ilvl w:val="0"/>
          <w:numId w:val="10"/>
        </w:numPr>
        <w:spacing w:after="200" w:before="0" w:beforeAutospacing="0" w:lineRule="auto"/>
        <w:ind w:left="720" w:hanging="360"/>
        <w:jc w:val="both"/>
      </w:pPr>
      <w:r w:rsidDel="00000000" w:rsidR="00000000" w:rsidRPr="00000000">
        <w:rPr>
          <w:rtl w:val="0"/>
        </w:rPr>
        <w:t xml:space="preserve">No subtópico </w:t>
      </w:r>
      <w:r w:rsidDel="00000000" w:rsidR="00000000" w:rsidRPr="00000000">
        <w:rPr>
          <w:i w:val="1"/>
          <w:rtl w:val="0"/>
        </w:rPr>
        <w:t xml:space="preserve">2.5.2.2. Atividades Complementares</w:t>
      </w:r>
      <w:r w:rsidDel="00000000" w:rsidR="00000000" w:rsidRPr="00000000">
        <w:rPr>
          <w:rtl w:val="0"/>
        </w:rPr>
        <w:t xml:space="preserve">, rever informação segundo a qual atividades complementares podem ser integralizadas por meio de projetos de extensão (p. 106) — convindo ajustes para delimitação em relação aos distintos tipos de atividade.</w:t>
      </w:r>
    </w:p>
    <w:p w:rsidR="00000000" w:rsidDel="00000000" w:rsidP="00000000" w:rsidRDefault="00000000" w:rsidRPr="00000000" w14:paraId="00000271">
      <w:pPr>
        <w:spacing w:after="200" w:before="240" w:lineRule="auto"/>
        <w:ind w:left="720" w:firstLine="0"/>
        <w:jc w:val="both"/>
        <w:rPr/>
      </w:pPr>
      <w:r w:rsidDel="00000000" w:rsidR="00000000" w:rsidRPr="00000000">
        <w:rPr>
          <w:rtl w:val="0"/>
        </w:rPr>
        <w:t xml:space="preserve">Ademais, n</w:t>
      </w:r>
      <w:r w:rsidDel="00000000" w:rsidR="00000000" w:rsidRPr="00000000">
        <w:rPr>
          <w:rtl w:val="0"/>
        </w:rPr>
        <w:t xml:space="preserve">o quadro de distribuição da carga horária entre os currículos — o existente e o proposto (p. 11 do PPC) —, considera-se que o componente atividades complementares deve figurar no campo dos componentes optativos, em consonância com a indicação nesse sentido no mesmo Projeto (p. 62-63).</w:t>
      </w:r>
      <w:r w:rsidDel="00000000" w:rsidR="00000000" w:rsidRPr="00000000">
        <w:rPr>
          <w:rtl w:val="0"/>
        </w:rPr>
      </w:r>
    </w:p>
    <w:p w:rsidR="00000000" w:rsidDel="00000000" w:rsidP="00000000" w:rsidRDefault="00000000" w:rsidRPr="00000000" w14:paraId="00000272">
      <w:pPr>
        <w:numPr>
          <w:ilvl w:val="0"/>
          <w:numId w:val="10"/>
        </w:numPr>
        <w:spacing w:after="200" w:afterAutospacing="0" w:before="240" w:lineRule="auto"/>
        <w:ind w:left="720" w:hanging="360"/>
        <w:jc w:val="both"/>
      </w:pPr>
      <w:r w:rsidDel="00000000" w:rsidR="00000000" w:rsidRPr="00000000">
        <w:rPr>
          <w:rtl w:val="0"/>
        </w:rPr>
        <w:t xml:space="preserve">Especificar, no Regulamento de TCC, a carga horária do componente, conforme indicado no </w:t>
      </w:r>
      <w:r w:rsidDel="00000000" w:rsidR="00000000" w:rsidRPr="00000000">
        <w:rPr>
          <w:i w:val="1"/>
          <w:rtl w:val="0"/>
        </w:rPr>
        <w:t xml:space="preserve">Quadro 2</w:t>
      </w:r>
      <w:r w:rsidDel="00000000" w:rsidR="00000000" w:rsidRPr="00000000">
        <w:rPr>
          <w:rtl w:val="0"/>
        </w:rPr>
        <w:t xml:space="preserve"> deste Relatório.</w:t>
      </w:r>
    </w:p>
    <w:p w:rsidR="00000000" w:rsidDel="00000000" w:rsidP="00000000" w:rsidRDefault="00000000" w:rsidRPr="00000000" w14:paraId="00000273">
      <w:pPr>
        <w:numPr>
          <w:ilvl w:val="0"/>
          <w:numId w:val="10"/>
        </w:numPr>
        <w:spacing w:after="200" w:before="200" w:beforeAutospacing="0" w:lineRule="auto"/>
        <w:ind w:left="720" w:hanging="360"/>
        <w:jc w:val="both"/>
      </w:pPr>
      <w:r w:rsidDel="00000000" w:rsidR="00000000" w:rsidRPr="00000000">
        <w:rPr>
          <w:rtl w:val="0"/>
        </w:rPr>
        <w:t xml:space="preserve">Ampliar a apresentação constante do subtópico </w:t>
      </w:r>
      <w:r w:rsidDel="00000000" w:rsidR="00000000" w:rsidRPr="00000000">
        <w:rPr>
          <w:i w:val="1"/>
          <w:rtl w:val="0"/>
        </w:rPr>
        <w:t xml:space="preserve">2.6. Procedimentos de acompanhamento e de avaliação dos processos de ensino-aprendizagem</w:t>
      </w:r>
      <w:r w:rsidDel="00000000" w:rsidR="00000000" w:rsidRPr="00000000">
        <w:rPr>
          <w:rtl w:val="0"/>
        </w:rPr>
        <w:t xml:space="preserve">, acrescentando, por exemplo, menção a mecanismos que garantam a natureza formativa da avaliação e de ações concretas para a melhoria da aprendizagem em função das avaliações realizadas — pode-se dispor ainda sobre as menções atribuídas ao rendimento acadêmico do aluno nos componentes e sua equivalência numérica (conforme o </w:t>
      </w:r>
      <w:r w:rsidDel="00000000" w:rsidR="00000000" w:rsidRPr="00000000">
        <w:rPr>
          <w:i w:val="1"/>
          <w:rtl w:val="0"/>
        </w:rPr>
        <w:t xml:space="preserve">art. 122</w:t>
      </w:r>
      <w:r w:rsidDel="00000000" w:rsidR="00000000" w:rsidRPr="00000000">
        <w:rPr>
          <w:rtl w:val="0"/>
        </w:rPr>
        <w:t xml:space="preserve"> do Regimento Geral da UnB).</w:t>
      </w:r>
    </w:p>
    <w:p w:rsidR="00000000" w:rsidDel="00000000" w:rsidP="00000000" w:rsidRDefault="00000000" w:rsidRPr="00000000" w14:paraId="00000274">
      <w:pPr>
        <w:widowControl w:val="0"/>
        <w:numPr>
          <w:ilvl w:val="0"/>
          <w:numId w:val="5"/>
        </w:numPr>
        <w:spacing w:after="200" w:before="200" w:lineRule="auto"/>
        <w:ind w:right="-149.5275590551165"/>
        <w:jc w:val="both"/>
        <w:rPr/>
      </w:pPr>
      <w:r w:rsidDel="00000000" w:rsidR="00000000" w:rsidRPr="00000000">
        <w:rPr>
          <w:rtl w:val="0"/>
        </w:rPr>
        <w:t xml:space="preserve">Especificamente com relação à c</w:t>
      </w:r>
      <w:r w:rsidDel="00000000" w:rsidR="00000000" w:rsidRPr="00000000">
        <w:rPr>
          <w:color w:val="000001"/>
          <w:rtl w:val="0"/>
        </w:rPr>
        <w:t xml:space="preserve">arga horária mínima e tempo para integralização, verifica-se que a proposta cumpre a exigência de carga horária mínima (2.400 horas, segundo a </w:t>
      </w:r>
      <w:hyperlink r:id="rId93">
        <w:r w:rsidDel="00000000" w:rsidR="00000000" w:rsidRPr="00000000">
          <w:rPr>
            <w:color w:val="1155cc"/>
            <w:u w:val="single"/>
            <w:rtl w:val="0"/>
          </w:rPr>
          <w:t xml:space="preserve">Resolução CNE/CES n. 2/2007</w:t>
        </w:r>
      </w:hyperlink>
      <w:r w:rsidDel="00000000" w:rsidR="00000000" w:rsidRPr="00000000">
        <w:rPr>
          <w:color w:val="000001"/>
          <w:rtl w:val="0"/>
        </w:rPr>
        <w:t xml:space="preserve">), haja vista serem previstas 2.640 horas / 176 créditos, com tempo mínimo de permanência de 8 semestres.</w:t>
      </w:r>
      <w:r w:rsidDel="00000000" w:rsidR="00000000" w:rsidRPr="00000000">
        <w:rPr>
          <w:rtl w:val="0"/>
        </w:rPr>
      </w:r>
    </w:p>
    <w:p w:rsidR="00000000" w:rsidDel="00000000" w:rsidP="00000000" w:rsidRDefault="00000000" w:rsidRPr="00000000" w14:paraId="00000275">
      <w:pPr>
        <w:widowControl w:val="0"/>
        <w:numPr>
          <w:ilvl w:val="0"/>
          <w:numId w:val="5"/>
        </w:numPr>
        <w:spacing w:after="200" w:before="200" w:lineRule="auto"/>
        <w:ind w:right="-149.5275590551165"/>
        <w:jc w:val="both"/>
      </w:pPr>
      <w:r w:rsidDel="00000000" w:rsidR="00000000" w:rsidRPr="00000000">
        <w:rPr>
          <w:rtl w:val="0"/>
        </w:rPr>
        <w:t xml:space="preserve">Quanto ao cumprimento das exigências contidas no Regimento da UnB:</w:t>
      </w:r>
    </w:p>
    <w:p w:rsidR="00000000" w:rsidDel="00000000" w:rsidP="00000000" w:rsidRDefault="00000000" w:rsidRPr="00000000" w14:paraId="00000276">
      <w:pPr>
        <w:widowControl w:val="0"/>
        <w:numPr>
          <w:ilvl w:val="0"/>
          <w:numId w:val="6"/>
        </w:numPr>
        <w:spacing w:after="0" w:afterAutospacing="0" w:before="200" w:lineRule="auto"/>
        <w:ind w:left="720" w:right="-149.5275590551165" w:hanging="360"/>
        <w:jc w:val="both"/>
        <w:rPr>
          <w:u w:val="none"/>
        </w:rPr>
      </w:pPr>
      <w:r w:rsidDel="00000000" w:rsidR="00000000" w:rsidRPr="00000000">
        <w:rPr>
          <w:rtl w:val="0"/>
        </w:rPr>
        <w:t xml:space="preserve">A proposta atende ao mandamento do </w:t>
      </w:r>
      <w:r w:rsidDel="00000000" w:rsidR="00000000" w:rsidRPr="00000000">
        <w:rPr>
          <w:i w:val="1"/>
          <w:rtl w:val="0"/>
        </w:rPr>
        <w:t xml:space="preserve">art. 76</w:t>
      </w:r>
      <w:r w:rsidDel="00000000" w:rsidR="00000000" w:rsidRPr="00000000">
        <w:rPr>
          <w:rtl w:val="0"/>
        </w:rPr>
        <w:t xml:space="preserve"> (acréscimo máximo de 10% ao total da carga horária mínima recomendada).</w:t>
      </w:r>
    </w:p>
    <w:p w:rsidR="00000000" w:rsidDel="00000000" w:rsidP="00000000" w:rsidRDefault="00000000" w:rsidRPr="00000000" w14:paraId="00000277">
      <w:pPr>
        <w:widowControl w:val="0"/>
        <w:numPr>
          <w:ilvl w:val="0"/>
          <w:numId w:val="6"/>
        </w:numPr>
        <w:spacing w:after="200" w:before="0" w:beforeAutospacing="0" w:lineRule="auto"/>
        <w:ind w:left="720" w:right="-149.5275590551165" w:hanging="360"/>
        <w:jc w:val="both"/>
        <w:rPr>
          <w:u w:val="none"/>
        </w:rPr>
      </w:pPr>
      <w:r w:rsidDel="00000000" w:rsidR="00000000" w:rsidRPr="00000000">
        <w:rPr>
          <w:rtl w:val="0"/>
        </w:rPr>
        <w:t xml:space="preserve">Possibilita-se ao aluno integralizar até 360 horas / 24 créditos em componentes eletivos (Módulo Livre, de que trata o </w:t>
      </w:r>
      <w:r w:rsidDel="00000000" w:rsidR="00000000" w:rsidRPr="00000000">
        <w:rPr>
          <w:i w:val="1"/>
          <w:rtl w:val="0"/>
        </w:rPr>
        <w:t xml:space="preserve">art. 89</w:t>
      </w:r>
      <w:r w:rsidDel="00000000" w:rsidR="00000000" w:rsidRPr="00000000">
        <w:rPr>
          <w:rtl w:val="0"/>
        </w:rPr>
        <w:t xml:space="preserve">), a partir do alocado para os componentes optativos.</w:t>
      </w:r>
    </w:p>
    <w:p w:rsidR="00000000" w:rsidDel="00000000" w:rsidP="00000000" w:rsidRDefault="00000000" w:rsidRPr="00000000" w14:paraId="00000278">
      <w:pPr>
        <w:widowControl w:val="0"/>
        <w:numPr>
          <w:ilvl w:val="0"/>
          <w:numId w:val="5"/>
        </w:numPr>
        <w:spacing w:after="200" w:before="200" w:lineRule="auto"/>
        <w:ind w:right="-149.5275590551165"/>
        <w:jc w:val="both"/>
      </w:pPr>
      <w:r w:rsidDel="00000000" w:rsidR="00000000" w:rsidRPr="00000000">
        <w:rPr>
          <w:rtl w:val="0"/>
        </w:rPr>
        <w:t xml:space="preserve">Sobre questões legais específicas a serem integradas a disciplinas do Curso de modo transversal, contínuo e permanente, verificam-se a abordagem dos aspectos relacionados à Educação para as Relações Étnico-Raciais, à Política de Educação Ambiental, à Educação em Direitos Humanos,   considerando-se ainda a temática do Transtorno de Espectro Autista, evidenciando uma interconexão na proposta pedagógica em análise. Neste segmento, </w:t>
      </w:r>
      <w:r w:rsidDel="00000000" w:rsidR="00000000" w:rsidRPr="00000000">
        <w:rPr>
          <w:u w:val="single"/>
          <w:rtl w:val="0"/>
        </w:rPr>
        <w:t xml:space="preserve">considera-se faltar, no entanto, incluir a previsão da oferta de Libras (como optativa) no PPC</w:t>
      </w:r>
      <w:r w:rsidDel="00000000" w:rsidR="00000000" w:rsidRPr="00000000">
        <w:rPr>
          <w:rtl w:val="0"/>
        </w:rPr>
        <w:t xml:space="preserve">.</w:t>
      </w:r>
    </w:p>
    <w:p w:rsidR="00000000" w:rsidDel="00000000" w:rsidP="00000000" w:rsidRDefault="00000000" w:rsidRPr="00000000" w14:paraId="00000279">
      <w:pPr>
        <w:widowControl w:val="0"/>
        <w:numPr>
          <w:ilvl w:val="0"/>
          <w:numId w:val="5"/>
        </w:numPr>
        <w:spacing w:after="200" w:before="200" w:lineRule="auto"/>
        <w:ind w:right="-149.5275590551165"/>
        <w:jc w:val="both"/>
        <w:rPr/>
      </w:pPr>
      <w:r w:rsidDel="00000000" w:rsidR="00000000" w:rsidRPr="00000000">
        <w:rPr>
          <w:rtl w:val="0"/>
        </w:rPr>
        <w:t xml:space="preserve">Sobre a distribuição da carga horária no currículo, considera-se que </w:t>
      </w:r>
      <w:r w:rsidDel="00000000" w:rsidR="00000000" w:rsidRPr="00000000">
        <w:rPr>
          <w:color w:val="000001"/>
          <w:rtl w:val="0"/>
        </w:rPr>
        <w:t xml:space="preserve">180 horas / 12 créditos correspondentes às ditas cadeias de seletividade devem migrar para o grupo de componentes optativos — ajustes no PPC nesse sentido precisam ser feitos também no Regulamento de Curso</w:t>
      </w:r>
      <w:r w:rsidDel="00000000" w:rsidR="00000000" w:rsidRPr="00000000">
        <w:rPr>
          <w:rtl w:val="0"/>
        </w:rPr>
        <w:t xml:space="preserve">, visando a adequada implementação da estrutura curricular no SIGAA.</w:t>
      </w:r>
    </w:p>
    <w:p w:rsidR="00000000" w:rsidDel="00000000" w:rsidP="00000000" w:rsidRDefault="00000000" w:rsidRPr="00000000" w14:paraId="0000027A">
      <w:pPr>
        <w:widowControl w:val="0"/>
        <w:numPr>
          <w:ilvl w:val="0"/>
          <w:numId w:val="5"/>
        </w:numPr>
        <w:spacing w:after="200" w:before="200" w:lineRule="auto"/>
        <w:ind w:right="-149.5275590551165"/>
        <w:jc w:val="both"/>
        <w:rPr/>
      </w:pPr>
      <w:r w:rsidDel="00000000" w:rsidR="00000000" w:rsidRPr="00000000">
        <w:rPr>
          <w:rtl w:val="0"/>
        </w:rPr>
        <w:t xml:space="preserve">Já com relação à Extensão, </w:t>
      </w:r>
      <w:r w:rsidDel="00000000" w:rsidR="00000000" w:rsidRPr="00000000">
        <w:rPr>
          <w:color w:val="000001"/>
          <w:rtl w:val="0"/>
        </w:rPr>
        <w:t xml:space="preserve">c</w:t>
      </w:r>
      <w:r w:rsidDel="00000000" w:rsidR="00000000" w:rsidRPr="00000000">
        <w:rPr>
          <w:color w:val="000001"/>
          <w:rtl w:val="0"/>
        </w:rPr>
        <w:t xml:space="preserve">onsiderando a variedade de </w:t>
      </w:r>
      <w:hyperlink r:id="rId94">
        <w:r w:rsidDel="00000000" w:rsidR="00000000" w:rsidRPr="00000000">
          <w:rPr>
            <w:color w:val="1155cc"/>
            <w:u w:val="single"/>
            <w:rtl w:val="0"/>
          </w:rPr>
          <w:t xml:space="preserve">arranjos possíveis na estrutura curricular</w:t>
        </w:r>
      </w:hyperlink>
      <w:r w:rsidDel="00000000" w:rsidR="00000000" w:rsidRPr="00000000">
        <w:rPr>
          <w:color w:val="000001"/>
          <w:rtl w:val="0"/>
        </w:rPr>
        <w:t xml:space="preserve"> — manutenção da mesma duração total do Curso, substituindo parte da carga horária obrigatória por componentes de extensão;  manutenção da mesma duração total do Curso, substituindo parte da carga horária optativa (reduzindo-a) por componentes de extensão; manutenção da mesma duração total do Curso, substituindo parte da carga horária obrigatória e parte da optativa por componentes de extensão; aumento da duração do Curso para incluir os componentes obrigatórios de extensão; aumento da mesma duração total do Curso, substituindo parte da carga horária obrigatória e parte da optativa por componentes de extensão —, c</w:t>
      </w:r>
      <w:r w:rsidDel="00000000" w:rsidR="00000000" w:rsidRPr="00000000">
        <w:rPr>
          <w:rtl w:val="0"/>
        </w:rPr>
        <w:t xml:space="preserve">onvém que sejam detalhadas, no </w:t>
      </w:r>
      <w:r w:rsidDel="00000000" w:rsidR="00000000" w:rsidRPr="00000000">
        <w:rPr>
          <w:i w:val="1"/>
          <w:rtl w:val="0"/>
        </w:rPr>
        <w:t xml:space="preserve">Fluxo do Curso</w:t>
      </w:r>
      <w:r w:rsidDel="00000000" w:rsidR="00000000" w:rsidRPr="00000000">
        <w:rPr>
          <w:rtl w:val="0"/>
        </w:rPr>
        <w:t xml:space="preserve"> (e onde mais pertinente ao longo do PPC), as formas pelas quais as atividades de extensão complementam a matriz curricular, observada indicação nesse sentido pelo </w:t>
      </w:r>
      <w:r w:rsidDel="00000000" w:rsidR="00000000" w:rsidRPr="00000000">
        <w:rPr>
          <w:i w:val="1"/>
          <w:rtl w:val="0"/>
        </w:rPr>
        <w:t xml:space="preserve">art. 1º</w:t>
      </w:r>
      <w:r w:rsidDel="00000000" w:rsidR="00000000" w:rsidRPr="00000000">
        <w:rPr>
          <w:rtl w:val="0"/>
        </w:rPr>
        <w:t xml:space="preserve">, </w:t>
      </w:r>
      <w:r w:rsidDel="00000000" w:rsidR="00000000" w:rsidRPr="00000000">
        <w:rPr>
          <w:i w:val="1"/>
          <w:rtl w:val="0"/>
        </w:rPr>
        <w:t xml:space="preserve">§ 1º</w:t>
      </w:r>
      <w:r w:rsidDel="00000000" w:rsidR="00000000" w:rsidRPr="00000000">
        <w:rPr>
          <w:rtl w:val="0"/>
        </w:rPr>
        <w:t xml:space="preserve">, da Resolução Conjunta CEX / CEG n. 1/2021: as atividades de extensão devem ser registradas como carga horária, total ou parcial, de componentes curriculares nas modalidades categorizadas como “disciplinas”, “módulos”, “blocos" ou “atividades”</w:t>
      </w:r>
      <w:r w:rsidDel="00000000" w:rsidR="00000000" w:rsidRPr="00000000">
        <w:rPr>
          <w:rtl w:val="0"/>
        </w:rPr>
        <w:t xml:space="preserve">.</w:t>
      </w:r>
    </w:p>
    <w:p w:rsidR="00000000" w:rsidDel="00000000" w:rsidP="00000000" w:rsidRDefault="00000000" w:rsidRPr="00000000" w14:paraId="0000027B">
      <w:pPr>
        <w:pageBreakBefore w:val="0"/>
        <w:spacing w:after="0" w:before="240" w:line="240" w:lineRule="auto"/>
        <w:ind w:left="0" w:right="-134.05511811023473" w:firstLine="0"/>
        <w:jc w:val="right"/>
        <w:rPr>
          <w:b w:val="1"/>
          <w:sz w:val="20"/>
          <w:szCs w:val="20"/>
        </w:rPr>
      </w:pPr>
      <w:r w:rsidDel="00000000" w:rsidR="00000000" w:rsidRPr="00000000">
        <w:rPr>
          <w:rtl w:val="0"/>
        </w:rPr>
        <w:t xml:space="preserve">Brasília, 16 de maio de 2022</w:t>
      </w:r>
      <w:r w:rsidDel="00000000" w:rsidR="00000000" w:rsidRPr="00000000">
        <w:rPr>
          <w:b w:val="1"/>
          <w:rtl w:val="0"/>
        </w:rPr>
        <w:t xml:space="preserve">.</w:t>
      </w:r>
      <w:r w:rsidDel="00000000" w:rsidR="00000000" w:rsidRPr="00000000">
        <w:rPr>
          <w:rtl w:val="0"/>
        </w:rPr>
      </w:r>
    </w:p>
    <w:sectPr>
      <w:headerReference r:id="rId95" w:type="default"/>
      <w:footerReference r:id="rId96" w:type="default"/>
      <w:pgSz w:h="16834" w:w="11909" w:orient="portrait"/>
      <w:pgMar w:bottom="850.3937007874016" w:top="1133.8582677165355" w:left="634.96062992126" w:right="850.3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alibri"/>
  <w:font w:name="Verdan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8">
    <w:pPr>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5">
    <w:p w:rsidR="00000000" w:rsidDel="00000000" w:rsidP="00000000" w:rsidRDefault="00000000" w:rsidRPr="00000000" w14:paraId="0000027C">
      <w:pPr>
        <w:widowControl w:val="0"/>
        <w:spacing w:after="200" w:line="240" w:lineRule="auto"/>
        <w:ind w:left="0" w:firstLine="0"/>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sz w:val="18"/>
          <w:szCs w:val="18"/>
          <w:rtl w:val="0"/>
        </w:rPr>
        <w:t xml:space="preserve"> No SIGAA, “semestre” é designado “nível”.</w:t>
      </w:r>
      <w:r w:rsidDel="00000000" w:rsidR="00000000" w:rsidRPr="00000000">
        <w:rPr>
          <w:rtl w:val="0"/>
        </w:rPr>
      </w:r>
    </w:p>
  </w:footnote>
  <w:footnote w:id="6">
    <w:p w:rsidR="00000000" w:rsidDel="00000000" w:rsidP="00000000" w:rsidRDefault="00000000" w:rsidRPr="00000000" w14:paraId="0000027D">
      <w:pPr>
        <w:spacing w:after="200" w:line="240" w:lineRule="auto"/>
        <w:ind w:left="0" w:right="-6.259842519683616" w:firstLine="0"/>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8"/>
          <w:szCs w:val="18"/>
          <w:rtl w:val="0"/>
        </w:rPr>
        <w:t xml:space="preserve">De acordo com o PPC analisado, nos três primeiros semestres os estudantes cursarão disciplinas do tronco comum oferecidas pelo Departamento de Sociologia, pelo Departamento de Antropologia e pelo Departamento de Estudos Latino-Americanos, além de Ciência Política, Filosofia e História, ofertados na UnB, sendo que, no quarto semestre, os cursistas deverão optar por uma das formações de Bacharelado ou pela Licenciatura (p. 12) — verifica-se que, em consonância, o Cadastro e-MEC aponta a Área Básica de Ingresso – ABI Ciências Sociais (Cód. 5001037) associada aos Cursos de Ciências Sociais, Bacharelado (Cód. 33204), objeto desta análise, Ciências Sociais, Licenciatura (Cód. 44418), Ciências Sociais – Antropologia (Cód. 4983) e Ciências Sociais – Sociologia (Cód. 29692). </w:t>
      </w:r>
      <w:r w:rsidDel="00000000" w:rsidR="00000000" w:rsidRPr="00000000">
        <w:rPr>
          <w:rtl w:val="0"/>
        </w:rPr>
      </w:r>
    </w:p>
  </w:footnote>
  <w:footnote w:id="8">
    <w:p w:rsidR="00000000" w:rsidDel="00000000" w:rsidP="00000000" w:rsidRDefault="00000000" w:rsidRPr="00000000" w14:paraId="00000280">
      <w:pPr>
        <w:spacing w:after="200" w:line="240" w:lineRule="auto"/>
        <w:ind w:left="0" w:firstLine="0"/>
        <w:rPr>
          <w:color w:val="000001"/>
          <w:sz w:val="20"/>
          <w:szCs w:val="20"/>
        </w:rPr>
      </w:pPr>
      <w:r w:rsidDel="00000000" w:rsidR="00000000" w:rsidRPr="00000000">
        <w:rPr>
          <w:rStyle w:val="FootnoteReference"/>
          <w:vertAlign w:val="superscript"/>
        </w:rPr>
        <w:footnoteRef/>
      </w:r>
      <w:r w:rsidDel="00000000" w:rsidR="00000000" w:rsidRPr="00000000">
        <w:rPr>
          <w:color w:val="000001"/>
          <w:sz w:val="20"/>
          <w:szCs w:val="20"/>
          <w:rtl w:val="0"/>
        </w:rPr>
        <w:t xml:space="preserve"> </w:t>
      </w:r>
      <w:r w:rsidDel="00000000" w:rsidR="00000000" w:rsidRPr="00000000">
        <w:rPr>
          <w:color w:val="000001"/>
          <w:sz w:val="18"/>
          <w:szCs w:val="18"/>
          <w:rtl w:val="0"/>
        </w:rPr>
        <w:t xml:space="preserve">Cadastro e-MEC: 45 vagas.</w:t>
      </w:r>
      <w:r w:rsidDel="00000000" w:rsidR="00000000" w:rsidRPr="00000000">
        <w:rPr>
          <w:rtl w:val="0"/>
        </w:rPr>
      </w:r>
    </w:p>
  </w:footnote>
  <w:footnote w:id="4">
    <w:p w:rsidR="00000000" w:rsidDel="00000000" w:rsidP="00000000" w:rsidRDefault="00000000" w:rsidRPr="00000000" w14:paraId="00000281">
      <w:pPr>
        <w:widowControl w:val="0"/>
        <w:spacing w:after="200" w:line="240" w:lineRule="auto"/>
        <w:ind w:left="0" w:firstLine="0"/>
        <w:jc w:val="both"/>
        <w:rPr>
          <w:color w:val="000001"/>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color w:val="000001"/>
          <w:sz w:val="18"/>
          <w:szCs w:val="18"/>
          <w:rtl w:val="0"/>
        </w:rPr>
        <w:t xml:space="preserve">Considera-se que 180 horas / 12 créditos correspondentes às ditas cadeias de seletividade devem migrar para o grupo de componentes optativos.</w:t>
      </w:r>
    </w:p>
  </w:footnote>
  <w:footnote w:id="7">
    <w:p w:rsidR="00000000" w:rsidDel="00000000" w:rsidP="00000000" w:rsidRDefault="00000000" w:rsidRPr="00000000" w14:paraId="00000282">
      <w:pPr>
        <w:spacing w:line="240" w:lineRule="auto"/>
        <w:ind w:left="0" w:firstLine="0"/>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Convém rever a informação sobre as formas de acesso ao Curso, observadas </w:t>
      </w:r>
      <w:hyperlink r:id="rId1">
        <w:r w:rsidDel="00000000" w:rsidR="00000000" w:rsidRPr="00000000">
          <w:rPr>
            <w:color w:val="1155cc"/>
            <w:sz w:val="18"/>
            <w:szCs w:val="18"/>
            <w:u w:val="single"/>
            <w:rtl w:val="0"/>
          </w:rPr>
          <w:t xml:space="preserve">as formas de ingresso aos cursos da UnB</w:t>
        </w:r>
      </w:hyperlink>
      <w:r w:rsidDel="00000000" w:rsidR="00000000" w:rsidRPr="00000000">
        <w:rPr>
          <w:sz w:val="18"/>
          <w:szCs w:val="18"/>
          <w:rtl w:val="0"/>
        </w:rPr>
        <w:t xml:space="preserve"> — importa considerar, por exemplo, que o Sistema de Seleção Unificada – Sisu (p. 37) não mais se aplica.</w:t>
      </w:r>
      <w:r w:rsidDel="00000000" w:rsidR="00000000" w:rsidRPr="00000000">
        <w:rPr>
          <w:rtl w:val="0"/>
        </w:rPr>
      </w:r>
    </w:p>
    <w:p w:rsidR="00000000" w:rsidDel="00000000" w:rsidP="00000000" w:rsidRDefault="00000000" w:rsidRPr="00000000" w14:paraId="00000283">
      <w:pPr>
        <w:spacing w:line="240" w:lineRule="auto"/>
        <w:ind w:left="-283.46456692913375" w:firstLine="0"/>
        <w:rPr>
          <w:sz w:val="20"/>
          <w:szCs w:val="20"/>
        </w:rPr>
      </w:pPr>
      <w:r w:rsidDel="00000000" w:rsidR="00000000" w:rsidRPr="00000000">
        <w:rPr>
          <w:rtl w:val="0"/>
        </w:rPr>
      </w:r>
    </w:p>
  </w:footnote>
  <w:footnote w:id="9">
    <w:p w:rsidR="00000000" w:rsidDel="00000000" w:rsidP="00000000" w:rsidRDefault="00000000" w:rsidRPr="00000000" w14:paraId="00000284">
      <w:pPr>
        <w:spacing w:after="200" w:line="240" w:lineRule="auto"/>
        <w:ind w:left="0" w:firstLine="0"/>
        <w:jc w:val="both"/>
        <w:rPr>
          <w:sz w:val="20"/>
          <w:szCs w:val="20"/>
        </w:rPr>
      </w:pPr>
      <w:r w:rsidDel="00000000" w:rsidR="00000000" w:rsidRPr="00000000">
        <w:rPr>
          <w:rStyle w:val="FootnoteReference"/>
          <w:vertAlign w:val="superscript"/>
        </w:rPr>
        <w:footnoteRef/>
      </w:r>
      <w:r w:rsidDel="00000000" w:rsidR="00000000" w:rsidRPr="00000000">
        <w:rPr>
          <w:sz w:val="18"/>
          <w:szCs w:val="18"/>
          <w:rtl w:val="0"/>
        </w:rPr>
        <w:t xml:space="preserve"> Depreende-se da leitura do PPC que a implantação do Curso, na sua origem, no âmbito da UnB, precede à criação do Departamento de Estudos Latino-Americanos – ELA.</w:t>
      </w:r>
      <w:r w:rsidDel="00000000" w:rsidR="00000000" w:rsidRPr="00000000">
        <w:rPr>
          <w:rtl w:val="0"/>
        </w:rPr>
      </w:r>
    </w:p>
  </w:footnote>
  <w:footnote w:id="10">
    <w:p w:rsidR="00000000" w:rsidDel="00000000" w:rsidP="00000000" w:rsidRDefault="00000000" w:rsidRPr="00000000" w14:paraId="00000285">
      <w:pPr>
        <w:spacing w:line="240" w:lineRule="auto"/>
        <w:ind w:left="0" w:right="0" w:firstLine="0"/>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color w:val="000001"/>
          <w:sz w:val="18"/>
          <w:szCs w:val="18"/>
          <w:rtl w:val="0"/>
        </w:rPr>
        <w:t xml:space="preserve">No quadro de distribuição da carga horária entre os currículos — o existente e o proposto (p. 11) —, considera-se que o componente atividades complementares deve figurar no campo dos componentes optativos, em consonância com a indicação de que “o </w:t>
      </w:r>
      <w:r w:rsidDel="00000000" w:rsidR="00000000" w:rsidRPr="00000000">
        <w:rPr>
          <w:b w:val="1"/>
          <w:color w:val="000001"/>
          <w:sz w:val="18"/>
          <w:szCs w:val="18"/>
          <w:rtl w:val="0"/>
        </w:rPr>
        <w:t xml:space="preserve">Eixo de Formação Livre</w:t>
      </w:r>
      <w:r w:rsidDel="00000000" w:rsidR="00000000" w:rsidRPr="00000000">
        <w:rPr>
          <w:color w:val="000001"/>
          <w:sz w:val="18"/>
          <w:szCs w:val="18"/>
          <w:rtl w:val="0"/>
        </w:rPr>
        <w:t xml:space="preserve"> compreende atividades acadêmicas de livre escolha do aluno no contexto da IES que estão contempladas nas 360 horas (24 créditos) de disciplinas de módulo livre e nas 330 horas (22 créditos) de atividades complementares” (p. 62-63).</w:t>
      </w:r>
      <w:r w:rsidDel="00000000" w:rsidR="00000000" w:rsidRPr="00000000">
        <w:rPr>
          <w:rtl w:val="0"/>
        </w:rPr>
      </w:r>
    </w:p>
  </w:footnote>
  <w:footnote w:id="3">
    <w:p w:rsidR="00000000" w:rsidDel="00000000" w:rsidP="00000000" w:rsidRDefault="00000000" w:rsidRPr="00000000" w14:paraId="00000286">
      <w:pPr>
        <w:spacing w:after="200"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As referências a páginas consideram a ordem da ferramenta </w:t>
      </w:r>
      <w:r w:rsidDel="00000000" w:rsidR="00000000" w:rsidRPr="00000000">
        <w:rPr>
          <w:i w:val="1"/>
          <w:sz w:val="18"/>
          <w:szCs w:val="18"/>
          <w:rtl w:val="0"/>
        </w:rPr>
        <w:t xml:space="preserve">PDF™</w:t>
      </w:r>
      <w:r w:rsidDel="00000000" w:rsidR="00000000" w:rsidRPr="00000000">
        <w:rPr>
          <w:sz w:val="18"/>
          <w:szCs w:val="18"/>
          <w:rtl w:val="0"/>
        </w:rPr>
        <w:t xml:space="preserve">.</w:t>
      </w:r>
    </w:p>
  </w:footnote>
  <w:footnote w:id="11">
    <w:p w:rsidR="00000000" w:rsidDel="00000000" w:rsidP="00000000" w:rsidRDefault="00000000" w:rsidRPr="00000000" w14:paraId="00000287">
      <w:pPr>
        <w:spacing w:after="200" w:line="240" w:lineRule="auto"/>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Pelo </w:t>
      </w:r>
      <w:r w:rsidDel="00000000" w:rsidR="00000000" w:rsidRPr="00000000">
        <w:rPr>
          <w:i w:val="1"/>
          <w:sz w:val="18"/>
          <w:szCs w:val="18"/>
          <w:rtl w:val="0"/>
        </w:rPr>
        <w:t xml:space="preserve">Parecer CNE/CES n. 224/2004</w:t>
      </w:r>
      <w:r w:rsidDel="00000000" w:rsidR="00000000" w:rsidRPr="00000000">
        <w:rPr>
          <w:sz w:val="18"/>
          <w:szCs w:val="18"/>
          <w:rtl w:val="0"/>
        </w:rPr>
        <w:t xml:space="preserve">, o colegiado considera não haver obrigatoriedade de estágio para o Curso de Ciências Sociais, Bacharelado.</w:t>
      </w:r>
    </w:p>
  </w:footnote>
  <w:footnote w:id="0">
    <w:p w:rsidR="00000000" w:rsidDel="00000000" w:rsidP="00000000" w:rsidRDefault="00000000" w:rsidRPr="00000000" w14:paraId="00000289">
      <w:pPr>
        <w:spacing w:line="240" w:lineRule="auto"/>
        <w:rPr>
          <w:color w:val="000001"/>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Ademais, n</w:t>
      </w:r>
      <w:r w:rsidDel="00000000" w:rsidR="00000000" w:rsidRPr="00000000">
        <w:rPr>
          <w:color w:val="000001"/>
          <w:sz w:val="18"/>
          <w:szCs w:val="18"/>
          <w:rtl w:val="0"/>
        </w:rPr>
        <w:t xml:space="preserve">o Sistema Eletrônico de Informações, é possível gerar documentos, a partir de modelos, do tipos:</w:t>
      </w:r>
    </w:p>
    <w:p w:rsidR="00000000" w:rsidDel="00000000" w:rsidP="00000000" w:rsidRDefault="00000000" w:rsidRPr="00000000" w14:paraId="0000028A">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Projeto Pedagógico de Curso – PPC;</w:t>
      </w:r>
    </w:p>
    <w:p w:rsidR="00000000" w:rsidDel="00000000" w:rsidP="00000000" w:rsidRDefault="00000000" w:rsidRPr="00000000" w14:paraId="0000028B">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Regulamento de Curso;</w:t>
      </w:r>
    </w:p>
    <w:p w:rsidR="00000000" w:rsidDel="00000000" w:rsidP="00000000" w:rsidRDefault="00000000" w:rsidRPr="00000000" w14:paraId="0000028C">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Regulamento de Atividades Complementares;</w:t>
      </w:r>
    </w:p>
    <w:p w:rsidR="00000000" w:rsidDel="00000000" w:rsidP="00000000" w:rsidRDefault="00000000" w:rsidRPr="00000000" w14:paraId="0000028D">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Regulamento de Extensão;</w:t>
      </w:r>
    </w:p>
    <w:p w:rsidR="00000000" w:rsidDel="00000000" w:rsidP="00000000" w:rsidRDefault="00000000" w:rsidRPr="00000000" w14:paraId="0000028E">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Regulamento de Estágio;</w:t>
      </w:r>
    </w:p>
    <w:p w:rsidR="00000000" w:rsidDel="00000000" w:rsidP="00000000" w:rsidRDefault="00000000" w:rsidRPr="00000000" w14:paraId="0000028F">
      <w:pPr>
        <w:numPr>
          <w:ilvl w:val="0"/>
          <w:numId w:val="11"/>
        </w:numPr>
        <w:ind w:left="720" w:hanging="360"/>
        <w:jc w:val="both"/>
        <w:rPr>
          <w:color w:val="000001"/>
          <w:sz w:val="18"/>
          <w:szCs w:val="18"/>
          <w:u w:val="none"/>
        </w:rPr>
      </w:pPr>
      <w:r w:rsidDel="00000000" w:rsidR="00000000" w:rsidRPr="00000000">
        <w:rPr>
          <w:color w:val="000001"/>
          <w:sz w:val="18"/>
          <w:szCs w:val="18"/>
          <w:rtl w:val="0"/>
        </w:rPr>
        <w:t xml:space="preserve">Regulamento de Núcleo Docente Estruturante – NDE;</w:t>
      </w:r>
    </w:p>
    <w:p w:rsidR="00000000" w:rsidDel="00000000" w:rsidP="00000000" w:rsidRDefault="00000000" w:rsidRPr="00000000" w14:paraId="00000290">
      <w:pPr>
        <w:numPr>
          <w:ilvl w:val="0"/>
          <w:numId w:val="11"/>
        </w:numPr>
        <w:spacing w:after="200" w:lineRule="auto"/>
        <w:ind w:left="720" w:hanging="360"/>
        <w:jc w:val="both"/>
        <w:rPr>
          <w:color w:val="000001"/>
          <w:sz w:val="18"/>
          <w:szCs w:val="18"/>
          <w:u w:val="none"/>
        </w:rPr>
      </w:pPr>
      <w:r w:rsidDel="00000000" w:rsidR="00000000" w:rsidRPr="00000000">
        <w:rPr>
          <w:color w:val="000001"/>
          <w:sz w:val="18"/>
          <w:szCs w:val="18"/>
          <w:rtl w:val="0"/>
        </w:rPr>
        <w:t xml:space="preserve">Regulamento de Trabalho de Conclusão de Curso – TCC.</w:t>
      </w:r>
      <w:r w:rsidDel="00000000" w:rsidR="00000000" w:rsidRPr="00000000">
        <w:rPr>
          <w:rtl w:val="0"/>
        </w:rPr>
      </w:r>
    </w:p>
  </w:footnote>
  <w:footnote w:id="1">
    <w:p w:rsidR="00000000" w:rsidDel="00000000" w:rsidP="00000000" w:rsidRDefault="00000000" w:rsidRPr="00000000" w14:paraId="00000291">
      <w:pPr>
        <w:spacing w:line="240" w:lineRule="auto"/>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Na perspectiva de recebimento de comissão de avaliação </w:t>
      </w:r>
      <w:r w:rsidDel="00000000" w:rsidR="00000000" w:rsidRPr="00000000">
        <w:rPr>
          <w:i w:val="1"/>
          <w:sz w:val="18"/>
          <w:szCs w:val="18"/>
          <w:rtl w:val="0"/>
        </w:rPr>
        <w:t xml:space="preserve">in loco</w:t>
      </w:r>
      <w:r w:rsidDel="00000000" w:rsidR="00000000" w:rsidRPr="00000000">
        <w:rPr>
          <w:sz w:val="18"/>
          <w:szCs w:val="18"/>
          <w:rtl w:val="0"/>
        </w:rPr>
        <w:t xml:space="preserve"> do Inep (hipótese cabível no caso de cursos a serem submetidos a processo de reconhecimento ou cursos passíveis de renovação de reconhecimento não submetidos ao Exame Nacional de Desempenho dos Estudantes –  Enade no ciclo avaliativo regular instituído pelo Sistema Nacional de Avaliação da Educação Superior – Sinaes), os itens constituintes do PPC não obrigatórios (não especificados em norma cogente), mas objeto de verificação do Inep, têm destacada sua relevância nesse sentido no presente Relatório, visando a um desempenho de excelência numa eventual avaliação externa.</w:t>
      </w:r>
    </w:p>
  </w:footnote>
  <w:footnote w:id="2">
    <w:p w:rsidR="00000000" w:rsidDel="00000000" w:rsidP="00000000" w:rsidRDefault="00000000" w:rsidRPr="00000000" w14:paraId="00000292">
      <w:pPr>
        <w:spacing w:after="200" w:line="240" w:lineRule="auto"/>
        <w:jc w:val="both"/>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A </w:t>
      </w:r>
      <w:hyperlink r:id="rId2">
        <w:r w:rsidDel="00000000" w:rsidR="00000000" w:rsidRPr="00000000">
          <w:rPr>
            <w:color w:val="1155cc"/>
            <w:sz w:val="18"/>
            <w:szCs w:val="18"/>
            <w:u w:val="single"/>
            <w:rtl w:val="0"/>
          </w:rPr>
          <w:t xml:space="preserve">Resolução CNE/CES n. 17/2002</w:t>
        </w:r>
      </w:hyperlink>
      <w:r w:rsidDel="00000000" w:rsidR="00000000" w:rsidRPr="00000000">
        <w:rPr>
          <w:sz w:val="18"/>
          <w:szCs w:val="18"/>
          <w:rtl w:val="0"/>
        </w:rPr>
        <w:t xml:space="preserve"> estabelece as Diretrizes Curriculares para os Cursos de </w:t>
      </w:r>
      <w:r w:rsidDel="00000000" w:rsidR="00000000" w:rsidRPr="00000000">
        <w:rPr>
          <w:i w:val="1"/>
          <w:sz w:val="18"/>
          <w:szCs w:val="18"/>
          <w:rtl w:val="0"/>
        </w:rPr>
        <w:t xml:space="preserve">Ciências Sociais – Antropologia</w:t>
      </w:r>
      <w:r w:rsidDel="00000000" w:rsidR="00000000" w:rsidRPr="00000000">
        <w:rPr>
          <w:sz w:val="18"/>
          <w:szCs w:val="18"/>
          <w:rtl w:val="0"/>
        </w:rPr>
        <w:t xml:space="preserve">, </w:t>
      </w:r>
      <w:r w:rsidDel="00000000" w:rsidR="00000000" w:rsidRPr="00000000">
        <w:rPr>
          <w:i w:val="1"/>
          <w:sz w:val="18"/>
          <w:szCs w:val="18"/>
          <w:rtl w:val="0"/>
        </w:rPr>
        <w:t xml:space="preserve">Ciência Política</w:t>
      </w:r>
      <w:r w:rsidDel="00000000" w:rsidR="00000000" w:rsidRPr="00000000">
        <w:rPr>
          <w:sz w:val="18"/>
          <w:szCs w:val="18"/>
          <w:rtl w:val="0"/>
        </w:rPr>
        <w:t xml:space="preserve"> e </w:t>
      </w:r>
      <w:r w:rsidDel="00000000" w:rsidR="00000000" w:rsidRPr="00000000">
        <w:rPr>
          <w:i w:val="1"/>
          <w:sz w:val="18"/>
          <w:szCs w:val="18"/>
          <w:rtl w:val="0"/>
        </w:rPr>
        <w:t xml:space="preserve">Sociologia</w:t>
      </w:r>
      <w:r w:rsidDel="00000000" w:rsidR="00000000" w:rsidRPr="00000000">
        <w:rPr>
          <w:sz w:val="18"/>
          <w:szCs w:val="18"/>
          <w:rtl w:val="0"/>
        </w:rPr>
        <w:t xml:space="preserv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E">
    <w:pPr>
      <w:widowControl w:val="0"/>
      <w:spacing w:after="160" w:line="259" w:lineRule="auto"/>
      <w:ind w:left="-566.9291338582677" w:firstLine="0"/>
      <w:jc w:val="cente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6160800" cy="4953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160800" cy="495300"/>
                  </a:xfrm>
                  <a:prstGeom prst="rect"/>
                  <a:ln/>
                </pic:spPr>
              </pic:pic>
            </a:graphicData>
          </a:graphic>
        </wp:inline>
      </w:drawing>
    </w:r>
    <w:r w:rsidDel="00000000" w:rsidR="00000000" w:rsidRPr="00000000">
      <w:rPr>
        <w:rtl w:val="0"/>
      </w:rPr>
    </w:r>
  </w:p>
  <w:p w:rsidR="00000000" w:rsidDel="00000000" w:rsidP="00000000" w:rsidRDefault="00000000" w:rsidRPr="00000000" w14:paraId="0000027F">
    <w:pPr>
      <w:widowControl w:val="0"/>
      <w:spacing w:after="160" w:line="259" w:lineRule="auto"/>
      <w:ind w:left="-1275.5905511811022" w:right="7.204724409448886" w:firstLine="0"/>
      <w:jc w:val="right"/>
      <w:rPr>
        <w:rFonts w:ascii="Calibri" w:cs="Calibri" w:eastAsia="Calibri" w:hAnsi="Calibri"/>
      </w:rPr>
    </w:pPr>
    <w:r w:rsidDel="00000000" w:rsidR="00000000" w:rsidRPr="00000000">
      <w:rPr>
        <w:rFonts w:ascii="Verdana" w:cs="Verdana" w:eastAsia="Verdana" w:hAnsi="Verdana"/>
        <w:b w:val="1"/>
        <w:color w:val="0b5394"/>
        <w:sz w:val="16"/>
        <w:szCs w:val="16"/>
        <w:rtl w:val="0"/>
      </w:rPr>
      <w:t xml:space="preserve"> Coordenação de Acompanhamento de Ensino de Graduação – CAEG / Projetos Pedagógicos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6" Type="http://schemas.openxmlformats.org/officeDocument/2006/relationships/hyperlink" Target="https://www.unb.br/images/Noticias/2021/Documentos/regimento_interno_UnB_web2b.pdf" TargetMode="External"/><Relationship Id="rId84" Type="http://schemas.openxmlformats.org/officeDocument/2006/relationships/hyperlink" Target="https://sei.unb.br/sei/publicacoes/controlador_publicacoes.php?acao=publicacao_visualizar&amp;id_documento=6882259&amp;id_orgao_publicacao=0" TargetMode="External"/><Relationship Id="rId42" Type="http://schemas.openxmlformats.org/officeDocument/2006/relationships/hyperlink" Target="http://portal.mec.gov.br/index.php?option=com_docman&amp;view=download&amp;alias=10389-pcp008-12-pdf&amp;category_slug=marco-2012-pdf&amp;Itemid=30192" TargetMode="External"/><Relationship Id="rId89" Type="http://schemas.openxmlformats.org/officeDocument/2006/relationships/hyperlink" Target="https://www.deg.unb.br/images/Diretorias/DTG/caeg/arquivos_gerais/sigaa_criacao_componente_curricular_completo.pdf" TargetMode="External"/><Relationship Id="rId47" Type="http://schemas.openxmlformats.org/officeDocument/2006/relationships/hyperlink" Target="https://www.gov.br/inep/pt-br/areas-de-atuacao/avaliacao-e-exames-educacionais/avaliacao-in-loco/instrumentos-de-avaliacao" TargetMode="External"/><Relationship Id="rId63" Type="http://schemas.openxmlformats.org/officeDocument/2006/relationships/hyperlink" Target="https://www.in.gov.br/en/web/dou/-/portaria-n-2.117-de-6-de-dezembro-de-2019-232670913" TargetMode="External"/><Relationship Id="rId21" Type="http://schemas.openxmlformats.org/officeDocument/2006/relationships/hyperlink" Target="https://www.unb.br/images/Noticias/2021/Documentos/regimento_interno_UnB_web2b.pdf" TargetMode="External"/><Relationship Id="rId68" Type="http://schemas.openxmlformats.org/officeDocument/2006/relationships/hyperlink" Target="https://www.gov.br/inep/pt-br/areas-de-atuacao/avaliacao-e-exames-educacionais/avaliacao-in-loco/instrumentos-de-avaliacao" TargetMode="External"/><Relationship Id="rId16" Type="http://schemas.openxmlformats.org/officeDocument/2006/relationships/hyperlink" Target="https://saa.unb.br/" TargetMode="External"/><Relationship Id="rId74" Type="http://schemas.openxmlformats.org/officeDocument/2006/relationships/hyperlink" Target="https://www.gov.br/inep/pt-br/areas-de-atuacao/avaliacao-e-exames-educacionais/avaliacao-in-loco/instrumentos-de-avaliacao" TargetMode="External"/><Relationship Id="rId32" Type="http://schemas.openxmlformats.org/officeDocument/2006/relationships/hyperlink" Target="http://www.deg.unb.br/images/Diretorias/DTG/caeg/arquivos_gerais/sigaa_criacao_componente_curricular_completo.pdf" TargetMode="External"/><Relationship Id="rId79" Type="http://schemas.openxmlformats.org/officeDocument/2006/relationships/hyperlink" Target="http://deg.unb.br/images/legislacao/cepe_14_2021_regulamento_geral_estagios.pdf" TargetMode="External"/><Relationship Id="rId37" Type="http://schemas.openxmlformats.org/officeDocument/2006/relationships/hyperlink" Target="http://www.planalto.gov.br/ccivil_03/leis/l9795.htm" TargetMode="External"/><Relationship Id="rId53" Type="http://schemas.openxmlformats.org/officeDocument/2006/relationships/hyperlink" Target="https://estudenaunb.unb.br/formas-de-ingresso" TargetMode="External"/><Relationship Id="rId11" Type="http://schemas.openxmlformats.org/officeDocument/2006/relationships/hyperlink" Target="http://portal.mec.gov.br/index.php?option=com_content&amp;view=article&amp;id=12991" TargetMode="External"/><Relationship Id="rId58" Type="http://schemas.openxmlformats.org/officeDocument/2006/relationships/hyperlink" Target="https://www.gov.br/inep/pt-br/areas-de-atuacao/avaliacao-e-exames-educacionais/avaliacao-in-loco/instrumentos-de-avaliacao" TargetMode="External"/><Relationship Id="rId5" Type="http://schemas.openxmlformats.org/officeDocument/2006/relationships/numbering" Target="numbering.xml"/><Relationship Id="rId95" Type="http://schemas.openxmlformats.org/officeDocument/2006/relationships/header" Target="header1.xml"/><Relationship Id="rId90" Type="http://schemas.openxmlformats.org/officeDocument/2006/relationships/hyperlink" Target="http://portal.mec.gov.br/index.php?option=com_docman&amp;view=download&amp;alias=6885-resolucao1-2010-conae&amp;category_slug=outubro-2010-pdf&amp;Itemid=30192" TargetMode="External"/><Relationship Id="rId43" Type="http://schemas.openxmlformats.org/officeDocument/2006/relationships/hyperlink" Target="http://portal.mec.gov.br/cne/arquivos/pdf/res012004.pdf" TargetMode="External"/><Relationship Id="rId48" Type="http://schemas.openxmlformats.org/officeDocument/2006/relationships/hyperlink" Target="https://www.gov.br/inep/pt-br/areas-de-atuacao/avaliacao-e-exames-educacionais/avaliacao-in-loco/instrumentos-de-avaliacao" TargetMode="External"/><Relationship Id="rId64" Type="http://schemas.openxmlformats.org/officeDocument/2006/relationships/hyperlink" Target="http://avaliacao.unb.br/index.php/instrumentos-de-avaliacao" TargetMode="External"/><Relationship Id="rId22" Type="http://schemas.openxmlformats.org/officeDocument/2006/relationships/hyperlink" Target="https://www.unb.br/images/Noticias/2021/Documentos/regimento_interno_UnB_web2b.pdf" TargetMode="External"/><Relationship Id="rId69" Type="http://schemas.openxmlformats.org/officeDocument/2006/relationships/hyperlink" Target="https://www.gov.br/inep/pt-br/areas-de-atuacao/avaliacao-e-exames-educacionais/avaliacao-in-loco/instrumentos-de-avaliacao" TargetMode="External"/><Relationship Id="rId27" Type="http://schemas.openxmlformats.org/officeDocument/2006/relationships/hyperlink" Target="https://www.unb.br/images/Noticias/2021/Documentos/regimento_interno_UnB_web2b.pdf" TargetMode="External"/><Relationship Id="rId85" Type="http://schemas.openxmlformats.org/officeDocument/2006/relationships/hyperlink" Target="https://sei.unb.br/sei/controlador.php?acao=documento_imprimir_web&amp;acao_origem=arvore_visualizar&amp;id_documento=8090664&amp;infra_sistema=100000100&amp;infra_unidade_atual=110000117&amp;infra_hash=b7c334f860b33e3efa3a8881214167c0158ced523cd822e6b3e165dc4c883a74" TargetMode="External"/><Relationship Id="rId80" Type="http://schemas.openxmlformats.org/officeDocument/2006/relationships/hyperlink" Target="https://www.in.gov.br/materia/-/asset_publisher/Kujrw0TZC2Mb/content/id/55877808" TargetMode="External"/><Relationship Id="rId3" Type="http://schemas.openxmlformats.org/officeDocument/2006/relationships/fontTable" Target="fontTable.xml"/><Relationship Id="rId46" Type="http://schemas.openxmlformats.org/officeDocument/2006/relationships/hyperlink" Target="http://portal.mec.gov.br/index.php?option=com_docman&amp;view=download&amp;alias=6885-resolucao1-2010-conae&amp;category_slug=outubro-2010-pdf&amp;Itemid=30192" TargetMode="External"/><Relationship Id="rId33" Type="http://schemas.openxmlformats.org/officeDocument/2006/relationships/hyperlink" Target="http://dex.unb.br/normativasunb" TargetMode="External"/><Relationship Id="rId38" Type="http://schemas.openxmlformats.org/officeDocument/2006/relationships/hyperlink" Target="http://www.planalto.gov.br/ccivil_03/decreto/2002/d4281.htm" TargetMode="External"/><Relationship Id="rId67" Type="http://schemas.openxmlformats.org/officeDocument/2006/relationships/hyperlink" Target="https://www.gov.br/inep/pt-br/areas-de-atuacao/avaliacao-e-exames-educacionais/avaliacao-in-loco/instrumentos-de-avaliacao" TargetMode="External"/><Relationship Id="rId25" Type="http://schemas.openxmlformats.org/officeDocument/2006/relationships/hyperlink" Target="https://www.unb.br/images/Noticias/2021/Documentos/regimento_interno_UnB_web2b.pdf" TargetMode="External"/><Relationship Id="rId12" Type="http://schemas.openxmlformats.org/officeDocument/2006/relationships/hyperlink" Target="https://www.deg.unb.br/ppc-itens-estruturais-documentos-e-normativas-aplicaveis" TargetMode="External"/><Relationship Id="rId59" Type="http://schemas.openxmlformats.org/officeDocument/2006/relationships/hyperlink" Target="https://www.in.gov.br/en/web/dou/-/portaria-n-2.117-de-6-de-dezembro-de-2019-232670913" TargetMode="External"/><Relationship Id="rId17" Type="http://schemas.openxmlformats.org/officeDocument/2006/relationships/hyperlink" Target="http://portal.mec.gov.br/index.php?option=com_docman&amp;view=download&amp;alias=135951-rcp002-19&amp;category_slug=dezembro-2019-pdf&amp;Itemid=30192" TargetMode="External"/><Relationship Id="rId83" Type="http://schemas.openxmlformats.org/officeDocument/2006/relationships/hyperlink" Target="https://sei.unb.br/sei/publicacoes/controlador_publicacoes.php?acao=publicacao_visualizar&amp;id_documento=6882259&amp;id_orgao_publicacao=0" TargetMode="External"/><Relationship Id="rId41" Type="http://schemas.openxmlformats.org/officeDocument/2006/relationships/hyperlink" Target="http://portal.mec.gov.br/dmdocuments/rcp001_12.pdf" TargetMode="External"/><Relationship Id="rId88" Type="http://schemas.openxmlformats.org/officeDocument/2006/relationships/hyperlink" Target="http://deg.unb.br/images/DEG/informativos/circulares/2021/circular_deg_dex_2021_calculo_carga_horaria.pdf" TargetMode="External"/><Relationship Id="rId75" Type="http://schemas.openxmlformats.org/officeDocument/2006/relationships/hyperlink" Target="https://www.gov.br/inep/pt-br/areas-de-atuacao/avaliacao-e-exames-educacionais/avaliacao-in-loco/instrumentos-de-avaliacao" TargetMode="External"/><Relationship Id="rId70" Type="http://schemas.openxmlformats.org/officeDocument/2006/relationships/hyperlink" Target="https://www.gov.br/inep/pt-br/areas-de-atuacao/avaliacao-e-exames-educacionais/avaliacao-in-loco/instrumentos-de-avaliacao" TargetMode="External"/><Relationship Id="rId62" Type="http://schemas.openxmlformats.org/officeDocument/2006/relationships/hyperlink" Target="https://www.in.gov.br/en/web/dou/-/portaria-n-2.117-de-6-de-dezembro-de-2019-232670913" TargetMode="External"/><Relationship Id="rId20" Type="http://schemas.openxmlformats.org/officeDocument/2006/relationships/hyperlink" Target="https://www.unb.br/images/Noticias/2021/Documentos/regimento_interno_UnB_web2b.pdf" TargetMode="External"/><Relationship Id="rId96" Type="http://schemas.openxmlformats.org/officeDocument/2006/relationships/footer" Target="footer1.xml"/><Relationship Id="rId54" Type="http://schemas.openxmlformats.org/officeDocument/2006/relationships/hyperlink" Target="http://www.dpo.unb.br/index.php?option=com_content&amp;view=article&amp;id=47&amp;Itemid=872" TargetMode="External"/><Relationship Id="rId91" Type="http://schemas.openxmlformats.org/officeDocument/2006/relationships/hyperlink" Target="https://sei.unb.br/sei/controlador.php?acao=documento_imprimir_web&amp;acao_origem=arvore_visualizar&amp;id_documento=8548697&amp;infra_sistema=100000100&amp;infra_unidade_atual=110001293&amp;infra_hash=6daf4c61f4cfd5278d2fdcd9cf7f732244517cf907eb74aea5d066f52e377dec" TargetMode="External"/><Relationship Id="rId1" Type="http://schemas.openxmlformats.org/officeDocument/2006/relationships/theme" Target="theme/theme1.xml"/><Relationship Id="rId6" Type="http://schemas.openxmlformats.org/officeDocument/2006/relationships/styles" Target="styles.xml"/><Relationship Id="rId49" Type="http://schemas.openxmlformats.org/officeDocument/2006/relationships/hyperlink" Target="https://www.gov.br/inep/pt-br/areas-de-atuacao/avaliacao-e-exames-educacionais/avaliacao-in-loco/instrumentos-de-avaliacao" TargetMode="External"/><Relationship Id="rId36" Type="http://schemas.openxmlformats.org/officeDocument/2006/relationships/hyperlink" Target="http://portal.mec.gov.br/index.php?option=com_content&amp;view=article&amp;id=12991" TargetMode="External"/><Relationship Id="rId23" Type="http://schemas.openxmlformats.org/officeDocument/2006/relationships/hyperlink" Target="https://sig.unb.br/sigrh/public/colegiados/filtro_busca.jsf" TargetMode="External"/><Relationship Id="rId28" Type="http://schemas.openxmlformats.org/officeDocument/2006/relationships/hyperlink" Target="http://www.planalto.gov.br/ccivil_03/_ato2007-2010/2008/lei/l11788.htm" TargetMode="External"/><Relationship Id="rId57" Type="http://schemas.openxmlformats.org/officeDocument/2006/relationships/hyperlink" Target="https://www.gov.br/inep/pt-br/areas-de-atuacao/avaliacao-e-exames-educacionais/avaliacao-in-loco/instrumentos-de-avaliacao" TargetMode="External"/><Relationship Id="rId15" Type="http://schemas.openxmlformats.org/officeDocument/2006/relationships/hyperlink" Target="https://saa.unb.br/" TargetMode="External"/><Relationship Id="rId86" Type="http://schemas.openxmlformats.org/officeDocument/2006/relationships/hyperlink" Target="https://sei.unb.br/sei/publicacoes/controlador_publicacoes.php?acao=publicacao_visualizar&amp;id_documento=6882259&amp;id_orgao_publicacao=0" TargetMode="External"/><Relationship Id="rId44" Type="http://schemas.openxmlformats.org/officeDocument/2006/relationships/hyperlink" Target="http://portal.mec.gov.br/dmdocuments/cnecp_003.pdf" TargetMode="External"/><Relationship Id="rId81" Type="http://schemas.openxmlformats.org/officeDocument/2006/relationships/hyperlink" Target="https://sei.unb.br/sei/publicacoes/controlador_publicacoes.php?acao=publicacao_visualizar&amp;id_documento=6882259&amp;id_orgao_publicacao=0" TargetMode="External"/><Relationship Id="rId73" Type="http://schemas.openxmlformats.org/officeDocument/2006/relationships/hyperlink" Target="https://www.gov.br/inep/pt-br/areas-de-atuacao/avaliacao-e-exames-educacionais/avaliacao-in-loco/instrumentos-de-avaliacao" TargetMode="External"/><Relationship Id="rId31" Type="http://schemas.openxmlformats.org/officeDocument/2006/relationships/hyperlink" Target="http://portal.mec.gov.br/cne/arquivos/pdf/2007/rces002_07.pdf" TargetMode="External"/><Relationship Id="rId78" Type="http://schemas.openxmlformats.org/officeDocument/2006/relationships/hyperlink" Target="http://portal.mec.gov.br/index.php?option=com_docman&amp;view=download&amp;alias=6885-resolucao1-2010-conae&amp;category_slug=outubro-2010-pdf&amp;Itemid=30192" TargetMode="External"/><Relationship Id="rId65" Type="http://schemas.openxmlformats.org/officeDocument/2006/relationships/hyperlink" Target="https://www.gov.br/inep/pt-br/areas-de-atuacao/avaliacao-e-exames-educacionais/avaliacao-in-loco/instrumentos-de-avaliacao" TargetMode="External"/><Relationship Id="rId60" Type="http://schemas.openxmlformats.org/officeDocument/2006/relationships/hyperlink" Target="https://www.in.gov.br/en/web/dou/-/portaria-n-2.117-de-6-de-dezembro-de-2019-232670913" TargetMode="External"/><Relationship Id="rId94" Type="http://schemas.openxmlformats.org/officeDocument/2006/relationships/hyperlink" Target="https://www.deg.unb.br/images/Diretorias/DTG/caeg/arquivos_gerais/sigaa_criacao_componente_curricular_completo.pdf" TargetMode="External"/><Relationship Id="rId52" Type="http://schemas.openxmlformats.org/officeDocument/2006/relationships/hyperlink" Target="https://www.in.gov.br/en/web/dou/-/portaria-n-2.117-de-6-de-dezembro-de-2019-232670913" TargetMode="External"/><Relationship Id="rId10" Type="http://schemas.openxmlformats.org/officeDocument/2006/relationships/hyperlink" Target="https://www.gov.br/inep/pt-br/areas-de-atuacao/avaliacao-e-exames-educacionais/avaliacao-in-loco/instrumentos-de-avaliacao" TargetMode="External"/><Relationship Id="rId9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hyperlink" Target="https://www.deg.unb.br/legislacoes" TargetMode="External"/><Relationship Id="rId39" Type="http://schemas.openxmlformats.org/officeDocument/2006/relationships/hyperlink" Target="http://portal.mec.gov.br/dmdocuments/rcp002_12.pdf" TargetMode="External"/><Relationship Id="rId13" Type="http://schemas.openxmlformats.org/officeDocument/2006/relationships/hyperlink" Target="https://www.deg.unb.br/ppc-itens-estruturais-documentos-e-normativas-aplicaveis" TargetMode="External"/><Relationship Id="rId18" Type="http://schemas.openxmlformats.org/officeDocument/2006/relationships/hyperlink" Target="http://portal.mec.gov.br/index.php?option=com_docman&amp;view=download&amp;alias=135951-rcp002-19&amp;category_slug=dezembro-2019-pdf&amp;Itemid=30192" TargetMode="External"/><Relationship Id="rId76" Type="http://schemas.openxmlformats.org/officeDocument/2006/relationships/hyperlink" Target="https://sei.unb.br/sei/controlador.php?acao=documento_imprimir_web&amp;acao_origem=arvore_visualizar&amp;id_documento=8548697&amp;infra_sistema=100000100&amp;infra_unidade_atual=110001293&amp;infra_hash=6daf4c61f4cfd5278d2fdcd9cf7f732244517cf907eb74aea5d066f52e377dec" TargetMode="External"/><Relationship Id="rId34" Type="http://schemas.openxmlformats.org/officeDocument/2006/relationships/hyperlink" Target="http://dex.unb.br/normativasunb" TargetMode="External"/><Relationship Id="rId50" Type="http://schemas.openxmlformats.org/officeDocument/2006/relationships/hyperlink" Target="https://www.gov.br/inep/pt-br/areas-de-atuacao/avaliacao-e-exames-educacionais/avaliacao-in-loco/instrumentos-de-avaliacao" TargetMode="External"/><Relationship Id="rId55" Type="http://schemas.openxmlformats.org/officeDocument/2006/relationships/hyperlink" Target="https://www.gov.br/inep/pt-br/areas-de-atuacao/avaliacao-e-exames-educacionais/avaliacao-in-loco/instrumentos-de-avaliacao" TargetMode="External"/><Relationship Id="rId97" Type="http://schemas.openxmlformats.org/officeDocument/2006/relationships/customXml" Target="../customXml/item1.xml"/><Relationship Id="rId7" Type="http://schemas.openxmlformats.org/officeDocument/2006/relationships/hyperlink" Target="https://www.deg.unb.br/atividades-caeg" TargetMode="External"/><Relationship Id="rId71" Type="http://schemas.openxmlformats.org/officeDocument/2006/relationships/hyperlink" Target="https://www.gov.br/inep/pt-br/areas-de-atuacao/avaliacao-e-exames-educacionais/avaliacao-in-loco/instrumentos-de-avaliacao" TargetMode="External"/><Relationship Id="rId92" Type="http://schemas.openxmlformats.org/officeDocument/2006/relationships/hyperlink" Target="http://portal.mec.gov.br/index.php?option=com_content&amp;view=article&amp;id=12991" TargetMode="External"/><Relationship Id="rId2" Type="http://schemas.openxmlformats.org/officeDocument/2006/relationships/settings" Target="settings.xml"/><Relationship Id="rId29" Type="http://schemas.openxmlformats.org/officeDocument/2006/relationships/hyperlink" Target="http://deg.unb.br/images/legislacao/cepe_14_2021_regulamento_geral_estagios.pdf" TargetMode="External"/><Relationship Id="rId40" Type="http://schemas.openxmlformats.org/officeDocument/2006/relationships/hyperlink" Target="http://portal.mec.gov.br/index.php?option=com_docman&amp;view=download&amp;alias=10955-pcp014-12&amp;category_slug=maio-2012-pdf&amp;Itemid=30192" TargetMode="External"/><Relationship Id="rId87" Type="http://schemas.openxmlformats.org/officeDocument/2006/relationships/hyperlink" Target="https://sei.unb.br/sei/publicacoes/controlador_publicacoes.php?acao=publicacao_visualizar&amp;id_documento=6882259&amp;id_orgao_publicacao=0" TargetMode="External"/><Relationship Id="rId45" Type="http://schemas.openxmlformats.org/officeDocument/2006/relationships/hyperlink" Target="http://www.planalto.gov.br/ccivil_03/_ato2015-2018/2017/decreto/d9057.htm" TargetMode="External"/><Relationship Id="rId66" Type="http://schemas.openxmlformats.org/officeDocument/2006/relationships/hyperlink" Target="https://www.gov.br/inep/pt-br/areas-de-atuacao/avaliacao-e-exames-educacionais/avaliacao-in-loco/instrumentos-de-avaliacao" TargetMode="External"/><Relationship Id="rId24" Type="http://schemas.openxmlformats.org/officeDocument/2006/relationships/hyperlink" Target="https://www.unb.br/images/Noticias/2021/Documentos/regimento_interno_UnB_web2b.pdf" TargetMode="External"/><Relationship Id="rId82" Type="http://schemas.openxmlformats.org/officeDocument/2006/relationships/hyperlink" Target="https://sei.unb.br/sei/publicacoes/controlador_publicacoes.php?acao=publicacao_visualizar&amp;id_documento=6882259&amp;id_orgao_publicacao=0" TargetMode="External"/><Relationship Id="rId61" Type="http://schemas.openxmlformats.org/officeDocument/2006/relationships/hyperlink" Target="https://www.gov.br/inep/pt-br/areas-de-atuacao/avaliacao-e-exames-educacionais/avaliacao-in-loco/instrumentos-de-avaliacao" TargetMode="External"/><Relationship Id="rId19" Type="http://schemas.openxmlformats.org/officeDocument/2006/relationships/hyperlink" Target="https://www.unb.br/images/Noticias/2021/Documentos/regimento_interno_UnB_web2b.pdf" TargetMode="External"/><Relationship Id="rId30" Type="http://schemas.openxmlformats.org/officeDocument/2006/relationships/hyperlink" Target="http://deg.unb.br/images/Diretorias/DAIA/cesg/arquivos_gerais/Diretrizes_de_Est%C3%A1gio_da_UnB_1.pdf" TargetMode="External"/><Relationship Id="rId77" Type="http://schemas.openxmlformats.org/officeDocument/2006/relationships/hyperlink" Target="http://www.deg.unb.br/images/legislacao/cepe_221_1996.pdf" TargetMode="External"/><Relationship Id="rId35" Type="http://schemas.openxmlformats.org/officeDocument/2006/relationships/hyperlink" Target="https://www.deg.unb.br/images/Diretorias/DTG/caeg/arquivos_gerais/sigaa_criacao_componente_curricular_completo.pdf" TargetMode="External"/><Relationship Id="rId56" Type="http://schemas.openxmlformats.org/officeDocument/2006/relationships/hyperlink" Target="https://www.gov.br/inep/pt-br/areas-de-atuacao/avaliacao-e-exames-educacionais/avaliacao-in-loco/instrumentos-de-avaliacao" TargetMode="External"/><Relationship Id="rId14" Type="http://schemas.openxmlformats.org/officeDocument/2006/relationships/hyperlink" Target="https://saa.unb.br/" TargetMode="External"/><Relationship Id="rId8" Type="http://schemas.openxmlformats.org/officeDocument/2006/relationships/hyperlink" Target="http://www.deg.unb.br/a-coordenacao-caeg" TargetMode="External"/><Relationship Id="rId72" Type="http://schemas.openxmlformats.org/officeDocument/2006/relationships/hyperlink" Target="https://www.gov.br/inep/pt-br/areas-de-atuacao/avaliacao-e-exames-educacionais/avaliacao-in-loco/instrumentos-de-avaliacao" TargetMode="External"/><Relationship Id="rId51" Type="http://schemas.openxmlformats.org/officeDocument/2006/relationships/hyperlink" Target="https://www.in.gov.br/en/web/dou/-/portaria-n-2.117-de-6-de-dezembro-de-2019-232670913" TargetMode="External"/><Relationship Id="rId93" Type="http://schemas.openxmlformats.org/officeDocument/2006/relationships/hyperlink" Target="http://portal.mec.gov.br/cne/arquivos/pdf/2007/rces002_07.pdf" TargetMode="External"/><Relationship Id="rId98"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estudenaunb.unb.br/formas-de-ingresso" TargetMode="External"/><Relationship Id="rId2" Type="http://schemas.openxmlformats.org/officeDocument/2006/relationships/hyperlink" Target="http://portal.mec.gov.br/index.php?option=com_content&amp;view=article&amp;id=1299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F59CE052AED08418C3EA2FC4279B1F0" ma:contentTypeVersion="12" ma:contentTypeDescription="Crie um novo documento." ma:contentTypeScope="" ma:versionID="e360d47c17fd7dc2de5a073d00e9b933">
  <xsd:schema xmlns:xsd="http://www.w3.org/2001/XMLSchema" xmlns:xs="http://www.w3.org/2001/XMLSchema" xmlns:p="http://schemas.microsoft.com/office/2006/metadata/properties" xmlns:ns2="f8b43dcc-741c-4ff0-8591-751bd349575a" xmlns:ns3="4695a49c-9b6d-4176-a761-919ad0c2d527" targetNamespace="http://schemas.microsoft.com/office/2006/metadata/properties" ma:root="true" ma:fieldsID="316c42418b6bf1fc141b81088f92f973" ns2:_="" ns3:_="">
    <xsd:import namespace="f8b43dcc-741c-4ff0-8591-751bd349575a"/>
    <xsd:import namespace="4695a49c-9b6d-4176-a761-919ad0c2d5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dcc-741c-4ff0-8591-751bd34957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242374f3-4cab-4e95-b6f7-35998408ef9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95a49c-9b6d-4176-a761-919ad0c2d527"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7bbf4263-79a6-45cf-a026-cd0bb38284a9}" ma:internalName="TaxCatchAll" ma:showField="CatchAllData" ma:web="4695a49c-9b6d-4176-a761-919ad0c2d5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695a49c-9b6d-4176-a761-919ad0c2d527" xsi:nil="true"/>
    <lcf76f155ced4ddcb4097134ff3c332f xmlns="f8b43dcc-741c-4ff0-8591-751bd34957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32943A-7809-455F-B649-4B9B5B2F37A3}"/>
</file>

<file path=customXml/itemProps2.xml><?xml version="1.0" encoding="utf-8"?>
<ds:datastoreItem xmlns:ds="http://schemas.openxmlformats.org/officeDocument/2006/customXml" ds:itemID="{C5E166D1-45F5-4B39-9A87-C603214DFE4B}"/>
</file>

<file path=customXml/itemProps3.xml><?xml version="1.0" encoding="utf-8"?>
<ds:datastoreItem xmlns:ds="http://schemas.openxmlformats.org/officeDocument/2006/customXml" ds:itemID="{3FF4D71F-82C7-4303-90B6-3DC5F6C099D9}"/>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0x0101008F59CE052AED08418C3EA2FC4279B1F0</vt:lpwstr>
  </property>
</Properties>
</file>