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4"/>
        <w:bidi w:val="0"/>
        <w:jc w:val="left"/>
        <w:rPr/>
      </w:pPr>
      <w:r>
        <w:rPr>
          <w:rStyle w:val="Style15"/>
        </w:rPr>
        <w:t>Questions and suggestions for improving libreoffice</w:t>
      </w:r>
    </w:p>
    <w:p>
      <w:pPr>
        <w:pStyle w:val="14"/>
        <w:bidi w:val="0"/>
        <w:jc w:val="left"/>
        <w:rPr/>
      </w:pPr>
      <w:r>
        <w:rPr>
          <w:rStyle w:val="Style15"/>
        </w:rPr>
        <w:t>1. Document Styles:</w:t>
      </w:r>
    </w:p>
    <w:p>
      <w:pPr>
        <w:pStyle w:val="14"/>
        <w:bidi w:val="0"/>
        <w:jc w:val="left"/>
        <w:rPr/>
      </w:pPr>
      <w:r>
        <w:rPr>
          <w:rStyle w:val="Style15"/>
        </w:rPr>
        <w:t>Writer</w:t>
      </w:r>
    </w:p>
    <w:p>
      <w:pPr>
        <w:pStyle w:val="14"/>
        <w:bidi w:val="0"/>
        <w:jc w:val="left"/>
        <w:rPr/>
      </w:pPr>
      <w:r>
        <w:rPr>
          <w:rStyle w:val="Style15"/>
        </w:rPr>
        <w:t xml:space="preserve">    </w:t>
      </w:r>
      <w:r>
        <w:rPr>
          <w:rStyle w:val="Style15"/>
        </w:rPr>
        <w:t>1) I want to export styles from a ready—made template - only "paragraph styles" are exported - the rest of the Styles of "Pages" of "Lists" are not exported.</w:t>
      </w:r>
    </w:p>
    <w:p>
      <w:pPr>
        <w:pStyle w:val="14"/>
        <w:bidi w:val="0"/>
        <w:jc w:val="left"/>
        <w:rPr/>
      </w:pPr>
      <w:r>
        <w:rPr>
          <w:rStyle w:val="Style15"/>
        </w:rPr>
        <w:t xml:space="preserve">    </w:t>
      </w:r>
      <w:r>
        <w:rPr>
          <w:rStyle w:val="Style15"/>
        </w:rPr>
        <w:t>2) How to make a numbered list 1.1.1 with continuation 1.1.2, 1.1.3 ... 1.2.1</w:t>
      </w:r>
    </w:p>
    <w:p>
      <w:pPr>
        <w:pStyle w:val="14"/>
        <w:bidi w:val="0"/>
        <w:jc w:val="left"/>
        <w:rPr/>
      </w:pPr>
      <w:r>
        <w:rPr>
          <w:rStyle w:val="Style15"/>
        </w:rPr>
        <w:t>Calc</w:t>
      </w:r>
    </w:p>
    <w:p>
      <w:pPr>
        <w:pStyle w:val="14"/>
        <w:bidi w:val="0"/>
        <w:jc w:val="left"/>
        <w:rPr/>
      </w:pPr>
      <w:r>
        <w:rPr>
          <w:rStyle w:val="Style15"/>
        </w:rPr>
        <w:t>1) The template does not save page styles — more than 1 custom on the sheet</w:t>
      </w:r>
    </w:p>
    <w:p>
      <w:pPr>
        <w:pStyle w:val="14"/>
        <w:bidi w:val="0"/>
        <w:jc w:val="left"/>
        <w:rPr/>
      </w:pPr>
      <w:r>
        <w:rPr>
          <w:rStyle w:val="Style15"/>
        </w:rPr>
        <w:t>2) I want the ability to like in "Writer" on "Paragraph style" - Inherits from -no-</w:t>
      </w:r>
    </w:p>
    <w:p>
      <w:pPr>
        <w:pStyle w:val="14"/>
        <w:bidi w:val="0"/>
        <w:jc w:val="left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76200</wp:posOffset>
            </wp:positionH>
            <wp:positionV relativeFrom="paragraph">
              <wp:posOffset>300990</wp:posOffset>
            </wp:positionV>
            <wp:extent cx="6840220" cy="363474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363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5"/>
        </w:rPr>
        <w:t>3) Applying the "cell style" to work on the first 1-5 columns, what is the half-heartedness?</w:t>
      </w:r>
    </w:p>
    <w:p>
      <w:pPr>
        <w:pStyle w:val="New110"/>
        <w:numPr>
          <w:ilvl w:val="0"/>
          <w:numId w:val="1"/>
        </w:numPr>
        <w:bidi w:val="0"/>
        <w:jc w:val="left"/>
        <w:rPr>
          <w:rStyle w:val="Style15"/>
        </w:rPr>
      </w:pPr>
      <w:r>
        <w:rPr/>
      </w:r>
    </w:p>
    <w:p>
      <w:pPr>
        <w:pStyle w:val="New110"/>
        <w:numPr>
          <w:ilvl w:val="0"/>
          <w:numId w:val="1"/>
        </w:numPr>
        <w:bidi w:val="0"/>
        <w:jc w:val="left"/>
        <w:rPr>
          <w:rStyle w:val="Style15"/>
        </w:rPr>
      </w:pPr>
      <w:r>
        <w:rPr/>
      </w:r>
    </w:p>
    <w:p>
      <w:pPr>
        <w:pStyle w:val="14115"/>
        <w:numPr>
          <w:ilvl w:val="0"/>
          <w:numId w:val="0"/>
        </w:numPr>
        <w:ind w:left="1800" w:hanging="0"/>
        <w:rPr/>
      </w:pPr>
      <w:r>
        <w:rPr>
          <w:rStyle w:val="Style15"/>
        </w:rPr>
        <w:t>1. This is where dynamic numbering in "Writer" does not work. I wanted to turn 1. into 2. and continue the topic after "1. Document styles:"</w:t>
      </w:r>
    </w:p>
    <w:p>
      <w:pPr>
        <w:pStyle w:val="14115"/>
        <w:rPr/>
      </w:pPr>
      <w:r>
        <w:rPr>
          <w:rStyle w:val="Style15"/>
        </w:rPr>
        <w:t>2. Writer save &amp; backup</w:t>
      </w:r>
    </w:p>
    <w:p>
      <w:pPr>
        <w:pStyle w:val="14"/>
        <w:bidi w:val="0"/>
        <w:jc w:val="left"/>
        <w:rPr/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779145</wp:posOffset>
            </wp:positionH>
            <wp:positionV relativeFrom="paragraph">
              <wp:posOffset>52070</wp:posOffset>
            </wp:positionV>
            <wp:extent cx="4596765" cy="2763520"/>
            <wp:effectExtent l="0" t="0" r="0" b="0"/>
            <wp:wrapTopAndBottom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765" cy="2763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5"/>
        </w:rPr>
        <w:t>there is function is "Backup" - it works, but:</w:t>
      </w:r>
    </w:p>
    <w:p>
      <w:pPr>
        <w:pStyle w:val="14"/>
        <w:bidi w:val="0"/>
        <w:jc w:val="left"/>
        <w:rPr/>
      </w:pPr>
      <w:r>
        <w:rPr>
          <w:rStyle w:val="Style15"/>
        </w:rPr>
        <w:t xml:space="preserve">    </w:t>
      </w:r>
      <w:r>
        <w:rPr>
          <w:rStyle w:val="Style15"/>
        </w:rPr>
        <w:t xml:space="preserve">1) it does not work with network drives, I use a pam mount connection </w:t>
      </w:r>
    </w:p>
    <w:p>
      <w:pPr>
        <w:pStyle w:val="14"/>
        <w:bidi w:val="0"/>
        <w:jc w:val="left"/>
        <w:rPr/>
      </w:pPr>
      <w:r>
        <w:rPr>
          <w:rStyle w:val="Style15"/>
        </w:rPr>
        <w:t xml:space="preserve">    </w:t>
      </w:r>
      <w:r>
        <w:rPr>
          <w:rStyle w:val="Style15"/>
        </w:rPr>
        <w:t>2) I want to set her autosave time in any mode, because I understand that it works now only after the user clicks the save button.</w:t>
      </w:r>
    </w:p>
    <w:p>
      <w:pPr>
        <w:pStyle w:val="14"/>
        <w:bidi w:val="0"/>
        <w:jc w:val="left"/>
        <w:rPr/>
      </w:pPr>
      <w:r>
        <w:rPr>
          <w:rStyle w:val="Style15"/>
        </w:rPr>
        <w:t>3. Writer</w:t>
      </w:r>
    </w:p>
    <w:p>
      <w:pPr>
        <w:pStyle w:val="14"/>
        <w:bidi w:val="0"/>
        <w:jc w:val="left"/>
        <w:rPr/>
      </w:pPr>
      <w:r>
        <w:rPr>
          <w:rStyle w:val="Style15"/>
        </w:rPr>
        <w:t>How do I move the cursor behind the picture?</w:t>
      </w:r>
    </w:p>
    <w:p>
      <w:pPr>
        <w:pStyle w:val="14"/>
        <w:bidi w:val="0"/>
        <w:jc w:val="left"/>
        <w:rPr>
          <w:rStyle w:val="Style15"/>
        </w:rPr>
      </w:pPr>
      <w:r>
        <w:rPr/>
      </w:r>
    </w:p>
    <w:p>
      <w:pPr>
        <w:pStyle w:val="14"/>
        <w:bidi w:val="0"/>
        <w:jc w:val="left"/>
        <w:rPr/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421005</wp:posOffset>
            </wp:positionH>
            <wp:positionV relativeFrom="paragraph">
              <wp:posOffset>18415</wp:posOffset>
            </wp:positionV>
            <wp:extent cx="5568315" cy="2654300"/>
            <wp:effectExtent l="0" t="0" r="0" b="0"/>
            <wp:wrapTopAndBottom/>
            <wp:docPr id="3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315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5"/>
        </w:rPr>
        <w:t>How do I put the cursor in front of a table on 1 sheet? To add an empty string.</w:t>
      </w:r>
    </w:p>
    <w:p>
      <w:pPr>
        <w:pStyle w:val="14"/>
        <w:bidi w:val="0"/>
        <w:jc w:val="left"/>
        <w:rPr>
          <w:ins w:id="0" w:author="&lt;анонимный&gt;" w:date="2022-11-23T22:25:04Z"/>
        </w:rPr>
      </w:pPr>
      <w:r>
        <w:rPr>
          <w:rStyle w:val="Style15"/>
        </w:rPr>
        <w:t>4. Pressed elements are very poorly highlighted.</w:t>
      </w:r>
    </w:p>
    <w:p>
      <w:pPr>
        <w:pStyle w:val="14"/>
        <w:bidi w:val="0"/>
        <w:jc w:val="left"/>
        <w:rPr>
          <w:rStyle w:val="Style15"/>
        </w:rPr>
      </w:pPr>
      <w:r>
        <w:rPr/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1415415</wp:posOffset>
            </wp:positionH>
            <wp:positionV relativeFrom="paragraph">
              <wp:posOffset>46990</wp:posOffset>
            </wp:positionV>
            <wp:extent cx="3590290" cy="2294890"/>
            <wp:effectExtent l="0" t="0" r="0" b="0"/>
            <wp:wrapSquare wrapText="largest"/>
            <wp:docPr id="4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290" cy="2294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4"/>
        <w:bidi w:val="0"/>
        <w:jc w:val="left"/>
        <w:rPr>
          <w:rStyle w:val="Style15"/>
        </w:rPr>
      </w:pPr>
      <w:r>
        <w:rPr/>
      </w:r>
    </w:p>
    <w:p>
      <w:pPr>
        <w:pStyle w:val="14"/>
        <w:bidi w:val="0"/>
        <w:jc w:val="left"/>
        <w:rPr>
          <w:rStyle w:val="Style15"/>
        </w:rPr>
      </w:pPr>
      <w:r>
        <w:rPr/>
      </w:r>
    </w:p>
    <w:p>
      <w:pPr>
        <w:pStyle w:val="14"/>
        <w:bidi w:val="0"/>
        <w:jc w:val="left"/>
        <w:rPr>
          <w:rStyle w:val="Style15"/>
        </w:rPr>
      </w:pPr>
      <w:r>
        <w:rPr/>
      </w:r>
    </w:p>
    <w:p>
      <w:pPr>
        <w:pStyle w:val="14"/>
        <w:bidi w:val="0"/>
        <w:jc w:val="left"/>
        <w:rPr>
          <w:rStyle w:val="Style15"/>
        </w:rPr>
      </w:pPr>
      <w:r>
        <w:rPr/>
      </w:r>
    </w:p>
    <w:p>
      <w:pPr>
        <w:pStyle w:val="14"/>
        <w:bidi w:val="0"/>
        <w:jc w:val="left"/>
        <w:rPr>
          <w:rStyle w:val="Style15"/>
        </w:rPr>
      </w:pPr>
      <w:r>
        <w:rPr/>
      </w:r>
    </w:p>
    <w:p>
      <w:pPr>
        <w:pStyle w:val="14"/>
        <w:bidi w:val="0"/>
        <w:jc w:val="left"/>
        <w:rPr>
          <w:rStyle w:val="Style15"/>
        </w:rPr>
      </w:pPr>
      <w:r>
        <w:rPr/>
      </w:r>
    </w:p>
    <w:p>
      <w:pPr>
        <w:pStyle w:val="14"/>
        <w:bidi w:val="0"/>
        <w:jc w:val="left"/>
        <w:rPr>
          <w:rStyle w:val="Style15"/>
        </w:rPr>
      </w:pPr>
      <w:r>
        <w:rPr/>
      </w:r>
    </w:p>
    <w:p>
      <w:pPr>
        <w:pStyle w:val="14"/>
        <w:bidi w:val="0"/>
        <w:jc w:val="left"/>
        <w:rPr>
          <w:rStyle w:val="Style15"/>
        </w:rPr>
      </w:pPr>
      <w:r>
        <w:rPr/>
      </w:r>
    </w:p>
    <w:p>
      <w:pPr>
        <w:pStyle w:val="14"/>
        <w:bidi w:val="0"/>
        <w:jc w:val="left"/>
        <w:rPr>
          <w:rStyle w:val="Style15"/>
        </w:rPr>
      </w:pPr>
      <w:r>
        <w:rPr/>
      </w:r>
    </w:p>
    <w:p>
      <w:pPr>
        <w:pStyle w:val="14"/>
        <w:bidi w:val="0"/>
        <w:jc w:val="left"/>
        <w:rPr>
          <w:rStyle w:val="Style15"/>
        </w:rPr>
      </w:pPr>
      <w:r>
        <w:rPr/>
      </w:r>
    </w:p>
    <w:p>
      <w:pPr>
        <w:pStyle w:val="14"/>
        <w:bidi w:val="0"/>
        <w:jc w:val="left"/>
        <w:rPr>
          <w:rStyle w:val="Style15"/>
        </w:rPr>
      </w:pPr>
      <w:r>
        <w:rPr/>
      </w:r>
    </w:p>
    <w:p>
      <w:pPr>
        <w:pStyle w:val="14"/>
        <w:bidi w:val="0"/>
        <w:jc w:val="left"/>
        <w:rPr/>
      </w:pPr>
      <w:r>
        <w:rPr>
          <w:rStyle w:val="Style15"/>
        </w:rPr>
        <w:t>I'll add: we put .rpm packages and removed packages from kde &amp; gnome integrated from them (if I'm not mistaken) — the result of working without them is very cool, but globally there is not enough button allocation.</w:t>
      </w:r>
    </w:p>
    <w:p>
      <w:pPr>
        <w:pStyle w:val="14"/>
        <w:bidi w:val="0"/>
        <w:jc w:val="left"/>
        <w:rPr/>
      </w:pPr>
      <w:r>
        <w:rPr>
          <w:rStyle w:val="Style15"/>
        </w:rPr>
        <w:t>P.s. Not everyone has perfect vision.</w:t>
      </w:r>
    </w:p>
    <w:p>
      <w:pPr>
        <w:pStyle w:val="14"/>
        <w:bidi w:val="0"/>
        <w:jc w:val="left"/>
        <w:rPr/>
      </w:pPr>
      <w:r>
        <w:rPr>
          <w:rStyle w:val="Style15"/>
        </w:rPr>
        <w:t>5. It is not possible to open a Writer document for reading using a network connection of pam mount disks when one user has already logged into the document.</w:t>
      </w:r>
    </w:p>
    <w:p>
      <w:pPr>
        <w:pStyle w:val="14"/>
        <w:bidi w:val="0"/>
        <w:jc w:val="left"/>
        <w:rPr/>
      </w:pPr>
      <w:r>
        <w:rPr>
          <w:rStyle w:val="Style15"/>
        </w:rPr>
        <w:t>6. Is the function planned to compare versions of documents as in word,.</w:t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563870" cy="2982595"/>
            <wp:effectExtent l="0" t="0" r="0" b="0"/>
            <wp:wrapSquare wrapText="largest"/>
            <wp:docPr id="5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870" cy="2982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5"/>
        </w:rPr>
        <w:t>7.</w:t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4"/>
        <w:bidi w:val="0"/>
        <w:jc w:val="left"/>
        <w:rPr>
          <w:rStyle w:val="Style15"/>
          <w:rFonts w:ascii="Times New Roman" w:hAnsi="Times New Roman" w:eastAsia="Times New Roman" w:cs="Times New Roman"/>
        </w:rPr>
      </w:pPr>
      <w:r>
        <w:rPr>
          <w:rStyle w:val="Style15"/>
          <w:rFonts w:eastAsia="Times New Roman" w:cs="Times New Roman"/>
        </w:rPr>
        <w:t>8. Is it possible to change the input of a separate character(s), for example: - to – the Hexadecimal U+2013?</w:t>
      </w:r>
    </w:p>
    <w:sectPr>
      <w:headerReference w:type="default" r:id="rId7"/>
      <w:headerReference w:type="first" r:id="rId8"/>
      <w:type w:val="nextPage"/>
      <w:pgSz w:w="11906" w:h="16838"/>
      <w:pgMar w:left="567" w:right="567" w:gutter="0" w:header="567" w:top="1133" w:footer="0" w:bottom="567"/>
      <w:pgNumType w:fmt="decimal"/>
      <w:formProt w:val="false"/>
      <w:titlePg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2"/>
      <w:bidi w:val="0"/>
      <w:jc w:val="left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2"/>
      <w:bidi w:val="0"/>
      <w:jc w:val="lef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397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–"/>
      <w:lvlJc w:val="left"/>
      <w:pPr>
        <w:tabs>
          <w:tab w:val="num" w:pos="397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97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1.%1."/>
      <w:lvlJc w:val="left"/>
      <w:pPr>
        <w:tabs>
          <w:tab w:val="num" w:pos="397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11.%1."/>
      <w:lvlJc w:val="left"/>
      <w:pPr>
        <w:tabs>
          <w:tab w:val="num" w:pos="397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revisionView w:insDel="0" w:formatting="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Droid Sans Devanagari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ahoma" w:cs="Droid Sans Devanagari"/>
      <w:color w:val="auto"/>
      <w:kern w:val="2"/>
      <w:sz w:val="28"/>
      <w:szCs w:val="24"/>
      <w:lang w:val="ru-RU" w:eastAsia="zh-CN" w:bidi="hi-IN"/>
    </w:rPr>
  </w:style>
  <w:style w:type="character" w:styleId="Style14">
    <w:name w:val="Символ нумерации"/>
    <w:qFormat/>
    <w:rPr/>
  </w:style>
  <w:style w:type="character" w:styleId="Style15">
    <w:name w:val="Стиль Абзаца"/>
    <w:qFormat/>
    <w:rPr>
      <w:rFonts w:ascii="Times New Roman" w:hAnsi="Times New Roman"/>
      <w:color w:val="000000"/>
    </w:rPr>
  </w:style>
  <w:style w:type="character" w:styleId="Style16">
    <w:name w:val="Маркеры"/>
    <w:qFormat/>
    <w:rPr>
      <w:rFonts w:ascii="OpenSymbol" w:hAnsi="OpenSymbol" w:eastAsia="OpenSymbol" w:cs="OpenSymbol"/>
    </w:rPr>
  </w:style>
  <w:style w:type="character" w:styleId="Style17">
    <w:name w:val="Hyperlink"/>
    <w:rPr>
      <w:color w:val="000080"/>
      <w:u w:val="single"/>
      <w:lang w:val="zxx" w:eastAsia="zxx" w:bidi="zxx"/>
    </w:rPr>
  </w:style>
  <w:style w:type="character" w:styleId="Style18">
    <w:name w:val="Ссылка указателя"/>
    <w:qFormat/>
    <w:rPr/>
  </w:style>
  <w:style w:type="character" w:styleId="Style19">
    <w:name w:val="Ввод пользователя"/>
    <w:qFormat/>
    <w:rPr>
      <w:rFonts w:ascii="Liberation Mono" w:hAnsi="Liberation Mono" w:eastAsia="Liberation Mono" w:cs="Liberation Mono"/>
    </w:rPr>
  </w:style>
  <w:style w:type="character" w:styleId="Style20">
    <w:name w:val="Line Number"/>
    <w:rPr/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Droid Sans Devanagari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14115">
    <w:name w:val="_Текст шр 14 1,15"/>
    <w:qFormat/>
    <w:pPr>
      <w:widowControl/>
      <w:tabs>
        <w:tab w:val="clear" w:pos="709"/>
      </w:tabs>
      <w:suppressAutoHyphens w:val="true"/>
      <w:overflowPunct w:val="true"/>
      <w:bidi w:val="0"/>
      <w:spacing w:lineRule="auto" w:line="276" w:before="0" w:after="0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2115">
    <w:name w:val="_Текст шр 12 1,15"/>
    <w:qFormat/>
    <w:pPr>
      <w:widowControl/>
      <w:suppressAutoHyphens w:val="true"/>
      <w:overflowPunct w:val="true"/>
      <w:bidi w:val="0"/>
      <w:spacing w:lineRule="auto" w:line="276" w:before="0" w:after="0"/>
      <w:jc w:val="both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4115125">
    <w:name w:val="_Текст шр 14 1,15 кр 1,25"/>
    <w:qFormat/>
    <w:pPr>
      <w:widowControl/>
      <w:numPr>
        <w:ilvl w:val="0"/>
        <w:numId w:val="0"/>
      </w:numPr>
      <w:tabs>
        <w:tab w:val="clear" w:pos="709"/>
      </w:tabs>
      <w:suppressAutoHyphens w:val="true"/>
      <w:overflowPunct w:val="true"/>
      <w:bidi w:val="0"/>
      <w:spacing w:lineRule="auto" w:line="276" w:before="0" w:after="0"/>
      <w:ind w:left="0" w:right="0" w:firstLine="709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2115125">
    <w:name w:val="_Текст шр 12 1.15 кр 1,25"/>
    <w:qFormat/>
    <w:pPr>
      <w:widowControl/>
      <w:tabs>
        <w:tab w:val="clear" w:pos="709"/>
      </w:tabs>
      <w:suppressAutoHyphens w:val="true"/>
      <w:overflowPunct w:val="true"/>
      <w:bidi w:val="0"/>
      <w:spacing w:lineRule="auto" w:line="276" w:before="0" w:after="0"/>
      <w:ind w:left="0" w:right="0" w:firstLine="709"/>
      <w:jc w:val="both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_Исполнитель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ahoma" w:cs="Droid Sans Devanagari"/>
      <w:color w:val="000000"/>
      <w:kern w:val="2"/>
      <w:sz w:val="20"/>
      <w:szCs w:val="24"/>
      <w:lang w:val="ru-RU" w:eastAsia="zh-CN" w:bidi="hi-IN"/>
    </w:rPr>
  </w:style>
  <w:style w:type="paragraph" w:styleId="Style28">
    <w:name w:val="_Для Писем текст"/>
    <w:qFormat/>
    <w:pPr>
      <w:widowControl/>
      <w:tabs>
        <w:tab w:val="clear" w:pos="709"/>
      </w:tabs>
      <w:suppressAutoHyphens w:val="true"/>
      <w:overflowPunct w:val="true"/>
      <w:bidi w:val="0"/>
      <w:spacing w:lineRule="auto" w:line="276" w:before="0" w:after="0"/>
      <w:ind w:left="0" w:right="0" w:firstLine="709"/>
      <w:jc w:val="left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15">
    <w:name w:val="_Заголовок 1.15"/>
    <w:qFormat/>
    <w:pPr>
      <w:widowControl/>
      <w:numPr>
        <w:ilvl w:val="0"/>
        <w:numId w:val="0"/>
      </w:numPr>
      <w:tabs>
        <w:tab w:val="clear" w:pos="709"/>
      </w:tabs>
      <w:suppressAutoHyphens w:val="true"/>
      <w:overflowPunct w:val="true"/>
      <w:bidi w:val="0"/>
      <w:spacing w:lineRule="auto" w:line="276" w:before="0" w:after="0"/>
      <w:jc w:val="center"/>
      <w:outlineLvl w:val="0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151">
    <w:name w:val="_Подзаголовок 1.15"/>
    <w:qFormat/>
    <w:pPr>
      <w:widowControl/>
      <w:numPr>
        <w:ilvl w:val="0"/>
        <w:numId w:val="0"/>
      </w:numPr>
      <w:tabs>
        <w:tab w:val="clear" w:pos="709"/>
      </w:tabs>
      <w:suppressAutoHyphens w:val="true"/>
      <w:overflowPunct w:val="true"/>
      <w:bidi w:val="0"/>
      <w:spacing w:lineRule="auto" w:line="276" w:before="0" w:after="0"/>
      <w:jc w:val="center"/>
      <w:outlineLvl w:val="1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Style29">
    <w:name w:val="Index Heading"/>
    <w:basedOn w:val="Style21"/>
    <w:pPr>
      <w:suppressLineNumbers/>
      <w:ind w:left="0" w:right="0" w:hanging="0"/>
    </w:pPr>
    <w:rPr>
      <w:b/>
      <w:bCs/>
      <w:sz w:val="32"/>
      <w:szCs w:val="32"/>
    </w:rPr>
  </w:style>
  <w:style w:type="paragraph" w:styleId="Style30">
    <w:name w:val="TOC Heading"/>
    <w:basedOn w:val="Style29"/>
    <w:pPr>
      <w:suppressLineNumbers/>
      <w:ind w:left="0" w:right="0" w:hanging="0"/>
    </w:pPr>
    <w:rPr>
      <w:b/>
      <w:bCs/>
      <w:sz w:val="32"/>
      <w:szCs w:val="32"/>
    </w:rPr>
  </w:style>
  <w:style w:type="paragraph" w:styleId="1">
    <w:name w:val="TOC 1"/>
    <w:basedOn w:val="Style25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">
    <w:name w:val="TOC 2"/>
    <w:basedOn w:val="Style25"/>
    <w:pPr>
      <w:tabs>
        <w:tab w:val="clear" w:pos="709"/>
        <w:tab w:val="right" w:pos="9638" w:leader="dot"/>
      </w:tabs>
      <w:ind w:left="283" w:right="0" w:hanging="0"/>
    </w:pPr>
    <w:rPr/>
  </w:style>
  <w:style w:type="paragraph" w:styleId="12">
    <w:name w:val="_Таблица 12 пт по середине"/>
    <w:qFormat/>
    <w:pPr>
      <w:widowControl/>
      <w:tabs>
        <w:tab w:val="clear" w:pos="709"/>
      </w:tabs>
      <w:suppressAutoHyphens w:val="true"/>
      <w:overflowPunct w:val="true"/>
      <w:bidi w:val="0"/>
      <w:spacing w:before="0" w:after="0"/>
      <w:jc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">
    <w:name w:val="_Таблица 12 пт"/>
    <w:qFormat/>
    <w:pPr>
      <w:widowControl/>
      <w:tabs>
        <w:tab w:val="clear" w:pos="709"/>
      </w:tabs>
      <w:suppressAutoHyphens w:val="true"/>
      <w:overflowPunct w:val="true"/>
      <w:bidi w:val="0"/>
      <w:spacing w:lineRule="auto" w:line="240" w:before="0" w:after="0"/>
      <w:ind w:left="0" w:right="0" w:hanging="0"/>
      <w:jc w:val="both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4">
    <w:name w:val="_Текст шр 14"/>
    <w:qFormat/>
    <w:pPr>
      <w:widowControl/>
      <w:tabs>
        <w:tab w:val="clear" w:pos="709"/>
      </w:tabs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22">
    <w:name w:val="_Текст шр 12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New11101">
    <w:name w:val="_new_Нумерация 1.1-10.1"/>
    <w:qFormat/>
    <w:pPr>
      <w:widowControl/>
      <w:numPr>
        <w:ilvl w:val="0"/>
        <w:numId w:val="5"/>
      </w:numPr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ahoma" w:cs="Droid Sans Devanagari"/>
      <w:color w:val="auto"/>
      <w:kern w:val="2"/>
      <w:sz w:val="28"/>
      <w:szCs w:val="24"/>
      <w:lang w:val="ru-RU" w:eastAsia="zh-CN" w:bidi="hi-IN"/>
    </w:rPr>
  </w:style>
  <w:style w:type="paragraph" w:styleId="Neww111201">
    <w:name w:val="_new_Нумераwия 11.1-20.1"/>
    <w:qFormat/>
    <w:pPr>
      <w:widowControl/>
      <w:numPr>
        <w:ilvl w:val="0"/>
        <w:numId w:val="6"/>
      </w:numPr>
      <w:suppressAutoHyphens w:val="true"/>
      <w:overflowPunct w:val="true"/>
      <w:bidi w:val="0"/>
      <w:spacing w:before="0" w:after="0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New">
    <w:name w:val="_new_Маркер"/>
    <w:qFormat/>
    <w:pPr>
      <w:widowControl/>
      <w:numPr>
        <w:ilvl w:val="0"/>
        <w:numId w:val="2"/>
      </w:numPr>
      <w:suppressAutoHyphens w:val="true"/>
      <w:overflowPunct w:val="true"/>
      <w:bidi w:val="0"/>
      <w:spacing w:before="0" w:after="0"/>
      <w:jc w:val="both"/>
    </w:pPr>
    <w:rPr>
      <w:rFonts w:ascii="Times New Roman" w:hAnsi="Times New Roman" w:eastAsia="Tahoma" w:cs="Droid Sans Devanagari"/>
      <w:color w:val="auto"/>
      <w:kern w:val="2"/>
      <w:sz w:val="28"/>
      <w:szCs w:val="24"/>
      <w:lang w:val="ru-RU" w:eastAsia="zh-CN" w:bidi="hi-IN"/>
    </w:rPr>
  </w:style>
  <w:style w:type="paragraph" w:styleId="21">
    <w:name w:val="Конец нумерованного списка 2"/>
    <w:basedOn w:val="Style23"/>
    <w:next w:val="ListNumber2"/>
    <w:qFormat/>
    <w:pPr>
      <w:spacing w:before="0" w:after="240"/>
      <w:ind w:left="720" w:right="0" w:hanging="360"/>
    </w:pPr>
    <w:rPr/>
  </w:style>
  <w:style w:type="paragraph" w:styleId="ListNumber2">
    <w:name w:val="List Number 2"/>
    <w:basedOn w:val="Style23"/>
    <w:qFormat/>
    <w:pPr>
      <w:spacing w:before="0" w:after="120"/>
      <w:ind w:left="720" w:right="0" w:hanging="360"/>
    </w:pPr>
    <w:rPr/>
  </w:style>
  <w:style w:type="paragraph" w:styleId="New1">
    <w:name w:val="_new_Маркер -"/>
    <w:basedOn w:val="Neww111201"/>
    <w:qFormat/>
    <w:pPr>
      <w:numPr>
        <w:ilvl w:val="0"/>
        <w:numId w:val="3"/>
      </w:numPr>
    </w:pPr>
    <w:rPr/>
  </w:style>
  <w:style w:type="paragraph" w:styleId="1152">
    <w:name w:val="_Заголовок 1.15 ж"/>
    <w:qFormat/>
    <w:pPr>
      <w:widowControl/>
      <w:numPr>
        <w:ilvl w:val="0"/>
        <w:numId w:val="0"/>
      </w:numPr>
      <w:tabs>
        <w:tab w:val="clear" w:pos="709"/>
      </w:tabs>
      <w:suppressAutoHyphens w:val="true"/>
      <w:overflowPunct w:val="true"/>
      <w:bidi w:val="0"/>
      <w:spacing w:before="0" w:after="0"/>
      <w:jc w:val="center"/>
      <w:outlineLvl w:val="0"/>
    </w:pPr>
    <w:rPr>
      <w:rFonts w:ascii="Times New Roman" w:hAnsi="Times New Roman" w:eastAsia="Tahoma" w:cs="Droid Sans Devanagari"/>
      <w:b/>
      <w:color w:val="auto"/>
      <w:kern w:val="2"/>
      <w:sz w:val="28"/>
      <w:szCs w:val="24"/>
      <w:lang w:val="ru-RU" w:eastAsia="zh-CN" w:bidi="hi-IN"/>
    </w:rPr>
  </w:style>
  <w:style w:type="paragraph" w:styleId="1153">
    <w:name w:val="_Подзаголовок 1.15 ж"/>
    <w:qFormat/>
    <w:pPr>
      <w:widowControl/>
      <w:numPr>
        <w:ilvl w:val="0"/>
        <w:numId w:val="0"/>
      </w:numPr>
      <w:suppressAutoHyphens w:val="true"/>
      <w:overflowPunct w:val="true"/>
      <w:bidi w:val="0"/>
      <w:spacing w:lineRule="auto" w:line="276" w:before="0" w:after="0"/>
      <w:jc w:val="center"/>
      <w:outlineLvl w:val="1"/>
    </w:pPr>
    <w:rPr>
      <w:rFonts w:ascii="Times New Roman" w:hAnsi="Times New Roman" w:eastAsia="Tahoma" w:cs="Droid Sans Devanagari"/>
      <w:b/>
      <w:color w:val="000000"/>
      <w:kern w:val="2"/>
      <w:sz w:val="28"/>
      <w:szCs w:val="24"/>
      <w:lang w:val="ru-RU" w:eastAsia="zh-CN" w:bidi="hi-IN"/>
    </w:rPr>
  </w:style>
  <w:style w:type="paragraph" w:styleId="1154">
    <w:name w:val="_Подподзаголовок 1.15"/>
    <w:qFormat/>
    <w:pPr>
      <w:widowControl/>
      <w:numPr>
        <w:ilvl w:val="0"/>
        <w:numId w:val="0"/>
      </w:numPr>
      <w:tabs>
        <w:tab w:val="clear" w:pos="709"/>
      </w:tabs>
      <w:suppressAutoHyphens w:val="true"/>
      <w:overflowPunct w:val="true"/>
      <w:bidi w:val="0"/>
      <w:spacing w:lineRule="auto" w:line="276" w:before="0" w:after="0"/>
      <w:jc w:val="center"/>
      <w:outlineLvl w:val="2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23">
    <w:name w:val="_А_Шапка 12"/>
    <w:qFormat/>
    <w:pPr>
      <w:pageBreakBefore w:val="false"/>
      <w:widowControl/>
      <w:suppressLineNumbers/>
      <w:tabs>
        <w:tab w:val="clear" w:pos="709"/>
      </w:tabs>
      <w:suppressAutoHyphens w:val="true"/>
      <w:overflowPunct w:val="true"/>
      <w:bidi w:val="0"/>
      <w:spacing w:lineRule="auto" w:line="240" w:before="0" w:after="0"/>
      <w:ind w:left="6803" w:right="0" w:hanging="0"/>
      <w:jc w:val="both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New110">
    <w:name w:val="_new_Нумерация 1)-10)"/>
    <w:qFormat/>
    <w:pPr>
      <w:widowControl/>
      <w:numPr>
        <w:ilvl w:val="0"/>
        <w:numId w:val="1"/>
      </w:numPr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ahoma" w:cs="Droid Sans Devanagari"/>
      <w:color w:val="auto"/>
      <w:kern w:val="2"/>
      <w:sz w:val="28"/>
      <w:szCs w:val="24"/>
      <w:lang w:val="ru-RU" w:eastAsia="zh-CN" w:bidi="hi-IN"/>
    </w:rPr>
  </w:style>
  <w:style w:type="paragraph" w:styleId="New1101">
    <w:name w:val="_new_Нумерация 1.-10."/>
    <w:qFormat/>
    <w:pPr>
      <w:widowControl/>
      <w:numPr>
        <w:ilvl w:val="0"/>
        <w:numId w:val="4"/>
      </w:numPr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ahoma" w:cs="Droid Sans Devanagari"/>
      <w:color w:val="auto"/>
      <w:kern w:val="2"/>
      <w:sz w:val="28"/>
      <w:szCs w:val="24"/>
      <w:lang w:val="ru-RU" w:eastAsia="zh-CN" w:bidi="hi-IN"/>
    </w:rPr>
  </w:style>
  <w:style w:type="paragraph" w:styleId="Style31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32">
    <w:name w:val="Header"/>
    <w:basedOn w:val="Style31"/>
    <w:pPr>
      <w:suppressLineNumbers/>
    </w:pPr>
    <w:rPr/>
  </w:style>
  <w:style w:type="numbering" w:styleId="1231">
    <w:name w:val="Нумерованный 123"/>
    <w:qFormat/>
  </w:style>
  <w:style w:type="numbering" w:styleId="110">
    <w:name w:val="_Нумерация 1) - 10)"/>
    <w:qFormat/>
  </w:style>
  <w:style w:type="numbering" w:styleId="Style33">
    <w:name w:val="_Маркированный список"/>
    <w:qFormat/>
  </w:style>
  <w:style w:type="numbering" w:styleId="Style34">
    <w:name w:val="_Маркированный список  - "/>
    <w:qFormat/>
  </w:style>
  <w:style w:type="numbering" w:styleId="1101">
    <w:name w:val="_Нумерация 1. - 10."/>
    <w:qFormat/>
  </w:style>
  <w:style w:type="numbering" w:styleId="Style35">
    <w:name w:val="_Свободная нумерация"/>
    <w:qFormat/>
  </w:style>
  <w:style w:type="numbering" w:styleId="Style36">
    <w:name w:val="_Свободный маркированный список"/>
    <w:qFormat/>
  </w:style>
  <w:style w:type="numbering" w:styleId="11101">
    <w:name w:val="_Нумерация договорная 1.1-10.1"/>
    <w:qFormat/>
  </w:style>
  <w:style w:type="numbering" w:styleId="111201">
    <w:name w:val="_Нумерация договорная 11.1-20.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AUIPIK_Docs</Template>
  <TotalTime>2</TotalTime>
  <Application>LibreOffice/7.4.2.3$Linux_X86_64 LibreOffice_project/382eef1f22670f7f4118c8c2dd222ec7ad009daf</Application>
  <AppVersion>15.0000</AppVersion>
  <Pages>3</Pages>
  <Words>326</Words>
  <Characters>1445</Characters>
  <CharactersWithSpaces>1764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2022-11-23T21:40:52Z</dcterms:created>
  <dc:creator/>
  <dc:description/>
  <dc:language>ru-RU</dc:language>
  <cp:lastModifiedBy/>
  <dcterms:modified xsi:type="dcterms:W3CDTF">2022-11-28T21:52:38Z</dcterms:modified>
  <cp:revision>3</cp:revision>
  <dc:subject/>
  <dc:title>AUIPIK_Docs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