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footer2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11.xml" ContentType="application/vnd.openxmlformats-officedocument.wordprocessingml.footer+xml"/>
  <Override PartName="/word/footer7.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header20.xml" ContentType="application/vnd.openxmlformats-officedocument.wordprocessingml.header+xml"/>
  <Override PartName="/word/header9.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_rels/document.xml.rels" ContentType="application/vnd.openxmlformats-package.relationships+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comments.xml" ContentType="application/vnd.openxmlformats-officedocument.wordprocessingml.comments+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commentsExtended.xml" ContentType="application/vnd.openxmlformats-officedocument.wordprocessingml.commentsExtended+xml"/>
  <Override PartName="/word/header23.xml" ContentType="application/vnd.openxmlformats-officedocument.wordprocessingml.header+xml"/>
  <Override PartName="/word/footer23.xml" ContentType="application/vnd.openxmlformats-officedocument.wordprocessingml.footer+xml"/>
  <Override PartName="/word/settings.xml" ContentType="application/vnd.openxmlformats-officedocument.wordprocessingml.setting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E1BEE7"/>
  <w:body>
    <w:sdt>
      <w:sdtPr>
        <w:docPartObj>
          <w:docPartGallery w:val="Table of Contents"/>
          <w:docPartUnique w:val="true"/>
        </w:docPartObj>
      </w:sdtPr>
      <w:sdtContent>
        <w:p>
          <w:pPr>
            <w:pStyle w:val="ContentsHeading"/>
            <w:spacing w:before="240" w:after="120"/>
            <w:rPr/>
          </w:pPr>
          <w:r>
            <w:rPr/>
            <w:t>Table of Contents</w:t>
          </w:r>
        </w:p>
        <w:p>
          <w:pPr>
            <w:pStyle w:val="Contents1"/>
            <w:rPr/>
          </w:pPr>
          <w:r>
            <w:fldChar w:fldCharType="begin"/>
          </w:r>
          <w:r>
            <w:rPr>
              <w:rStyle w:val="IndexLink"/>
            </w:rPr>
            <w:instrText xml:space="preserve"> TOC \o "1-9" \h</w:instrText>
          </w:r>
          <w:r>
            <w:rPr>
              <w:rStyle w:val="IndexLink"/>
            </w:rPr>
            <w:fldChar w:fldCharType="separate"/>
          </w:r>
          <w:hyperlink w:anchor="__RefHeading___Toc492672_4321067">
            <w:r>
              <w:rPr>
                <w:rStyle w:val="IndexLink"/>
              </w:rPr>
              <w:t>1 Uneasy Reins Of Power</w:t>
              <w:tab/>
              <w:t xml:space="preserve">3 </w:t>
            </w:r>
          </w:hyperlink>
        </w:p>
        <w:p>
          <w:pPr>
            <w:pStyle w:val="Contents8"/>
            <w:tabs>
              <w:tab w:val="clear" w:pos="3096"/>
              <w:tab w:val="right" w:pos="9972" w:leader="dot"/>
            </w:tabs>
            <w:rPr/>
          </w:pPr>
          <w:hyperlink w:anchor="__RefHeading___Toc204229_24835606428">
            <w:r>
              <w:rPr>
                <w:rStyle w:val="IndexLink"/>
              </w:rPr>
              <w:t>--- Start of Post 1 -------------------------------------</w:t>
              <w:tab/>
              <w:t xml:space="preserve">             pg 3 </w:t>
            </w:r>
          </w:hyperlink>
        </w:p>
        <w:p>
          <w:pPr>
            <w:pStyle w:val="Contents9"/>
            <w:tabs>
              <w:tab w:val="clear" w:pos="7708"/>
              <w:tab w:val="right" w:pos="9972" w:leader="dot"/>
            </w:tabs>
            <w:rPr/>
          </w:pPr>
          <w:hyperlink w:anchor="__RefHeading___Toc9669_1591344949">
            <w:r>
              <w:rPr>
                <w:rStyle w:val="IndexLink"/>
              </w:rPr>
              <w:t>D69= Defense Briefing (meeting 1a) – Wielders are summoned</w:t>
              <w:tab/>
              <w:t xml:space="preserve">3 </w:t>
            </w:r>
          </w:hyperlink>
        </w:p>
        <w:p>
          <w:pPr>
            <w:pStyle w:val="Contents1"/>
            <w:rPr/>
          </w:pPr>
          <w:hyperlink w:anchor="__RefHeading___Toc29849_1146340026">
            <w:r>
              <w:rPr>
                <w:rStyle w:val="IndexLink"/>
              </w:rPr>
              <w:t>2 Being Different</w:t>
              <w:tab/>
              <w:t xml:space="preserve">7 </w:t>
            </w:r>
          </w:hyperlink>
        </w:p>
        <w:p>
          <w:pPr>
            <w:pStyle w:val="Contents9"/>
            <w:tabs>
              <w:tab w:val="clear" w:pos="7708"/>
              <w:tab w:val="right" w:pos="9972" w:leader="dot"/>
            </w:tabs>
            <w:rPr/>
          </w:pPr>
          <w:hyperlink w:anchor="__RefHeading___Toc89917_1456871355">
            <w:r>
              <w:rPr>
                <w:rStyle w:val="IndexLink"/>
              </w:rPr>
              <w:t>D70 Kenst rages, Dad beats, has the mark, fall colors</w:t>
              <w:tab/>
              <w:t xml:space="preserve">7 </w:t>
            </w:r>
          </w:hyperlink>
        </w:p>
        <w:p>
          <w:pPr>
            <w:pStyle w:val="Contents9"/>
            <w:tabs>
              <w:tab w:val="clear" w:pos="7708"/>
              <w:tab w:val="right" w:pos="9972" w:leader="dot"/>
            </w:tabs>
            <w:rPr/>
          </w:pPr>
          <w:hyperlink w:anchor="__RefHeading___Toc29853_1146340026">
            <w:r>
              <w:rPr>
                <w:rStyle w:val="IndexLink"/>
              </w:rPr>
              <w:t>D70 Mark of Arachnae shows – Pirka sees it</w:t>
              <w:tab/>
              <w:t xml:space="preserve">9 </w:t>
            </w:r>
          </w:hyperlink>
        </w:p>
        <w:p>
          <w:pPr>
            <w:pStyle w:val="Contents9"/>
            <w:tabs>
              <w:tab w:val="clear" w:pos="7708"/>
              <w:tab w:val="right" w:pos="9972" w:leader="dot"/>
            </w:tabs>
            <w:rPr/>
          </w:pPr>
          <w:hyperlink w:anchor="__RefHeading___Toc501406_4321067">
            <w:r>
              <w:rPr>
                <w:rStyle w:val="IndexLink"/>
              </w:rPr>
              <w:t>D70 Kenst and Riadn walk to school – to – end of first Zada scuffle</w:t>
              <w:tab/>
              <w:t xml:space="preserve">10 </w:t>
            </w:r>
          </w:hyperlink>
        </w:p>
        <w:p>
          <w:pPr>
            <w:pStyle w:val="Contents1"/>
            <w:rPr/>
          </w:pPr>
          <w:hyperlink w:anchor="__RefHeading___Toc492676_4321067">
            <w:r>
              <w:rPr>
                <w:rStyle w:val="IndexLink"/>
              </w:rPr>
              <w:t>3 Hidden Powers</w:t>
              <w:tab/>
              <w:t xml:space="preserve">13 </w:t>
            </w:r>
          </w:hyperlink>
        </w:p>
        <w:p>
          <w:pPr>
            <w:pStyle w:val="Contents9"/>
            <w:tabs>
              <w:tab w:val="clear" w:pos="7708"/>
              <w:tab w:val="right" w:pos="9972" w:leader="dot"/>
            </w:tabs>
            <w:rPr/>
          </w:pPr>
          <w:hyperlink w:anchor="__RefHeading___Toc9673_1591344949">
            <w:r>
              <w:rPr>
                <w:rStyle w:val="IndexLink"/>
              </w:rPr>
              <w:t>D069 | Soc: Gabe and Maj. Bob starts SocCamp &amp; other plans</w:t>
              <w:tab/>
              <w:t xml:space="preserve">13 </w:t>
            </w:r>
          </w:hyperlink>
        </w:p>
        <w:p>
          <w:pPr>
            <w:pStyle w:val="Contents9"/>
            <w:tabs>
              <w:tab w:val="clear" w:pos="7708"/>
              <w:tab w:val="right" w:pos="9972" w:leader="dot"/>
            </w:tabs>
            <w:rPr/>
          </w:pPr>
          <w:hyperlink w:anchor="__RefHeading___Toc9675_1591344949">
            <w:r>
              <w:rPr>
                <w:rStyle w:val="IndexLink"/>
              </w:rPr>
              <w:t>D069 | Grp: Jevv follows Maj. Bob, Gabbro holds meeting 1b</w:t>
              <w:tab/>
              <w:t xml:space="preserve">13 </w:t>
            </w:r>
          </w:hyperlink>
        </w:p>
        <w:p>
          <w:pPr>
            <w:pStyle w:val="Contents9"/>
            <w:tabs>
              <w:tab w:val="clear" w:pos="7708"/>
              <w:tab w:val="right" w:pos="9972" w:leader="dot"/>
            </w:tabs>
            <w:rPr/>
          </w:pPr>
          <w:hyperlink w:anchor="__RefHeading___Toc70758_3711031613">
            <w:r>
              <w:rPr>
                <w:rStyle w:val="IndexLink"/>
              </w:rPr>
              <w:t>D069 | Grp: Prime, Sensei, Ambass meeting 1c, starts MilCamp &amp; other plans</w:t>
              <w:tab/>
              <w:t xml:space="preserve">13 </w:t>
            </w:r>
          </w:hyperlink>
        </w:p>
        <w:p>
          <w:pPr>
            <w:pStyle w:val="Contents9"/>
            <w:tabs>
              <w:tab w:val="clear" w:pos="7708"/>
              <w:tab w:val="right" w:pos="9972" w:leader="dot"/>
            </w:tabs>
            <w:rPr/>
          </w:pPr>
          <w:hyperlink w:anchor="__RefHeading___Toc9681_1591344949">
            <w:r>
              <w:rPr>
                <w:rStyle w:val="IndexLink"/>
              </w:rPr>
              <w:t>D070 | Gabbro tells Mokil About Wielders Meeting 1c</w:t>
              <w:tab/>
              <w:t xml:space="preserve">14 </w:t>
            </w:r>
          </w:hyperlink>
        </w:p>
        <w:p>
          <w:pPr>
            <w:pStyle w:val="Contents9"/>
            <w:tabs>
              <w:tab w:val="clear" w:pos="7708"/>
              <w:tab w:val="right" w:pos="9972" w:leader="dot"/>
            </w:tabs>
            <w:rPr/>
          </w:pPr>
          <w:hyperlink w:anchor="__RefHeading___Toc9683_1591344949">
            <w:r>
              <w:rPr>
                <w:rStyle w:val="IndexLink"/>
              </w:rPr>
              <w:t>D0~~ | Very few alien species have been encountered.</w:t>
              <w:tab/>
              <w:t xml:space="preserve">14 </w:t>
            </w:r>
          </w:hyperlink>
        </w:p>
        <w:p>
          <w:pPr>
            <w:pStyle w:val="Contents9"/>
            <w:tabs>
              <w:tab w:val="clear" w:pos="7708"/>
              <w:tab w:val="right" w:pos="9972" w:leader="dot"/>
            </w:tabs>
            <w:rPr/>
          </w:pPr>
          <w:hyperlink w:anchor="__RefHeading___Toc70760_3711031613">
            <w:r>
              <w:rPr>
                <w:rStyle w:val="IndexLink"/>
              </w:rPr>
              <w:t>D0~~ | The Prilani and Arach’s weakness</w:t>
              <w:tab/>
              <w:t xml:space="preserve">14 </w:t>
            </w:r>
          </w:hyperlink>
        </w:p>
        <w:p>
          <w:pPr>
            <w:pStyle w:val="Contents1"/>
            <w:rPr/>
          </w:pPr>
          <w:hyperlink w:anchor="__RefHeading___Toc9687_1591344949">
            <w:r>
              <w:rPr>
                <w:rStyle w:val="IndexLink"/>
              </w:rPr>
              <w:t>4 Hidden Power</w:t>
              <w:tab/>
              <w:t xml:space="preserve">16 </w:t>
            </w:r>
          </w:hyperlink>
        </w:p>
        <w:p>
          <w:pPr>
            <w:pStyle w:val="Contents9"/>
            <w:tabs>
              <w:tab w:val="clear" w:pos="7708"/>
              <w:tab w:val="right" w:pos="9972" w:leader="dot"/>
            </w:tabs>
            <w:rPr/>
          </w:pPr>
          <w:hyperlink w:anchor="__RefHeading___Toc9689_1591344949">
            <w:r>
              <w:rPr>
                <w:rStyle w:val="IndexLink"/>
              </w:rPr>
              <w:t>D070 | Grp: Jevv investigates Gabe, finds facility</w:t>
              <w:tab/>
              <w:t xml:space="preserve">16 </w:t>
            </w:r>
          </w:hyperlink>
        </w:p>
        <w:p>
          <w:pPr>
            <w:pStyle w:val="Contents9"/>
            <w:tabs>
              <w:tab w:val="clear" w:pos="7708"/>
              <w:tab w:val="right" w:pos="9972" w:leader="dot"/>
            </w:tabs>
            <w:rPr/>
          </w:pPr>
          <w:hyperlink w:anchor="__RefHeading___Toc9691_1591344949">
            <w:r>
              <w:rPr>
                <w:rStyle w:val="IndexLink"/>
              </w:rPr>
              <w:t>D070 | Grp: Prime and Jevv meet More of Group activated.</w:t>
              <w:tab/>
              <w:t xml:space="preserve">16 </w:t>
            </w:r>
          </w:hyperlink>
        </w:p>
        <w:p>
          <w:pPr>
            <w:pStyle w:val="Contents8"/>
            <w:tabs>
              <w:tab w:val="clear" w:pos="3096"/>
              <w:tab w:val="right" w:pos="9972" w:leader="dot"/>
            </w:tabs>
            <w:rPr/>
          </w:pPr>
          <w:hyperlink w:anchor="__RefHeading___Toc9693_1591344949">
            <w:r>
              <w:rPr>
                <w:rStyle w:val="IndexLink"/>
              </w:rPr>
              <w:t>D070 | Grp: Gabe is up to something.</w:t>
              <w:tab/>
              <w:t xml:space="preserve">             pg 16 </w:t>
            </w:r>
          </w:hyperlink>
        </w:p>
        <w:p>
          <w:pPr>
            <w:pStyle w:val="Contents1"/>
            <w:rPr/>
          </w:pPr>
          <w:hyperlink w:anchor="__RefHeading___Toc29855_1146340026">
            <w:r>
              <w:rPr>
                <w:rStyle w:val="IndexLink"/>
              </w:rPr>
              <w:t>5 d70 Kenst: A Day At The Farm (ending)</w:t>
              <w:tab/>
              <w:t xml:space="preserve">17 </w:t>
            </w:r>
          </w:hyperlink>
        </w:p>
        <w:p>
          <w:pPr>
            <w:pStyle w:val="Contents9"/>
            <w:tabs>
              <w:tab w:val="clear" w:pos="7708"/>
              <w:tab w:val="right" w:pos="9972" w:leader="dot"/>
            </w:tabs>
            <w:rPr/>
          </w:pPr>
          <w:hyperlink w:anchor="__RefHeading___Toc29857_1146340026">
            <w:r>
              <w:rPr>
                <w:rStyle w:val="IndexLink"/>
              </w:rPr>
              <w:t>D70 Kenst and Zada fight</w:t>
              <w:tab/>
              <w:t xml:space="preserve">18 </w:t>
            </w:r>
          </w:hyperlink>
        </w:p>
        <w:p>
          <w:pPr>
            <w:pStyle w:val="Contents9"/>
            <w:tabs>
              <w:tab w:val="clear" w:pos="7708"/>
              <w:tab w:val="right" w:pos="9972" w:leader="dot"/>
            </w:tabs>
            <w:rPr/>
          </w:pPr>
          <w:hyperlink w:anchor="__RefHeading___Toc29859_1146340026">
            <w:r>
              <w:rPr>
                <w:rStyle w:val="IndexLink"/>
              </w:rPr>
              <w:t>D70 Kenst finally says “Fuck My Life”</w:t>
              <w:tab/>
              <w:t xml:space="preserve">20 </w:t>
            </w:r>
          </w:hyperlink>
        </w:p>
        <w:p>
          <w:pPr>
            <w:pStyle w:val="Contents9"/>
            <w:tabs>
              <w:tab w:val="clear" w:pos="7708"/>
              <w:tab w:val="right" w:pos="9972" w:leader="dot"/>
            </w:tabs>
            <w:rPr/>
          </w:pPr>
          <w:hyperlink w:anchor="__RefHeading___Toc29861_1146340026">
            <w:r>
              <w:rPr>
                <w:rStyle w:val="IndexLink"/>
              </w:rPr>
              <w:t>D70 Into the Forest, away from Zada &amp; MIBs</w:t>
              <w:tab/>
              <w:t xml:space="preserve">24 </w:t>
            </w:r>
          </w:hyperlink>
        </w:p>
        <w:p>
          <w:pPr>
            <w:pStyle w:val="Contents1"/>
            <w:rPr/>
          </w:pPr>
          <w:hyperlink w:anchor="__RefHeading___Toc29863_1146340026">
            <w:r>
              <w:rPr>
                <w:rStyle w:val="IndexLink"/>
              </w:rPr>
              <w:t>6 The Rise of Arachnae</w:t>
              <w:tab/>
              <w:t xml:space="preserve">25 </w:t>
            </w:r>
          </w:hyperlink>
        </w:p>
        <w:p>
          <w:pPr>
            <w:pStyle w:val="Contents9"/>
            <w:tabs>
              <w:tab w:val="clear" w:pos="7708"/>
              <w:tab w:val="right" w:pos="9972" w:leader="dot"/>
            </w:tabs>
            <w:rPr/>
          </w:pPr>
          <w:hyperlink w:anchor="__RefHeading___Toc29865_1146340026">
            <w:r>
              <w:rPr>
                <w:rStyle w:val="IndexLink"/>
              </w:rPr>
              <w:t>Rise Of Arachnae — The first 2.5 millennia — v1.6.2</w:t>
              <w:tab/>
              <w:t xml:space="preserve">25 </w:t>
            </w:r>
          </w:hyperlink>
        </w:p>
        <w:p>
          <w:pPr>
            <w:pStyle w:val="Contents8"/>
            <w:tabs>
              <w:tab w:val="clear" w:pos="3096"/>
              <w:tab w:val="right" w:pos="9972" w:leader="dot"/>
            </w:tabs>
            <w:rPr/>
          </w:pPr>
          <w:hyperlink w:anchor="__RefHeading___Toc29971_1146340026">
            <w:r>
              <w:rPr>
                <w:rStyle w:val="IndexLink"/>
              </w:rPr>
              <w:t>---</w:t>
            </w:r>
          </w:hyperlink>
          <w:hyperlink w:anchor="__RefHeading___Toc29971_1146340026">
            <w:r>
              <w:rPr>
                <w:rStyle w:val="IndexLink"/>
              </w:rPr>
              <w:t xml:space="preserve"> </w:t>
            </w:r>
          </w:hyperlink>
          <w:hyperlink w:anchor="__RefHeading___Toc29971_1146340026">
            <w:r>
              <w:rPr>
                <w:rStyle w:val="IndexLink"/>
              </w:rPr>
              <w:t>End of Post 1 ~~ 7.8k words ~~</w:t>
            </w:r>
          </w:hyperlink>
          <w:hyperlink w:anchor="__RefHeading___Toc29971_1146340026">
            <w:r>
              <w:rPr>
                <w:rStyle w:val="IndexLink"/>
              </w:rPr>
              <w:t xml:space="preserve">. </w:t>
            </w:r>
          </w:hyperlink>
          <w:hyperlink w:anchor="__RefHeading___Toc29971_1146340026">
            <w:r>
              <w:rPr>
                <w:rStyle w:val="IndexLink"/>
              </w:rPr>
              <w:t>44k</w:t>
            </w:r>
          </w:hyperlink>
          <w:hyperlink w:anchor="__RefHeading___Toc29971_1146340026">
            <w:r>
              <w:rPr>
                <w:rStyle w:val="IndexLink"/>
              </w:rPr>
              <w:t xml:space="preserve"> </w:t>
            </w:r>
          </w:hyperlink>
          <w:hyperlink w:anchor="__RefHeading___Toc29971_1146340026">
            <w:r>
              <w:rPr>
                <w:rStyle w:val="IndexLink"/>
              </w:rPr>
              <w:t>chars</w:t>
              <w:tab/>
              <w:t xml:space="preserve">             pg 26 </w:t>
            </w:r>
          </w:hyperlink>
        </w:p>
        <w:p>
          <w:pPr>
            <w:pStyle w:val="Contents8"/>
            <w:tabs>
              <w:tab w:val="clear" w:pos="3096"/>
              <w:tab w:val="right" w:pos="9972" w:leader="dot"/>
            </w:tabs>
            <w:rPr/>
          </w:pPr>
          <w:hyperlink w:anchor="__RefHeading___Toc29973_1146340026">
            <w:r>
              <w:rPr>
                <w:rStyle w:val="IndexLink"/>
              </w:rPr>
              <w:t>--- Start Post 2.</w:t>
              <w:tab/>
              <w:t xml:space="preserve">             pg 26 </w:t>
            </w:r>
          </w:hyperlink>
        </w:p>
        <w:p>
          <w:pPr>
            <w:pStyle w:val="Contents1"/>
            <w:rPr/>
          </w:pPr>
          <w:hyperlink w:anchor="__RefHeading___Toc42412_142817872">
            <w:r>
              <w:rPr>
                <w:rStyle w:val="IndexLink"/>
              </w:rPr>
              <w:t>7 Big Picture Thread A, just a page or two.</w:t>
              <w:tab/>
              <w:t xml:space="preserve">27 </w:t>
            </w:r>
          </w:hyperlink>
        </w:p>
        <w:p>
          <w:pPr>
            <w:pStyle w:val="Contents8"/>
            <w:tabs>
              <w:tab w:val="clear" w:pos="3096"/>
              <w:tab w:val="right" w:pos="9972" w:leader="dot"/>
            </w:tabs>
            <w:rPr/>
          </w:pPr>
          <w:hyperlink w:anchor="__RefHeading___Toc74286_1456871355">
            <w:r>
              <w:rPr>
                <w:rStyle w:val="IndexLink"/>
              </w:rPr>
              <w:t>d</w:t>
            </w:r>
          </w:hyperlink>
          <w:hyperlink w:anchor="__RefHeading___Toc74286_1456871355">
            <w:r>
              <w:rPr>
                <w:rStyle w:val="IndexLink"/>
              </w:rPr>
              <w:t>070 | Major Halfning orders the facility to be emptied</w:t>
              <w:tab/>
              <w:t xml:space="preserve">             pg 27 </w:t>
            </w:r>
          </w:hyperlink>
        </w:p>
        <w:p>
          <w:pPr>
            <w:pStyle w:val="Contents8"/>
            <w:tabs>
              <w:tab w:val="clear" w:pos="3096"/>
              <w:tab w:val="right" w:pos="9972" w:leader="dot"/>
            </w:tabs>
            <w:rPr/>
          </w:pPr>
          <w:hyperlink w:anchor="__RefHeading___Toc89919_1456871355">
            <w:r>
              <w:rPr>
                <w:rStyle w:val="IndexLink"/>
              </w:rPr>
              <w:t>d</w:t>
            </w:r>
          </w:hyperlink>
          <w:hyperlink w:anchor="__RefHeading___Toc89919_1456871355">
            <w:r>
              <w:rPr>
                <w:rStyle w:val="IndexLink"/>
              </w:rPr>
              <w:t xml:space="preserve">070 | Jevv’s surveillance team arrives </w:t>
            </w:r>
          </w:hyperlink>
          <w:hyperlink w:anchor="__RefHeading___Toc89919_1456871355">
            <w:r>
              <w:rPr>
                <w:rStyle w:val="IndexLink"/>
                <w:i/>
                <w:iCs/>
              </w:rPr>
              <w:t>after</w:t>
            </w:r>
          </w:hyperlink>
          <w:hyperlink w:anchor="__RefHeading___Toc89919_1456871355">
            <w:r>
              <w:rPr>
                <w:rStyle w:val="IndexLink"/>
                <w:i w:val="false"/>
                <w:iCs w:val="false"/>
              </w:rPr>
              <w:t xml:space="preserve"> the facility is empty.</w:t>
            </w:r>
          </w:hyperlink>
          <w:hyperlink w:anchor="__RefHeading___Toc89919_1456871355">
            <w:r>
              <w:rPr>
                <w:rStyle w:val="IndexLink"/>
              </w:rPr>
              <w:tab/>
              <w:t xml:space="preserve">             pg 27 </w:t>
            </w:r>
          </w:hyperlink>
        </w:p>
        <w:p>
          <w:pPr>
            <w:pStyle w:val="Contents1"/>
            <w:rPr/>
          </w:pPr>
          <w:hyperlink w:anchor="__RefHeading___Toc29867_1146340026">
            <w:r>
              <w:rPr>
                <w:rStyle w:val="IndexLink"/>
              </w:rPr>
              <w:t>8 Being Very Different</w:t>
              <w:tab/>
              <w:t xml:space="preserve">28 </w:t>
            </w:r>
          </w:hyperlink>
        </w:p>
        <w:p>
          <w:pPr>
            <w:pStyle w:val="Contents9"/>
            <w:tabs>
              <w:tab w:val="clear" w:pos="7708"/>
              <w:tab w:val="right" w:pos="9972" w:leader="dot"/>
            </w:tabs>
            <w:rPr/>
          </w:pPr>
          <w:hyperlink w:anchor="__RefHeading___Toc29869_1146340026">
            <w:r>
              <w:rPr>
                <w:rStyle w:val="IndexLink"/>
              </w:rPr>
              <w:t>d070 Kenst In The Woods (Before Kinchloe)</w:t>
              <w:tab/>
              <w:t xml:space="preserve">28 </w:t>
            </w:r>
          </w:hyperlink>
        </w:p>
        <w:p>
          <w:pPr>
            <w:pStyle w:val="Contents9"/>
            <w:tabs>
              <w:tab w:val="clear" w:pos="7708"/>
              <w:tab w:val="right" w:pos="9972" w:leader="dot"/>
            </w:tabs>
            <w:rPr/>
          </w:pPr>
          <w:hyperlink w:anchor="__RefHeading___Toc36601_1646476201">
            <w:r>
              <w:rPr>
                <w:rStyle w:val="IndexLink"/>
              </w:rPr>
              <w:t>d70 Chae introduces herself.</w:t>
              <w:tab/>
              <w:t xml:space="preserve">28 </w:t>
            </w:r>
          </w:hyperlink>
        </w:p>
        <w:p>
          <w:pPr>
            <w:pStyle w:val="Contents9"/>
            <w:tabs>
              <w:tab w:val="clear" w:pos="7708"/>
              <w:tab w:val="right" w:pos="9972" w:leader="dot"/>
            </w:tabs>
            <w:rPr/>
          </w:pPr>
          <w:hyperlink w:anchor="__RefHeading___Toc29871_1146340026">
            <w:r>
              <w:rPr>
                <w:rStyle w:val="IndexLink"/>
              </w:rPr>
              <w:t>D70 End of day he fought Zada and fled</w:t>
              <w:tab/>
              <w:t xml:space="preserve">32 </w:t>
            </w:r>
          </w:hyperlink>
        </w:p>
        <w:p>
          <w:pPr>
            <w:pStyle w:val="Contents1"/>
            <w:rPr/>
          </w:pPr>
          <w:hyperlink w:anchor="__RefHeading___Toc29873_1146340026">
            <w:r>
              <w:rPr>
                <w:rStyle w:val="IndexLink"/>
              </w:rPr>
              <w:t>9 Being Invited</w:t>
              <w:tab/>
              <w:t xml:space="preserve">34 </w:t>
            </w:r>
          </w:hyperlink>
        </w:p>
        <w:p>
          <w:pPr>
            <w:pStyle w:val="Contents9"/>
            <w:tabs>
              <w:tab w:val="clear" w:pos="7708"/>
              <w:tab w:val="right" w:pos="9972" w:leader="dot"/>
            </w:tabs>
            <w:rPr/>
          </w:pPr>
          <w:hyperlink w:anchor="__RefHeading___Toc29875_1146340026">
            <w:r>
              <w:rPr>
                <w:rStyle w:val="IndexLink"/>
              </w:rPr>
              <w:t>D71 Learns to hide tracks, Kenst gets picked up</w:t>
              <w:tab/>
              <w:t xml:space="preserve">34 </w:t>
            </w:r>
          </w:hyperlink>
        </w:p>
        <w:p>
          <w:pPr>
            <w:pStyle w:val="Contents1"/>
            <w:rPr/>
          </w:pPr>
          <w:hyperlink w:anchor="__RefHeading___Toc29877_1146340026">
            <w:r>
              <w:rPr>
                <w:rStyle w:val="IndexLink"/>
              </w:rPr>
              <w:t>10 Being A Guest</w:t>
              <w:tab/>
              <w:t xml:space="preserve">38 </w:t>
            </w:r>
          </w:hyperlink>
        </w:p>
        <w:p>
          <w:pPr>
            <w:pStyle w:val="Contents9"/>
            <w:tabs>
              <w:tab w:val="clear" w:pos="7708"/>
              <w:tab w:val="right" w:pos="9972" w:leader="dot"/>
            </w:tabs>
            <w:rPr/>
          </w:pPr>
          <w:hyperlink w:anchor="__RefHeading___Toc29879_1146340026">
            <w:r>
              <w:rPr>
                <w:rStyle w:val="IndexLink"/>
              </w:rPr>
              <w:t>D71 Kenst Going To Kinchloe &lt;until&gt; “I’ll show you”</w:t>
              <w:tab/>
              <w:t xml:space="preserve">38 </w:t>
            </w:r>
          </w:hyperlink>
        </w:p>
        <w:p>
          <w:pPr>
            <w:pStyle w:val="Contents9"/>
            <w:tabs>
              <w:tab w:val="clear" w:pos="7708"/>
              <w:tab w:val="right" w:pos="9972" w:leader="dot"/>
            </w:tabs>
            <w:rPr/>
          </w:pPr>
          <w:hyperlink w:anchor="__RefHeading___Toc29881_1146340026">
            <w:r>
              <w:rPr>
                <w:rStyle w:val="IndexLink"/>
              </w:rPr>
              <w:t>D71 Meets Klebel Pearson, Kinchloe dinner.</w:t>
              <w:tab/>
              <w:t xml:space="preserve">40 </w:t>
            </w:r>
          </w:hyperlink>
        </w:p>
        <w:p>
          <w:pPr>
            <w:pStyle w:val="Contents9"/>
            <w:tabs>
              <w:tab w:val="clear" w:pos="7708"/>
              <w:tab w:val="right" w:pos="9972" w:leader="dot"/>
            </w:tabs>
            <w:rPr/>
          </w:pPr>
          <w:hyperlink w:anchor="__RefHeading___Toc506726_4321067">
            <w:r>
              <w:rPr>
                <w:rStyle w:val="IndexLink"/>
              </w:rPr>
              <w:t>Kenst’s first call to Riadn. The L word.</w:t>
              <w:tab/>
              <w:t xml:space="preserve">45 </w:t>
            </w:r>
          </w:hyperlink>
        </w:p>
        <w:p>
          <w:pPr>
            <w:pStyle w:val="Contents8"/>
            <w:tabs>
              <w:tab w:val="clear" w:pos="3096"/>
              <w:tab w:val="right" w:pos="9972" w:leader="dot"/>
            </w:tabs>
            <w:rPr/>
          </w:pPr>
          <w:hyperlink w:anchor="__RefHeading___Toc29975_1146340026">
            <w:r>
              <w:rPr>
                <w:rStyle w:val="IndexLink"/>
              </w:rPr>
              <w:t>--- End</w:t>
            </w:r>
          </w:hyperlink>
          <w:hyperlink w:anchor="__RefHeading___Toc29975_1146340026">
            <w:r>
              <w:rPr>
                <w:rStyle w:val="IndexLink"/>
              </w:rPr>
              <w:t xml:space="preserve"> </w:t>
            </w:r>
          </w:hyperlink>
          <w:hyperlink w:anchor="__RefHeading___Toc29975_1146340026">
            <w:r>
              <w:rPr>
                <w:rStyle w:val="IndexLink"/>
              </w:rPr>
              <w:t>Post 2</w:t>
            </w:r>
          </w:hyperlink>
          <w:hyperlink w:anchor="__RefHeading___Toc29975_1146340026">
            <w:r>
              <w:rPr>
                <w:rStyle w:val="IndexLink"/>
              </w:rPr>
              <w:t xml:space="preserve"> </w:t>
            </w:r>
          </w:hyperlink>
          <w:hyperlink w:anchor="__RefHeading___Toc29975_1146340026">
            <w:r>
              <w:rPr>
                <w:rStyle w:val="IndexLink"/>
              </w:rPr>
              <w:t>~~ 5.9k words ~~ 33.2k chars</w:t>
              <w:tab/>
              <w:t xml:space="preserve">             pg 46 </w:t>
            </w:r>
          </w:hyperlink>
        </w:p>
        <w:p>
          <w:pPr>
            <w:pStyle w:val="Contents8"/>
            <w:tabs>
              <w:tab w:val="clear" w:pos="3096"/>
              <w:tab w:val="right" w:pos="9972" w:leader="dot"/>
            </w:tabs>
            <w:rPr/>
          </w:pPr>
          <w:hyperlink w:anchor="__RefHeading___Toc29977_1146340026">
            <w:r>
              <w:rPr>
                <w:rStyle w:val="IndexLink"/>
              </w:rPr>
              <w:t>--- Begin Post 3</w:t>
            </w:r>
          </w:hyperlink>
          <w:hyperlink w:anchor="__RefHeading___Toc29977_1146340026">
            <w:r>
              <w:rPr>
                <w:rStyle w:val="IndexLink"/>
              </w:rPr>
              <w:t xml:space="preserve"> </w:t>
            </w:r>
          </w:hyperlink>
          <w:hyperlink w:anchor="__RefHeading___Toc29977_1146340026">
            <w:r>
              <w:rPr>
                <w:rStyle w:val="IndexLink"/>
              </w:rPr>
              <w:t>pg</w:t>
              <w:tab/>
              <w:t xml:space="preserve">             pg 46 </w:t>
            </w:r>
          </w:hyperlink>
        </w:p>
        <w:p>
          <w:pPr>
            <w:pStyle w:val="Contents9"/>
            <w:tabs>
              <w:tab w:val="clear" w:pos="7708"/>
              <w:tab w:val="right" w:pos="9972" w:leader="dot"/>
            </w:tabs>
            <w:rPr/>
          </w:pPr>
          <w:hyperlink w:anchor="__RefHeading___Toc29883_1146340026">
            <w:r>
              <w:rPr>
                <w:rStyle w:val="IndexLink"/>
              </w:rPr>
              <w:t>D71 Trapped as a “guest”</w:t>
              <w:tab/>
              <w:t xml:space="preserve">48 </w:t>
            </w:r>
          </w:hyperlink>
        </w:p>
        <w:p>
          <w:pPr>
            <w:pStyle w:val="Contents9"/>
            <w:tabs>
              <w:tab w:val="clear" w:pos="7708"/>
              <w:tab w:val="right" w:pos="9972" w:leader="dot"/>
            </w:tabs>
            <w:rPr/>
          </w:pPr>
          <w:hyperlink w:anchor="__RefHeading___Toc29885_1146340026">
            <w:r>
              <w:rPr>
                <w:rStyle w:val="IndexLink"/>
              </w:rPr>
              <w:t>D71 Bedtime 1</w:t>
            </w:r>
          </w:hyperlink>
          <w:hyperlink w:anchor="__RefHeading___Toc29885_1146340026">
            <w:r>
              <w:rPr>
                <w:rStyle w:val="IndexLink"/>
                <w:vertAlign w:val="superscript"/>
              </w:rPr>
              <w:t>st</w:t>
            </w:r>
          </w:hyperlink>
          <w:hyperlink w:anchor="__RefHeading___Toc29885_1146340026">
            <w:r>
              <w:rPr>
                <w:rStyle w:val="IndexLink"/>
              </w:rPr>
              <w:t xml:space="preserve"> Day at Kinchloe Kenst Calculates</w:t>
              <w:tab/>
              <w:t xml:space="preserve">50 </w:t>
            </w:r>
          </w:hyperlink>
        </w:p>
        <w:p>
          <w:pPr>
            <w:pStyle w:val="Contents9"/>
            <w:tabs>
              <w:tab w:val="clear" w:pos="7708"/>
              <w:tab w:val="right" w:pos="9972" w:leader="dot"/>
            </w:tabs>
            <w:rPr/>
          </w:pPr>
          <w:hyperlink w:anchor="__RefHeading___Toc29887_1146340026">
            <w:r>
              <w:rPr>
                <w:rStyle w:val="IndexLink"/>
              </w:rPr>
              <w:t>D72 Lunch 2</w:t>
            </w:r>
          </w:hyperlink>
          <w:hyperlink w:anchor="__RefHeading___Toc29887_1146340026">
            <w:r>
              <w:rPr>
                <w:rStyle w:val="IndexLink"/>
                <w:vertAlign w:val="superscript"/>
              </w:rPr>
              <w:t>nd</w:t>
            </w:r>
          </w:hyperlink>
          <w:hyperlink w:anchor="__RefHeading___Toc29887_1146340026">
            <w:r>
              <w:rPr>
                <w:rStyle w:val="IndexLink"/>
              </w:rPr>
              <w:t xml:space="preserve"> day at Kinchloe</w:t>
              <w:tab/>
              <w:t xml:space="preserve">50 </w:t>
            </w:r>
          </w:hyperlink>
        </w:p>
        <w:p>
          <w:pPr>
            <w:pStyle w:val="Contents9"/>
            <w:tabs>
              <w:tab w:val="clear" w:pos="7708"/>
              <w:tab w:val="right" w:pos="9972" w:leader="dot"/>
            </w:tabs>
            <w:rPr/>
          </w:pPr>
          <w:hyperlink w:anchor="__RefHeading___Toc29889_1146340026">
            <w:r>
              <w:rPr>
                <w:rStyle w:val="IndexLink"/>
              </w:rPr>
              <w:t>D72 Cagilux babbles “wielder” in front of Pearson</w:t>
              <w:tab/>
              <w:t xml:space="preserve">53 </w:t>
            </w:r>
          </w:hyperlink>
        </w:p>
        <w:p>
          <w:pPr>
            <w:pStyle w:val="Contents9"/>
            <w:tabs>
              <w:tab w:val="clear" w:pos="7708"/>
              <w:tab w:val="right" w:pos="9972" w:leader="dot"/>
            </w:tabs>
            <w:rPr/>
          </w:pPr>
          <w:hyperlink w:anchor="__RefHeading___Toc506720_4321067">
            <w:r>
              <w:rPr>
                <w:rStyle w:val="IndexLink"/>
              </w:rPr>
              <w:t>D72 Kenst prevaricates; Colonel loses his temper.</w:t>
              <w:tab/>
              <w:t xml:space="preserve">54 </w:t>
            </w:r>
          </w:hyperlink>
        </w:p>
        <w:p>
          <w:pPr>
            <w:pStyle w:val="Contents9"/>
            <w:tabs>
              <w:tab w:val="clear" w:pos="7708"/>
              <w:tab w:val="right" w:pos="9972" w:leader="dot"/>
            </w:tabs>
            <w:rPr/>
          </w:pPr>
          <w:hyperlink w:anchor="__RefHeading___Toc29891_1146340026">
            <w:r>
              <w:rPr>
                <w:rStyle w:val="IndexLink"/>
              </w:rPr>
              <w:t>D72 Kinchloe, End of Late Lunch, sent to his room, calls Riadn again.</w:t>
              <w:tab/>
              <w:t xml:space="preserve">55 </w:t>
            </w:r>
          </w:hyperlink>
        </w:p>
        <w:p>
          <w:pPr>
            <w:pStyle w:val="Contents9"/>
            <w:tabs>
              <w:tab w:val="clear" w:pos="7708"/>
              <w:tab w:val="right" w:pos="9972" w:leader="dot"/>
            </w:tabs>
            <w:rPr/>
          </w:pPr>
          <w:hyperlink w:anchor="__RefHeading___Toc29893_1146340026">
            <w:r>
              <w:rPr>
                <w:rStyle w:val="IndexLink"/>
              </w:rPr>
              <w:t>D72 Pearson Tells EarthF about wielders</w:t>
              <w:tab/>
              <w:t xml:space="preserve">56 </w:t>
            </w:r>
          </w:hyperlink>
        </w:p>
        <w:p>
          <w:pPr>
            <w:pStyle w:val="Contents9"/>
            <w:tabs>
              <w:tab w:val="clear" w:pos="7708"/>
              <w:tab w:val="right" w:pos="9972" w:leader="dot"/>
            </w:tabs>
            <w:rPr/>
          </w:pPr>
          <w:hyperlink w:anchor="__RefHeading___Toc29895_1146340026">
            <w:r>
              <w:rPr>
                <w:rStyle w:val="IndexLink"/>
                <w:i w:val="false"/>
                <w:iCs w:val="false"/>
              </w:rPr>
              <w:t xml:space="preserve">D72 </w:t>
            </w:r>
          </w:hyperlink>
          <w:hyperlink w:anchor="__RefHeading___Toc29895_1146340026">
            <w:r>
              <w:rPr>
                <w:rStyle w:val="IndexLink"/>
                <w:i w:val="false"/>
                <w:iCs w:val="false"/>
              </w:rPr>
              <w:t>S</w:t>
            </w:r>
          </w:hyperlink>
          <w:hyperlink w:anchor="__RefHeading___Toc29895_1146340026">
            <w:r>
              <w:rPr>
                <w:rStyle w:val="IndexLink"/>
                <w:i w:val="false"/>
                <w:iCs w:val="false"/>
              </w:rPr>
              <w:t>econd Evening at Kinchloe He starts escape.</w:t>
            </w:r>
          </w:hyperlink>
          <w:hyperlink w:anchor="__RefHeading___Toc29895_1146340026">
            <w:r>
              <w:rPr>
                <w:rStyle w:val="IndexLink"/>
              </w:rPr>
              <w:tab/>
              <w:t xml:space="preserve">57 </w:t>
            </w:r>
          </w:hyperlink>
        </w:p>
        <w:p>
          <w:pPr>
            <w:pStyle w:val="Contents9"/>
            <w:tabs>
              <w:tab w:val="clear" w:pos="7708"/>
              <w:tab w:val="right" w:pos="9972" w:leader="dot"/>
            </w:tabs>
            <w:rPr/>
          </w:pPr>
          <w:hyperlink w:anchor="__RefHeading___Toc29897_1146340026">
            <w:r>
              <w:rPr>
                <w:rStyle w:val="IndexLink"/>
              </w:rPr>
              <w:t>D72 “I’ll show you.”</w:t>
              <w:tab/>
              <w:t xml:space="preserve">60 </w:t>
            </w:r>
          </w:hyperlink>
        </w:p>
        <w:p>
          <w:pPr>
            <w:pStyle w:val="Contents8"/>
            <w:tabs>
              <w:tab w:val="clear" w:pos="3096"/>
              <w:tab w:val="right" w:pos="9972" w:leader="dot"/>
            </w:tabs>
            <w:rPr/>
          </w:pPr>
          <w:hyperlink w:anchor="__RefHeading___Toc30047_1146340026">
            <w:r>
              <w:rPr>
                <w:rStyle w:val="IndexLink"/>
              </w:rPr>
              <w:t>--- End Post 3 ~~ 4.9k words ~~ 27.6k chars</w:t>
              <w:tab/>
              <w:t xml:space="preserve">             pg 60 </w:t>
            </w:r>
          </w:hyperlink>
        </w:p>
        <w:p>
          <w:pPr>
            <w:pStyle w:val="Contents8"/>
            <w:tabs>
              <w:tab w:val="clear" w:pos="3096"/>
              <w:tab w:val="right" w:pos="9972" w:leader="dot"/>
            </w:tabs>
            <w:rPr/>
          </w:pPr>
          <w:hyperlink w:anchor="__RefHeading___Toc30049_1146340026">
            <w:r>
              <w:rPr>
                <w:rStyle w:val="IndexLink"/>
              </w:rPr>
              <w:t>--- Begin Post 4</w:t>
              <w:tab/>
              <w:t xml:space="preserve">             pg 60 </w:t>
            </w:r>
          </w:hyperlink>
        </w:p>
        <w:p>
          <w:pPr>
            <w:pStyle w:val="Contents1"/>
            <w:rPr/>
          </w:pPr>
          <w:hyperlink w:anchor="__RefHeading___Toc29899_1146340026">
            <w:r>
              <w:rPr>
                <w:rStyle w:val="IndexLink"/>
              </w:rPr>
              <w:t>11 Becoming a Wielder</w:t>
              <w:tab/>
              <w:t xml:space="preserve">61 </w:t>
            </w:r>
          </w:hyperlink>
        </w:p>
        <w:p>
          <w:pPr>
            <w:pStyle w:val="Contents9"/>
            <w:tabs>
              <w:tab w:val="clear" w:pos="7708"/>
              <w:tab w:val="right" w:pos="9972" w:leader="dot"/>
            </w:tabs>
            <w:rPr/>
          </w:pPr>
          <w:hyperlink w:anchor="__RefHeading___Toc29901_1146340026">
            <w:r>
              <w:rPr>
                <w:rStyle w:val="IndexLink"/>
              </w:rPr>
              <w:t>Arachnae rose above the battlefield.</w:t>
              <w:tab/>
              <w:t xml:space="preserve">66 </w:t>
            </w:r>
          </w:hyperlink>
        </w:p>
        <w:p>
          <w:pPr>
            <w:pStyle w:val="Contents8"/>
            <w:tabs>
              <w:tab w:val="clear" w:pos="3096"/>
              <w:tab w:val="right" w:pos="9972" w:leader="dot"/>
            </w:tabs>
            <w:rPr/>
          </w:pPr>
          <w:hyperlink w:anchor="__RefHeading___Toc27021_2990157556">
            <w:r>
              <w:rPr>
                <w:rStyle w:val="IndexLink"/>
              </w:rPr>
              <w:t>--- end</w:t>
            </w:r>
          </w:hyperlink>
          <w:hyperlink w:anchor="__RefHeading___Toc27021_2990157556">
            <w:r>
              <w:rPr>
                <w:rStyle w:val="IndexLink"/>
              </w:rPr>
              <w:t xml:space="preserve"> </w:t>
            </w:r>
          </w:hyperlink>
          <w:hyperlink w:anchor="__RefHeading___Toc27021_2990157556">
            <w:r>
              <w:rPr>
                <w:rStyle w:val="IndexLink"/>
              </w:rPr>
              <w:t xml:space="preserve">Post 4 ~~ 2.0k Words ~~ 11.6k chars ~~ </w:t>
            </w:r>
          </w:hyperlink>
          <w:hyperlink w:anchor="__RefHeading___Toc27021_2990157556">
            <w:r>
              <w:rPr>
                <w:rStyle w:val="IndexLink"/>
              </w:rPr>
              <w:t xml:space="preserve">… </w:t>
            </w:r>
          </w:hyperlink>
          <w:hyperlink w:anchor="__RefHeading___Toc27021_2990157556">
            <w:r>
              <w:rPr>
                <w:rStyle w:val="IndexLink"/>
              </w:rPr>
              <w:t>AND</w:t>
            </w:r>
          </w:hyperlink>
          <w:hyperlink w:anchor="__RefHeading___Toc27021_2990157556">
            <w:r>
              <w:rPr>
                <w:rStyle w:val="IndexLink"/>
              </w:rPr>
              <w:t xml:space="preserve"> </w:t>
            </w:r>
          </w:hyperlink>
          <w:hyperlink w:anchor="__RefHeading___Toc27021_2990157556">
            <w:r>
              <w:rPr>
                <w:rStyle w:val="IndexLink"/>
              </w:rPr>
              <w:t>end Of File.</w:t>
              <w:tab/>
              <w:t xml:space="preserve">             pg 66 </w:t>
            </w:r>
          </w:hyperlink>
        </w:p>
        <w:p>
          <w:pPr>
            <w:pStyle w:val="Contents2"/>
            <w:tabs>
              <w:tab w:val="clear" w:pos="9689"/>
              <w:tab w:val="right" w:pos="9972" w:leader="dot"/>
            </w:tabs>
            <w:rPr/>
          </w:pPr>
          <w:hyperlink w:anchor="__RefHeading___Toc69589_1456871355">
            <w:r>
              <w:rPr>
                <w:rStyle w:val="IndexLink"/>
              </w:rPr>
              <w:t>People</w:t>
              <w:tab/>
              <w:t xml:space="preserve">66 </w:t>
            </w:r>
          </w:hyperlink>
        </w:p>
        <w:p>
          <w:pPr>
            <w:pStyle w:val="Contents2"/>
            <w:tabs>
              <w:tab w:val="clear" w:pos="9689"/>
              <w:tab w:val="right" w:pos="9972" w:leader="dot"/>
            </w:tabs>
            <w:rPr/>
          </w:pPr>
          <w:hyperlink w:anchor="__RefHeading___Toc69591_1456871355">
            <w:r>
              <w:rPr>
                <w:rStyle w:val="IndexLink"/>
              </w:rPr>
              <w:t>Father 7</w:t>
              <w:tab/>
              <w:t xml:space="preserve">66 </w:t>
            </w:r>
          </w:hyperlink>
        </w:p>
        <w:p>
          <w:pPr>
            <w:pStyle w:val="Contents2"/>
            <w:tabs>
              <w:tab w:val="clear" w:pos="9689"/>
              <w:tab w:val="right" w:pos="9972" w:leader="dot"/>
            </w:tabs>
            <w:rPr/>
          </w:pPr>
          <w:hyperlink w:anchor="__RefHeading___Toc69593_1456871355">
            <w:r>
              <w:rPr>
                <w:rStyle w:val="IndexLink"/>
              </w:rPr>
              <w:t>Gabbro, prime minister 4</w:t>
              <w:tab/>
              <w:t xml:space="preserve">66 </w:t>
            </w:r>
          </w:hyperlink>
        </w:p>
        <w:p>
          <w:pPr>
            <w:pStyle w:val="Contents2"/>
            <w:tabs>
              <w:tab w:val="clear" w:pos="9689"/>
              <w:tab w:val="right" w:pos="9972" w:leader="dot"/>
            </w:tabs>
            <w:rPr/>
          </w:pPr>
          <w:hyperlink w:anchor="__RefHeading___Toc69595_1456871355">
            <w:r>
              <w:rPr>
                <w:rStyle w:val="IndexLink"/>
              </w:rPr>
              <w:t>Gabriel, General Danyl 13</w:t>
              <w:tab/>
              <w:t xml:space="preserve">66 </w:t>
            </w:r>
          </w:hyperlink>
        </w:p>
        <w:p>
          <w:pPr>
            <w:pStyle w:val="Contents2"/>
            <w:tabs>
              <w:tab w:val="clear" w:pos="9689"/>
              <w:tab w:val="right" w:pos="9972" w:leader="dot"/>
            </w:tabs>
            <w:rPr/>
          </w:pPr>
          <w:hyperlink w:anchor="__RefHeading___Toc69597_1456871355">
            <w:r>
              <w:rPr>
                <w:rStyle w:val="IndexLink"/>
              </w:rPr>
              <w:t>Gabriel, General Danyl 4</w:t>
              <w:tab/>
              <w:t xml:space="preserve">66 </w:t>
            </w:r>
          </w:hyperlink>
        </w:p>
        <w:p>
          <w:pPr>
            <w:pStyle w:val="Contents2"/>
            <w:tabs>
              <w:tab w:val="clear" w:pos="9689"/>
              <w:tab w:val="right" w:pos="9972" w:leader="dot"/>
            </w:tabs>
            <w:rPr/>
          </w:pPr>
          <w:hyperlink w:anchor="__RefHeading___Toc69599_1456871355">
            <w:r>
              <w:rPr>
                <w:rStyle w:val="IndexLink"/>
              </w:rPr>
              <w:t>Kenst 7, 8</w:t>
              <w:tab/>
              <w:t xml:space="preserve">66 </w:t>
            </w:r>
          </w:hyperlink>
        </w:p>
        <w:p>
          <w:pPr>
            <w:pStyle w:val="Contents2"/>
            <w:tabs>
              <w:tab w:val="clear" w:pos="9689"/>
              <w:tab w:val="right" w:pos="9972" w:leader="dot"/>
            </w:tabs>
            <w:rPr/>
          </w:pPr>
          <w:hyperlink w:anchor="__RefHeading___Toc69601_1456871355">
            <w:r>
              <w:rPr>
                <w:rStyle w:val="IndexLink"/>
              </w:rPr>
              <w:t>Kir deMeng 7</w:t>
              <w:tab/>
              <w:t xml:space="preserve">66 </w:t>
            </w:r>
          </w:hyperlink>
        </w:p>
        <w:p>
          <w:pPr>
            <w:pStyle w:val="Contents2"/>
            <w:tabs>
              <w:tab w:val="clear" w:pos="9689"/>
              <w:tab w:val="right" w:pos="9972" w:leader="dot"/>
            </w:tabs>
            <w:rPr/>
          </w:pPr>
          <w:hyperlink w:anchor="__RefHeading___Toc69603_1456871355">
            <w:r>
              <w:rPr>
                <w:rStyle w:val="IndexLink"/>
              </w:rPr>
              <w:t>Pirka 9</w:t>
              <w:tab/>
              <w:t xml:space="preserve">66 </w:t>
            </w:r>
          </w:hyperlink>
        </w:p>
        <w:p>
          <w:pPr>
            <w:pStyle w:val="Contents2"/>
            <w:tabs>
              <w:tab w:val="clear" w:pos="9689"/>
              <w:tab w:val="right" w:pos="9972" w:leader="dot"/>
            </w:tabs>
            <w:rPr/>
          </w:pPr>
          <w:hyperlink w:anchor="__RefHeading___Toc69605_1456871355">
            <w:r>
              <w:rPr>
                <w:rStyle w:val="IndexLink"/>
              </w:rPr>
              <w:t>Riadn 7 f.</w:t>
              <w:tab/>
              <w:t xml:space="preserve">66 </w:t>
            </w:r>
          </w:hyperlink>
        </w:p>
        <w:p>
          <w:pPr>
            <w:pStyle w:val="Contents2"/>
            <w:tabs>
              <w:tab w:val="clear" w:pos="9689"/>
              <w:tab w:val="right" w:pos="9972" w:leader="dot"/>
            </w:tabs>
            <w:rPr/>
          </w:pPr>
          <w:hyperlink w:anchor="__RefHeading___Toc69607_1456871355">
            <w:r>
              <w:rPr>
                <w:rStyle w:val="IndexLink"/>
              </w:rPr>
              <w:t>Wielders of Arachnae 4</w:t>
              <w:tab/>
              <w:t xml:space="preserve">66 </w:t>
            </w:r>
          </w:hyperlink>
        </w:p>
        <w:p>
          <w:pPr>
            <w:pStyle w:val="Contents2"/>
            <w:tabs>
              <w:tab w:val="clear" w:pos="9689"/>
              <w:tab w:val="right" w:pos="9972" w:leader="dot"/>
            </w:tabs>
            <w:rPr/>
          </w:pPr>
          <w:hyperlink w:anchor="__RefHeading___Toc69609_1456871355">
            <w:r>
              <w:rPr>
                <w:rStyle w:val="IndexLink"/>
              </w:rPr>
              <w:t>Zada 9</w:t>
              <w:tab/>
              <w:t xml:space="preserve">66 </w:t>
            </w:r>
          </w:hyperlink>
        </w:p>
        <w:p>
          <w:pPr>
            <w:pStyle w:val="Contents2"/>
            <w:tabs>
              <w:tab w:val="clear" w:pos="9689"/>
              <w:tab w:val="right" w:pos="9972" w:leader="dot"/>
            </w:tabs>
            <w:rPr/>
          </w:pPr>
          <w:hyperlink w:anchor="__RefHeading___Toc69611_1456871355">
            <w:r>
              <w:rPr>
                <w:rStyle w:val="IndexLink"/>
              </w:rPr>
              <w:t>Zada Triflagr 7</w:t>
              <w:tab/>
              <w:t xml:space="preserve">66 </w:t>
            </w:r>
          </w:hyperlink>
        </w:p>
        <w:p>
          <w:pPr>
            <w:pStyle w:val="Contents2"/>
            <w:tabs>
              <w:tab w:val="clear" w:pos="9689"/>
              <w:tab w:val="right" w:pos="9972" w:leader="dot"/>
            </w:tabs>
            <w:rPr/>
          </w:pPr>
          <w:hyperlink w:anchor="__RefHeading___Toc69613_1456871355">
            <w:r>
              <w:rPr>
                <w:rStyle w:val="IndexLink"/>
              </w:rPr>
              <w:t>Places</w:t>
              <w:tab/>
              <w:t xml:space="preserve">66 </w:t>
            </w:r>
          </w:hyperlink>
        </w:p>
        <w:p>
          <w:pPr>
            <w:pStyle w:val="Contents2"/>
            <w:tabs>
              <w:tab w:val="clear" w:pos="9689"/>
              <w:tab w:val="right" w:pos="9972" w:leader="dot"/>
            </w:tabs>
            <w:rPr/>
          </w:pPr>
          <w:hyperlink w:anchor="__RefHeading___Toc69615_1456871355">
            <w:r>
              <w:rPr>
                <w:rStyle w:val="IndexLink"/>
              </w:rPr>
              <w:t>Arach 3 ff., 8, 10, 13 ff., 21, 25 f., 30 f., 34, 43, 46 ff., 55, 59</w:t>
              <w:tab/>
              <w:t xml:space="preserve">66 </w:t>
            </w:r>
          </w:hyperlink>
        </w:p>
        <w:p>
          <w:pPr>
            <w:pStyle w:val="Contents2"/>
            <w:tabs>
              <w:tab w:val="clear" w:pos="9689"/>
              <w:tab w:val="right" w:pos="9972" w:leader="dot"/>
            </w:tabs>
            <w:rPr/>
          </w:pPr>
          <w:hyperlink w:anchor="__RefHeading___Toc69617_1456871355">
            <w:r>
              <w:rPr>
                <w:rStyle w:val="IndexLink"/>
              </w:rPr>
              <w:t>Arach” 25</w:t>
              <w:tab/>
              <w:t xml:space="preserve">66 </w:t>
            </w:r>
          </w:hyperlink>
        </w:p>
        <w:p>
          <w:pPr>
            <w:pStyle w:val="Contents2"/>
            <w:tabs>
              <w:tab w:val="clear" w:pos="9689"/>
              <w:tab w:val="right" w:pos="9972" w:leader="dot"/>
            </w:tabs>
            <w:rPr/>
          </w:pPr>
          <w:hyperlink w:anchor="__RefHeading___Toc69619_1456871355">
            <w:r>
              <w:rPr>
                <w:rStyle w:val="IndexLink"/>
              </w:rPr>
              <w:t>Prilani 3</w:t>
              <w:tab/>
              <w:t xml:space="preserve">66 </w:t>
            </w:r>
          </w:hyperlink>
        </w:p>
        <w:p>
          <w:pPr>
            <w:pStyle w:val="Contents2"/>
            <w:tabs>
              <w:tab w:val="clear" w:pos="9689"/>
              <w:tab w:val="right" w:pos="9972" w:leader="dot"/>
            </w:tabs>
            <w:rPr/>
          </w:pPr>
          <w:hyperlink w:anchor="__RefHeading___Toc69621_1456871355">
            <w:r>
              <w:rPr>
                <w:rStyle w:val="IndexLink"/>
              </w:rPr>
              <w:t>Rathrifili 3</w:t>
              <w:tab/>
              <w:t xml:space="preserve">66 </w:t>
            </w:r>
          </w:hyperlink>
        </w:p>
        <w:p>
          <w:pPr>
            <w:pStyle w:val="Contents2"/>
            <w:tabs>
              <w:tab w:val="clear" w:pos="9689"/>
              <w:tab w:val="right" w:pos="9972" w:leader="dot"/>
            </w:tabs>
            <w:rPr/>
          </w:pPr>
          <w:hyperlink w:anchor="__RefHeading___Toc69623_1456871355">
            <w:r>
              <w:rPr>
                <w:rStyle w:val="IndexLink"/>
              </w:rPr>
              <w:t xml:space="preserve">” </w:t>
            </w:r>
            <w:r>
              <w:rPr>
                <w:rStyle w:val="IndexLink"/>
              </w:rPr>
              <w:t>25</w:t>
              <w:tab/>
              <w:t xml:space="preserve">66 </w:t>
            </w:r>
          </w:hyperlink>
          <w:r>
            <w:rPr>
              <w:rStyle w:val="IndexLink"/>
            </w:rPr>
            <w:fldChar w:fldCharType="end"/>
          </w:r>
        </w:p>
        <w:p>
          <w:pPr>
            <w:sectPr>
              <w:headerReference w:type="default" r:id="rId2"/>
              <w:footerReference w:type="default" r:id="rId3"/>
              <w:type w:val="nextPage"/>
              <w:pgSz w:w="12240" w:h="15811"/>
              <w:pgMar w:left="1134" w:right="1134" w:gutter="0" w:header="1123" w:top="1745" w:footer="1123" w:bottom="1469"/>
              <w:pgNumType w:fmt="decimal"/>
              <w:formProt w:val="false"/>
              <w:textDirection w:val="lrTb"/>
              <w:docGrid w:type="default" w:linePitch="312" w:charSpace="4294961151"/>
            </w:sectPr>
          </w:pPr>
        </w:p>
      </w:sdtContent>
    </w:sdt>
    <w:p>
      <w:pPr>
        <w:pStyle w:val="Heading1"/>
        <w:rPr>
          <w:ins w:id="22" w:author="R.Scott Wade" w:date="2022-07-22T15:56:16Z"/>
        </w:rPr>
      </w:pPr>
      <w:ins w:id="20" w:author="R.Scott Wade" w:date="2022-07-22T15:56:16Z">
        <w:bookmarkStart w:id="0" w:name="__RefHeading___Toc492672_4321067"/>
        <w:bookmarkEnd w:id="0"/>
        <w:r>
          <w:rPr>
            <w:lang w:val="en-US"/>
          </w:rPr>
          <w:t>U</w:t>
        </w:r>
      </w:ins>
      <w:ins w:id="21" w:author="R.Scott Wade" w:date="2022-07-22T15:56:16Z">
        <w:r>
          <w:rPr>
            <w:lang w:val="en-US"/>
          </w:rPr>
          <w:t>neasy Reins Of Power</w:t>
        </w:r>
      </w:ins>
    </w:p>
    <w:p>
      <w:pPr>
        <w:pStyle w:val="Heading8"/>
        <w:rPr>
          <w:moveTo w:id="24" w:author="R.Scott Wade" w:date="2022-07-22T22:53:52Z"/>
        </w:rPr>
      </w:pPr>
      <w:moveTo w:id="23" w:author="R.Scott Wade" w:date="2022-07-22T22:53:52Z">
        <w:bookmarkStart w:id="1" w:name="__RefHeading___Toc204229_24835606428"/>
        <w:bookmarkEnd w:id="1"/>
        <w:r>
          <w:rPr/>
          <w:t>--- Start of Post 1 -------------------------------------</w:t>
        </w:r>
      </w:moveTo>
    </w:p>
    <w:p>
      <w:pPr>
        <w:pStyle w:val="Heading9"/>
        <w:rPr>
          <w:ins w:id="29" w:author="R.Scott Wade" w:date="2022-07-22T15:58:16Z"/>
        </w:rPr>
      </w:pPr>
      <w:ins w:id="25" w:author="R.Scott Wade" w:date="2022-07-22T15:58:16Z">
        <w:bookmarkStart w:id="2" w:name="__RefHeading___Toc9669_1591344949"/>
        <w:bookmarkEnd w:id="2"/>
        <w:r>
          <w:rPr/>
          <w:t xml:space="preserve">D69= </w:t>
        </w:r>
      </w:ins>
      <w:ins w:id="26" w:author="R.Scott Wade" w:date="2022-07-22T15:58:16Z">
        <w:r>
          <w:rPr/>
          <w:t xml:space="preserve">Defense Briefing  </w:t>
        </w:r>
      </w:ins>
      <w:ins w:id="27" w:author="R.Scott Wade" w:date="2022-07-22T15:58:16Z">
        <w:r>
          <w:rPr/>
          <w:t xml:space="preserve">(meeting 1a) </w:t>
        </w:r>
      </w:ins>
      <w:ins w:id="28" w:author="R.Scott Wade" w:date="2022-07-22T15:58:16Z">
        <w:r>
          <w:rPr/>
          <w:t>–  Wielders are summoned</w:t>
        </w:r>
      </w:ins>
    </w:p>
    <w:p>
      <w:pPr>
        <w:pStyle w:val="TextBody"/>
        <w:rPr>
          <w:ins w:id="43" w:author="R.Scott Wade" w:date="2022-07-22T15:58:16Z"/>
        </w:rPr>
      </w:pPr>
      <w:ins w:id="30" w:author="R.Scott Wade" w:date="2022-07-22T15:58:16Z">
        <w:r>
          <w:rPr>
            <w:lang w:val="en-US"/>
          </w:rPr>
          <w:t xml:space="preserve">A somber </w:t>
        </w:r>
      </w:ins>
      <w:ins w:id="31" w:author="R.Scott Wade" w:date="2022-07-22T15:58:16Z">
        <w:r>
          <w:rPr>
            <w:lang w:val="en-US"/>
          </w:rPr>
          <w:t xml:space="preserve">defense briefing was held deep in a windowless building of the </w:t>
        </w:r>
      </w:ins>
      <w:ins w:id="32" w:author="R.Scott Wade" w:date="2022-07-22T15:58:16Z">
        <w:r>
          <w:fldChar w:fldCharType="begin"/>
        </w:r>
        <w:r>
          <w:rPr>
            <w:lang w:val="en-US"/>
          </w:rPr>
          <w:instrText xml:space="preserve"> XE "Places:Arach" </w:instrText>
        </w:r>
      </w:ins>
      <w:r>
        <w:rPr>
          <w:lang w:val="en-US"/>
        </w:rPr>
        <w:fldChar w:fldCharType="separate"/>
      </w:r>
      <w:ins w:id="33" w:author="R.Scott Wade" w:date="2022-07-22T15:58:16Z">
        <w:r>
          <w:fldChar w:fldCharType="begin"/>
        </w:r>
        <w:r>
          <w:rPr>
            <w:lang w:val="en-US"/>
          </w:rPr>
          <w:instrText xml:space="preserve"> XE "Places:Arach" </w:instrText>
        </w:r>
      </w:ins>
      <w:r>
        <w:rPr>
          <w:lang w:val="en-US"/>
        </w:rPr>
        <w:fldChar w:fldCharType="separate"/>
      </w:r>
      <w:ins w:id="34" w:author="R.Scott Wade" w:date="2022-07-22T15:58:16Z">
        <w:r>
          <w:rPr>
            <w:lang w:val="en-US"/>
          </w:rPr>
          <w:t>Arach</w:t>
        </w:r>
      </w:ins>
      <w:r>
        <w:rPr>
          <w:lang w:val="en-US"/>
        </w:rPr>
        <w:fldChar w:fldCharType="end"/>
      </w:r>
      <w:r>
        <w:rPr>
          <w:lang w:val="en-US"/>
        </w:rPr>
        <w:fldChar w:fldCharType="end"/>
      </w:r>
      <w:ins w:id="35" w:author="R.Scott Wade" w:date="2022-07-22T15:58:16Z">
        <w:r>
          <w:rPr>
            <w:lang w:val="en-US"/>
          </w:rPr>
          <w:t xml:space="preserve"> military establishment. </w:t>
        </w:r>
      </w:ins>
      <w:ins w:id="36" w:author="R.Scott Wade" w:date="2022-07-22T15:58:16Z">
        <w:r>
          <w:rPr>
            <w:lang w:val="en-US"/>
          </w:rPr>
          <w:t xml:space="preserve">A nervous Lieutenant Colonel </w:t>
        </w:r>
      </w:ins>
      <w:ins w:id="37" w:author="R.Scott Wade" w:date="2022-07-22T15:58:16Z">
        <w:r>
          <w:rPr>
            <w:lang w:val="en-US"/>
          </w:rPr>
          <w:t>gave</w:t>
        </w:r>
      </w:ins>
      <w:ins w:id="38" w:author="R.Scott Wade" w:date="2022-07-22T15:58:16Z">
        <w:r>
          <w:rPr>
            <w:lang w:val="en-US"/>
          </w:rPr>
          <w:t xml:space="preserve"> the main presentation on the latest </w:t>
        </w:r>
      </w:ins>
      <w:ins w:id="39" w:author="R.Scott Wade" w:date="2022-07-22T15:58:16Z">
        <w:r>
          <w:fldChar w:fldCharType="begin"/>
        </w:r>
        <w:r>
          <w:rPr>
            <w:lang w:val="en-US"/>
          </w:rPr>
          <w:instrText xml:space="preserve"> XE "Places:Prilani" </w:instrText>
        </w:r>
      </w:ins>
      <w:r>
        <w:rPr>
          <w:lang w:val="en-US"/>
        </w:rPr>
        <w:fldChar w:fldCharType="separate"/>
      </w:r>
      <w:ins w:id="40" w:author="R.Scott Wade" w:date="2022-07-22T15:58:16Z">
        <w:r>
          <w:fldChar w:fldCharType="begin"/>
        </w:r>
        <w:r>
          <w:rPr>
            <w:lang w:val="en-US"/>
          </w:rPr>
          <w:instrText xml:space="preserve"> XE "Places:Prilani" </w:instrText>
        </w:r>
      </w:ins>
      <w:r>
        <w:rPr>
          <w:lang w:val="en-US"/>
        </w:rPr>
        <w:fldChar w:fldCharType="separate"/>
      </w:r>
      <w:ins w:id="41" w:author="R.Scott Wade" w:date="2022-07-22T15:58:16Z">
        <w:r>
          <w:rPr>
            <w:lang w:val="en-US"/>
          </w:rPr>
          <w:t>Prilani</w:t>
        </w:r>
      </w:ins>
      <w:r>
        <w:rPr>
          <w:lang w:val="en-US"/>
        </w:rPr>
        <w:fldChar w:fldCharType="end"/>
      </w:r>
      <w:r>
        <w:rPr>
          <w:lang w:val="en-US"/>
        </w:rPr>
        <w:fldChar w:fldCharType="end"/>
      </w:r>
      <w:ins w:id="42" w:author="R.Scott Wade" w:date="2022-07-22T15:58:16Z">
        <w:r>
          <w:rPr>
            <w:lang w:val="en-US"/>
          </w:rPr>
          <w:t xml:space="preserve"> incursions.</w:t>
        </w:r>
      </w:ins>
    </w:p>
    <w:p>
      <w:pPr>
        <w:pStyle w:val="TextBody"/>
        <w:rPr>
          <w:ins w:id="58" w:author="R.Scott Wade" w:date="2022-07-22T15:58:16Z"/>
        </w:rPr>
      </w:pPr>
      <w:ins w:id="44" w:author="R.Scott Wade" w:date="2022-07-22T15:58:16Z">
        <w:r>
          <w:rPr>
            <w:lang w:val="en-US"/>
          </w:rPr>
          <w:t xml:space="preserve">The newly discovered Prilani had </w:t>
        </w:r>
      </w:ins>
      <w:ins w:id="45" w:author="R.Scott Wade" w:date="2022-07-22T15:58:16Z">
        <w:r>
          <w:rPr>
            <w:lang w:val="en-US"/>
          </w:rPr>
          <w:t xml:space="preserve">now landed on </w:t>
        </w:r>
      </w:ins>
      <w:ins w:id="46" w:author="R.Scott Wade" w:date="2022-07-22T15:58:16Z">
        <w:r>
          <w:rPr>
            <w:lang w:val="en-US"/>
          </w:rPr>
          <w:t>three</w:t>
        </w:r>
      </w:ins>
      <w:ins w:id="47" w:author="R.Scott Wade" w:date="2022-07-22T15:58:16Z">
        <w:r>
          <w:rPr>
            <w:lang w:val="en-US"/>
          </w:rPr>
          <w:t xml:space="preserve"> worlds of the Commonwealth. On the first, they had built </w:t>
        </w:r>
      </w:ins>
      <w:ins w:id="48" w:author="R.Scott Wade" w:date="2022-07-22T15:58:16Z">
        <w:r>
          <w:rPr>
            <w:lang w:val="en-US"/>
          </w:rPr>
          <w:t>two</w:t>
        </w:r>
      </w:ins>
      <w:ins w:id="49" w:author="R.Scott Wade" w:date="2022-07-22T15:58:16Z">
        <w:r>
          <w:rPr>
            <w:lang w:val="en-US"/>
          </w:rPr>
          <w:t xml:space="preserve"> ‘monument</w:t>
        </w:r>
      </w:ins>
      <w:ins w:id="50" w:author="R.Scott Wade" w:date="2022-07-22T15:58:16Z">
        <w:r>
          <w:rPr>
            <w:lang w:val="en-US"/>
          </w:rPr>
          <w:t>s</w:t>
        </w:r>
      </w:ins>
      <w:ins w:id="51" w:author="R.Scott Wade" w:date="2022-07-22T15:58:16Z">
        <w:r>
          <w:rPr>
            <w:lang w:val="en-US"/>
          </w:rPr>
          <w:t xml:space="preserve">’. On the other </w:t>
        </w:r>
      </w:ins>
      <w:ins w:id="52" w:author="R.Scott Wade" w:date="2022-07-22T15:58:16Z">
        <w:r>
          <w:rPr>
            <w:lang w:val="en-US"/>
          </w:rPr>
          <w:t>world</w:t>
        </w:r>
      </w:ins>
      <w:ins w:id="53" w:author="R.Scott Wade" w:date="2022-07-22T15:58:16Z">
        <w:r>
          <w:rPr>
            <w:lang w:val="en-US"/>
          </w:rPr>
          <w:t xml:space="preserve">s, they had taken over </w:t>
        </w:r>
      </w:ins>
      <w:ins w:id="54" w:author="R.Scott Wade" w:date="2022-07-22T15:58:16Z">
        <w:r>
          <w:rPr>
            <w:lang w:val="en-US"/>
          </w:rPr>
          <w:t>and leveled</w:t>
        </w:r>
      </w:ins>
      <w:ins w:id="55" w:author="R.Scott Wade" w:date="2022-07-22T15:58:16Z">
        <w:r>
          <w:rPr>
            <w:lang w:val="en-US"/>
          </w:rPr>
          <w:t xml:space="preserve"> the town squares of several small towns</w:t>
        </w:r>
      </w:ins>
      <w:ins w:id="56" w:author="R.Scott Wade" w:date="2022-07-22T15:58:16Z">
        <w:r>
          <w:rPr>
            <w:lang w:val="en-US"/>
          </w:rPr>
          <w:t>,</w:t>
        </w:r>
      </w:ins>
      <w:ins w:id="57" w:author="R.Scott Wade" w:date="2022-07-22T15:58:16Z">
        <w:r>
          <w:rPr>
            <w:lang w:val="en-US"/>
          </w:rPr>
          <w:t xml:space="preserve"> and started construction that was much larger than what had been seen on Pestlek. </w:t>
        </w:r>
      </w:ins>
    </w:p>
    <w:p>
      <w:pPr>
        <w:pStyle w:val="TextBody"/>
        <w:rPr>
          <w:ins w:id="67" w:author="R.Scott Wade" w:date="2022-07-22T15:58:16Z"/>
        </w:rPr>
      </w:pPr>
      <w:ins w:id="59" w:author="R.Scott Wade" w:date="2022-07-22T15:58:16Z">
        <w:r>
          <w:rPr>
            <w:lang w:val="en-US"/>
          </w:rPr>
          <w:t xml:space="preserve">So far, exactly </w:t>
        </w:r>
      </w:ins>
      <w:ins w:id="60" w:author="R.Scott Wade" w:date="2022-07-22T15:58:16Z">
        <w:r>
          <w:rPr>
            <w:i w:val="false"/>
            <w:iCs w:val="false"/>
            <w:lang w:val="en-US"/>
          </w:rPr>
          <w:t>what</w:t>
        </w:r>
      </w:ins>
      <w:ins w:id="61" w:author="R.Scott Wade" w:date="2022-07-22T15:58:16Z">
        <w:r>
          <w:rPr>
            <w:i/>
            <w:iCs/>
            <w:lang w:val="en-US"/>
          </w:rPr>
          <w:t xml:space="preserve"> </w:t>
        </w:r>
      </w:ins>
      <w:ins w:id="62" w:author="R.Scott Wade" w:date="2022-07-22T15:58:16Z">
        <w:r>
          <w:rPr>
            <w:lang w:val="en-US"/>
          </w:rPr>
          <w:t xml:space="preserve">the monuments </w:t>
        </w:r>
      </w:ins>
      <w:ins w:id="63" w:author="R.Scott Wade" w:date="2022-07-22T15:58:16Z">
        <w:r>
          <w:rPr>
            <w:i/>
            <w:iCs/>
            <w:lang w:val="en-US"/>
          </w:rPr>
          <w:t>really</w:t>
        </w:r>
      </w:ins>
      <w:ins w:id="64" w:author="R.Scott Wade" w:date="2022-07-22T15:58:16Z">
        <w:r>
          <w:rPr>
            <w:lang w:val="en-US"/>
          </w:rPr>
          <w:t xml:space="preserve"> were was unclear. Experts were considering the question, and some had been dispatched to Pestlek, but </w:t>
        </w:r>
      </w:ins>
      <w:ins w:id="65" w:author="R.Scott Wade" w:date="2022-07-22T15:58:16Z">
        <w:r>
          <w:rPr>
            <w:lang w:val="en-US"/>
          </w:rPr>
          <w:t xml:space="preserve">as yet, </w:t>
        </w:r>
      </w:ins>
      <w:ins w:id="66" w:author="R.Scott Wade" w:date="2022-07-22T15:58:16Z">
        <w:r>
          <w:rPr>
            <w:lang w:val="en-US"/>
          </w:rPr>
          <w:t>no answers were forthcoming.</w:t>
        </w:r>
      </w:ins>
    </w:p>
    <w:p>
      <w:pPr>
        <w:pStyle w:val="TextBody"/>
        <w:rPr>
          <w:ins w:id="91" w:author="R.Scott Wade" w:date="2022-07-22T15:58:16Z"/>
        </w:rPr>
      </w:pPr>
      <w:ins w:id="68" w:author="R.Scott Wade" w:date="2022-07-22T15:58:16Z">
        <w:r>
          <w:rPr>
            <w:lang w:val="en-US"/>
          </w:rPr>
          <w:t xml:space="preserve">On </w:t>
        </w:r>
      </w:ins>
      <w:ins w:id="69" w:author="R.Scott Wade" w:date="2022-07-22T15:58:16Z">
        <w:r>
          <w:rPr>
            <w:lang w:val="en-US"/>
          </w:rPr>
          <w:t xml:space="preserve">planet </w:t>
        </w:r>
      </w:ins>
      <w:ins w:id="70" w:author="R.Scott Wade" w:date="2022-07-22T15:58:16Z">
        <w:r>
          <w:fldChar w:fldCharType="begin"/>
        </w:r>
        <w:r>
          <w:rPr>
            <w:lang w:val="en-US"/>
          </w:rPr>
          <w:instrText xml:space="preserve"> XE "Places:Rathrifili" </w:instrText>
        </w:r>
      </w:ins>
      <w:r>
        <w:rPr>
          <w:lang w:val="en-US"/>
        </w:rPr>
        <w:fldChar w:fldCharType="separate"/>
      </w:r>
      <w:ins w:id="71" w:author="R.Scott Wade" w:date="2022-07-22T15:58:16Z">
        <w:r>
          <w:rPr>
            <w:lang w:val="en-US"/>
          </w:rPr>
          <w:t>Rathrifili</w:t>
        </w:r>
      </w:ins>
      <w:r>
        <w:rPr>
          <w:lang w:val="en-US"/>
        </w:rPr>
        <w:fldChar w:fldCharType="end"/>
      </w:r>
      <w:ins w:id="72" w:author="R.Scott Wade" w:date="2022-07-22T15:58:16Z">
        <w:r>
          <w:rPr>
            <w:lang w:val="en-US"/>
          </w:rPr>
          <w:t>, the local ADF commander had f</w:t>
        </w:r>
      </w:ins>
      <w:ins w:id="73" w:author="R.Scott Wade" w:date="2022-07-22T15:58:16Z">
        <w:r>
          <w:rPr>
            <w:lang w:val="en-US"/>
          </w:rPr>
          <w:t>ou</w:t>
        </w:r>
      </w:ins>
      <w:ins w:id="74" w:author="R.Scott Wade" w:date="2022-07-22T15:58:16Z">
        <w:r>
          <w:rPr>
            <w:lang w:val="en-US"/>
          </w:rPr>
          <w:t xml:space="preserve">ght back. </w:t>
        </w:r>
      </w:ins>
      <w:ins w:id="75" w:author="R.Scott Wade" w:date="2022-07-22T15:58:16Z">
        <w:r>
          <w:rPr>
            <w:lang w:val="en-US"/>
          </w:rPr>
          <w:t>O</w:t>
        </w:r>
      </w:ins>
      <w:ins w:id="76" w:author="R.Scott Wade" w:date="2022-07-22T15:58:16Z">
        <w:r>
          <w:rPr>
            <w:lang w:val="en-US"/>
          </w:rPr>
          <w:t xml:space="preserve">rdnance better suited to the battlefield </w:t>
        </w:r>
      </w:ins>
      <w:ins w:id="77" w:author="R.Scott Wade" w:date="2022-07-22T15:58:16Z">
        <w:r>
          <w:rPr>
            <w:lang w:val="en-US"/>
          </w:rPr>
          <w:t xml:space="preserve">than urban </w:t>
        </w:r>
      </w:ins>
      <w:ins w:id="78" w:author="R.Scott Wade" w:date="2022-07-22T15:58:16Z">
        <w:r>
          <w:rPr>
            <w:lang w:val="en-US"/>
          </w:rPr>
          <w:t>peace keeping</w:t>
        </w:r>
      </w:ins>
      <w:ins w:id="79" w:author="R.Scott Wade" w:date="2022-07-22T15:58:16Z">
        <w:r>
          <w:rPr>
            <w:lang w:val="en-US"/>
          </w:rPr>
          <w:t xml:space="preserve"> had been used to kill</w:t>
        </w:r>
      </w:ins>
      <w:ins w:id="80" w:author="R.Scott Wade" w:date="2022-07-22T15:58:16Z">
        <w:r>
          <w:rPr>
            <w:lang w:val="en-US"/>
          </w:rPr>
          <w:t xml:space="preserve"> several Prilani. The price was high –  several dozen humans had been killed, and </w:t>
        </w:r>
      </w:ins>
      <w:ins w:id="81" w:author="R.Scott Wade" w:date="2022-07-22T15:58:16Z">
        <w:r>
          <w:rPr>
            <w:lang w:val="en-US"/>
          </w:rPr>
          <w:t xml:space="preserve">all </w:t>
        </w:r>
      </w:ins>
      <w:ins w:id="82" w:author="R.Scott Wade" w:date="2022-07-22T15:58:16Z">
        <w:r>
          <w:rPr>
            <w:lang w:val="en-US"/>
          </w:rPr>
          <w:t xml:space="preserve">humans had been forced out of the town. The Prilani construction hadn’t been affected at all. Curiously, the Prilani had taken the bodies of the dead </w:t>
        </w:r>
      </w:ins>
      <w:ins w:id="83" w:author="R.Scott Wade" w:date="2022-07-22T15:58:16Z">
        <w:r>
          <w:rPr>
            <w:lang w:val="en-US"/>
          </w:rPr>
          <w:t>from</w:t>
        </w:r>
      </w:ins>
      <w:ins w:id="84" w:author="R.Scott Wade" w:date="2022-07-22T15:58:16Z">
        <w:r>
          <w:rPr>
            <w:lang w:val="en-US"/>
          </w:rPr>
          <w:t xml:space="preserve"> both sides. The aliens had </w:t>
        </w:r>
      </w:ins>
      <w:ins w:id="85" w:author="R.Scott Wade" w:date="2022-07-22T15:58:16Z">
        <w:r>
          <w:rPr>
            <w:lang w:val="en-US"/>
          </w:rPr>
          <w:t xml:space="preserve">also </w:t>
        </w:r>
      </w:ins>
      <w:ins w:id="86" w:author="R.Scott Wade" w:date="2022-07-22T15:58:16Z">
        <w:r>
          <w:rPr>
            <w:lang w:val="en-US"/>
          </w:rPr>
          <w:t xml:space="preserve">been careful not to harm medics sent out to treat the wounded, </w:t>
        </w:r>
      </w:ins>
      <w:ins w:id="87" w:author="R.Scott Wade" w:date="2022-07-22T15:58:16Z">
        <w:r>
          <w:rPr>
            <w:lang w:val="en-US"/>
          </w:rPr>
          <w:t>who</w:t>
        </w:r>
      </w:ins>
      <w:ins w:id="88" w:author="R.Scott Wade" w:date="2022-07-22T15:58:16Z">
        <w:r>
          <w:rPr>
            <w:lang w:val="en-US"/>
          </w:rPr>
          <w:t xml:space="preserve"> were </w:t>
        </w:r>
      </w:ins>
      <w:ins w:id="89" w:author="R.Scott Wade" w:date="2022-07-22T15:58:16Z">
        <w:r>
          <w:rPr>
            <w:lang w:val="en-US"/>
          </w:rPr>
          <w:t xml:space="preserve">allowed to </w:t>
        </w:r>
      </w:ins>
      <w:ins w:id="90" w:author="R.Scott Wade" w:date="2022-07-22T15:58:16Z">
        <w:r>
          <w:rPr>
            <w:lang w:val="en-US"/>
          </w:rPr>
          <w:t>evacuate safely.</w:t>
        </w:r>
      </w:ins>
    </w:p>
    <w:p>
      <w:pPr>
        <w:pStyle w:val="TextBody"/>
        <w:rPr>
          <w:ins w:id="97" w:author="R.Scott Wade" w:date="2022-07-22T15:58:16Z"/>
        </w:rPr>
      </w:pPr>
      <w:ins w:id="92" w:author="R.Scott Wade" w:date="2022-07-22T15:58:16Z">
        <w:r>
          <w:rPr>
            <w:lang w:val="en-US"/>
          </w:rPr>
          <w:t xml:space="preserve">It appeared that any who attacked the Prilani would be fought, but all others were </w:t>
        </w:r>
      </w:ins>
      <w:ins w:id="93" w:author="R.Scott Wade" w:date="2022-07-22T15:58:16Z">
        <w:r>
          <w:rPr>
            <w:lang w:val="en-US"/>
          </w:rPr>
          <w:t xml:space="preserve">left </w:t>
        </w:r>
      </w:ins>
      <w:ins w:id="94" w:author="R.Scott Wade" w:date="2022-07-22T15:58:16Z">
        <w:r>
          <w:rPr>
            <w:lang w:val="en-US"/>
          </w:rPr>
          <w:t xml:space="preserve">unharmed. </w:t>
        </w:r>
      </w:ins>
      <w:ins w:id="95" w:author="R.Scott Wade" w:date="2022-07-22T15:58:16Z">
        <w:r>
          <w:rPr>
            <w:lang w:val="en-US"/>
          </w:rPr>
          <w:t>Unfortunately, not confronting them wouldn’t stop them from destroying human colonies</w:t>
        </w:r>
      </w:ins>
      <w:ins w:id="96" w:author="R.Scott Wade" w:date="2022-07-22T15:58:16Z">
        <w:r>
          <w:rPr>
            <w:lang w:val="en-US"/>
          </w:rPr>
          <w:t xml:space="preserve">. </w:t>
        </w:r>
      </w:ins>
    </w:p>
    <w:p>
      <w:pPr>
        <w:pStyle w:val="TextBody"/>
        <w:rPr>
          <w:ins w:id="116" w:author="R.Scott Wade" w:date="2022-07-22T15:58:16Z"/>
        </w:rPr>
      </w:pPr>
      <w:ins w:id="98" w:author="R.Scott Wade" w:date="2022-07-22T15:58:16Z">
        <w:r>
          <w:rPr>
            <w:lang w:val="en-US"/>
          </w:rPr>
          <w:t xml:space="preserve">In an apparent reaction to the attack on </w:t>
        </w:r>
      </w:ins>
      <w:ins w:id="99" w:author="R.Scott Wade" w:date="2022-07-22T15:58:16Z">
        <w:r>
          <w:fldChar w:fldCharType="begin"/>
        </w:r>
        <w:r>
          <w:rPr>
            <w:lang w:val="en-US"/>
          </w:rPr>
          <w:instrText xml:space="preserve"> XE "Places:Rathrifili" </w:instrText>
        </w:r>
      </w:ins>
      <w:r>
        <w:rPr>
          <w:lang w:val="en-US"/>
        </w:rPr>
        <w:fldChar w:fldCharType="separate"/>
      </w:r>
      <w:ins w:id="100" w:author="R.Scott Wade" w:date="2022-07-22T15:58:16Z">
        <w:r>
          <w:rPr>
            <w:lang w:val="en-US"/>
          </w:rPr>
          <w:t>Rathrifili</w:t>
        </w:r>
      </w:ins>
      <w:r>
        <w:rPr>
          <w:lang w:val="en-US"/>
        </w:rPr>
        <w:fldChar w:fldCharType="end"/>
      </w:r>
      <w:ins w:id="101" w:author="R.Scott Wade" w:date="2022-07-22T15:58:16Z">
        <w:r>
          <w:rPr>
            <w:lang w:val="en-US"/>
          </w:rPr>
          <w:t xml:space="preserve">, Prilani forces in </w:t>
        </w:r>
      </w:ins>
      <w:ins w:id="102" w:author="R.Scott Wade" w:date="2022-07-22T15:58:16Z">
        <w:r>
          <w:rPr>
            <w:lang w:val="en-US"/>
          </w:rPr>
          <w:t>company</w:t>
        </w:r>
      </w:ins>
      <w:ins w:id="103" w:author="R.Scott Wade" w:date="2022-07-22T15:58:16Z">
        <w:r>
          <w:rPr>
            <w:lang w:val="en-US"/>
          </w:rPr>
          <w:t xml:space="preserve"> strength were seen landing </w:t>
        </w:r>
      </w:ins>
      <w:ins w:id="104" w:author="R.Scott Wade" w:date="2022-07-22T15:58:16Z">
        <w:r>
          <w:rPr>
            <w:lang w:val="en-US"/>
          </w:rPr>
          <w:t>at</w:t>
        </w:r>
      </w:ins>
      <w:ins w:id="105" w:author="R.Scott Wade" w:date="2022-07-22T15:58:16Z">
        <w:r>
          <w:rPr>
            <w:lang w:val="en-US"/>
          </w:rPr>
          <w:t xml:space="preserve"> all </w:t>
        </w:r>
      </w:ins>
      <w:ins w:id="106" w:author="R.Scott Wade" w:date="2022-07-22T15:58:16Z">
        <w:r>
          <w:rPr>
            <w:lang w:val="en-US"/>
          </w:rPr>
          <w:t xml:space="preserve">the new </w:t>
        </w:r>
      </w:ins>
      <w:ins w:id="107" w:author="R.Scott Wade" w:date="2022-07-22T15:58:16Z">
        <w:r>
          <w:rPr>
            <w:lang w:val="en-US"/>
          </w:rPr>
          <w:t xml:space="preserve">construction areas. The </w:t>
        </w:r>
      </w:ins>
      <w:ins w:id="108" w:author="R.Scott Wade" w:date="2022-07-22T15:58:16Z">
        <w:r>
          <w:rPr>
            <w:lang w:val="en-US"/>
          </w:rPr>
          <w:t xml:space="preserve">Prilani started </w:t>
        </w:r>
      </w:ins>
      <w:ins w:id="109" w:author="R.Scott Wade" w:date="2022-07-22T15:58:16Z">
        <w:r>
          <w:rPr>
            <w:lang w:val="en-US"/>
          </w:rPr>
          <w:t>adding</w:t>
        </w:r>
      </w:ins>
      <w:ins w:id="110" w:author="R.Scott Wade" w:date="2022-07-22T15:58:16Z">
        <w:r>
          <w:rPr>
            <w:lang w:val="en-US"/>
          </w:rPr>
          <w:t xml:space="preserve"> military defenses around the monuments. </w:t>
        </w:r>
      </w:ins>
      <w:ins w:id="111" w:author="R.Scott Wade" w:date="2022-07-22T15:58:16Z">
        <w:r>
          <w:rPr>
            <w:lang w:val="en-US"/>
          </w:rPr>
          <w:t xml:space="preserve">Some of the experts said this suggested the monuments were tactical devices of some kind. Even if not exactly ‘tactical’, </w:t>
        </w:r>
      </w:ins>
      <w:ins w:id="112" w:author="R.Scott Wade" w:date="2022-07-22T15:58:16Z">
        <w:r>
          <w:rPr>
            <w:lang w:val="en-US"/>
          </w:rPr>
          <w:t>what</w:t>
        </w:r>
      </w:ins>
      <w:ins w:id="113" w:author="R.Scott Wade" w:date="2022-07-22T15:58:16Z">
        <w:r>
          <w:rPr>
            <w:lang w:val="en-US"/>
          </w:rPr>
          <w:t xml:space="preserve"> purpose the monuments did serve was called into question by the rush to protect them militarily. </w:t>
        </w:r>
      </w:ins>
      <w:ins w:id="114" w:author="R.Scott Wade" w:date="2022-07-22T15:58:16Z">
        <w:r>
          <w:rPr>
            <w:lang w:val="en-US"/>
          </w:rPr>
          <w:t>In any case, it seemed t</w:t>
        </w:r>
      </w:ins>
      <w:ins w:id="115" w:author="R.Scott Wade" w:date="2022-07-22T15:58:16Z">
        <w:r>
          <w:rPr>
            <w:lang w:val="en-US"/>
          </w:rPr>
          <w:t xml:space="preserve">he Prilani had come to stay. </w:t>
        </w:r>
      </w:ins>
    </w:p>
    <w:p>
      <w:pPr>
        <w:pStyle w:val="TextBody"/>
        <w:rPr>
          <w:ins w:id="123" w:author="R.Scott Wade" w:date="2022-07-22T15:58:16Z"/>
        </w:rPr>
      </w:pPr>
      <w:ins w:id="117" w:author="R.Scott Wade" w:date="2022-07-22T15:58:16Z">
        <w:r>
          <w:rPr>
            <w:lang w:val="en-US"/>
          </w:rPr>
          <w:t>Lead elements of the Defense Forces</w:t>
        </w:r>
      </w:ins>
      <w:ins w:id="118" w:author="R.Scott Wade" w:date="2022-07-22T15:58:16Z">
        <w:r>
          <w:rPr>
            <w:lang w:val="en-US"/>
          </w:rPr>
          <w:t xml:space="preserve"> were now in place </w:t>
        </w:r>
      </w:ins>
      <w:ins w:id="119" w:author="R.Scott Wade" w:date="2022-07-22T15:58:16Z">
        <w:r>
          <w:rPr>
            <w:lang w:val="en-US"/>
          </w:rPr>
          <w:t>near</w:t>
        </w:r>
      </w:ins>
      <w:ins w:id="120" w:author="R.Scott Wade" w:date="2022-07-22T15:58:16Z">
        <w:r>
          <w:rPr>
            <w:lang w:val="en-US"/>
          </w:rPr>
          <w:t xml:space="preserve"> all the incursions</w:t>
        </w:r>
      </w:ins>
      <w:ins w:id="121" w:author="R.Scott Wade" w:date="2022-07-22T15:58:16Z">
        <w:r>
          <w:rPr>
            <w:lang w:val="en-US"/>
          </w:rPr>
          <w:t xml:space="preserve">. </w:t>
        </w:r>
      </w:ins>
      <w:ins w:id="122" w:author="R.Scott Wade" w:date="2022-07-22T15:58:16Z">
        <w:r>
          <w:rPr>
            <w:lang w:val="en-US"/>
          </w:rPr>
          <w:t>More troops were on the way, for what good that might do.</w:t>
        </w:r>
      </w:ins>
    </w:p>
    <w:p>
      <w:pPr>
        <w:pStyle w:val="TextBody"/>
        <w:rPr>
          <w:ins w:id="138" w:author="R.Scott Wade" w:date="2022-07-22T15:58:16Z"/>
        </w:rPr>
      </w:pPr>
      <w:ins w:id="124" w:author="R.Scott Wade" w:date="2022-07-22T15:58:16Z">
        <w:r>
          <w:rPr>
            <w:lang w:val="en-US"/>
          </w:rPr>
          <w:t>The briefing was m</w:t>
        </w:r>
      </w:ins>
      <w:ins w:id="125" w:author="R.Scott Wade" w:date="2022-07-22T15:58:16Z">
        <w:r>
          <w:rPr>
            <w:lang w:val="en-US"/>
          </w:rPr>
          <w:t xml:space="preserve">ercifully quick. </w:t>
        </w:r>
      </w:ins>
      <w:ins w:id="126" w:author="R.Scott Wade" w:date="2022-07-22T15:58:16Z">
        <w:r>
          <w:rPr>
            <w:lang w:val="en-US"/>
          </w:rPr>
          <w:t>T</w:t>
        </w:r>
      </w:ins>
      <w:ins w:id="127" w:author="R.Scott Wade" w:date="2022-07-22T15:58:16Z">
        <w:r>
          <w:rPr>
            <w:lang w:val="en-US"/>
          </w:rPr>
          <w:t xml:space="preserve">he ministers and acolytes of government filed out. </w:t>
        </w:r>
      </w:ins>
      <w:ins w:id="128" w:author="R.Scott Wade" w:date="2022-07-22T15:58:16Z">
        <w:r>
          <w:rPr>
            <w:lang w:val="en-US"/>
          </w:rPr>
          <w:t>This left</w:t>
        </w:r>
      </w:ins>
      <w:ins w:id="129" w:author="R.Scott Wade" w:date="2022-07-22T15:58:16Z">
        <w:r>
          <w:rPr>
            <w:lang w:val="en-US"/>
          </w:rPr>
          <w:t xml:space="preserve"> </w:t>
        </w:r>
      </w:ins>
      <w:ins w:id="130" w:author="R.Scott Wade" w:date="2022-07-22T15:58:16Z">
        <w:r>
          <w:fldChar w:fldCharType="begin"/>
        </w:r>
        <w:r>
          <w:rPr>
            <w:lang w:val="en-US"/>
          </w:rPr>
          <w:instrText xml:space="preserve"> XE "People:Gabbro, prime minister " </w:instrText>
        </w:r>
      </w:ins>
      <w:r>
        <w:rPr>
          <w:lang w:val="en-US"/>
        </w:rPr>
        <w:fldChar w:fldCharType="separate"/>
      </w:r>
      <w:ins w:id="131" w:author="R.Scott Wade" w:date="2022-07-22T15:58:16Z">
        <w:r>
          <w:rPr>
            <w:lang w:val="en-US"/>
          </w:rPr>
        </w:r>
      </w:ins>
      <w:r>
        <w:rPr>
          <w:lang w:val="en-US"/>
        </w:rPr>
        <w:fldChar w:fldCharType="end"/>
      </w:r>
      <w:ins w:id="132" w:author="R.Scott Wade" w:date="2022-07-22T15:58:16Z">
        <w:r>
          <w:rPr>
            <w:lang w:val="en-US"/>
          </w:rPr>
          <w:t>p</w:t>
        </w:r>
      </w:ins>
      <w:ins w:id="133" w:author="R.Scott Wade" w:date="2022-07-22T15:58:16Z">
        <w:r>
          <w:rPr>
            <w:lang w:val="en-US"/>
          </w:rPr>
          <w:t xml:space="preserve">rime </w:t>
        </w:r>
      </w:ins>
      <w:ins w:id="134" w:author="R.Scott Wade" w:date="2022-07-22T15:58:16Z">
        <w:r>
          <w:rPr>
            <w:lang w:val="en-US"/>
          </w:rPr>
          <w:t>m</w:t>
        </w:r>
      </w:ins>
      <w:ins w:id="135" w:author="R.Scott Wade" w:date="2022-07-22T15:58:16Z">
        <w:r>
          <w:rPr>
            <w:lang w:val="en-US"/>
          </w:rPr>
          <w:t xml:space="preserve">inister </w:t>
        </w:r>
      </w:ins>
      <w:ins w:id="136" w:author="R.Scott Wade" w:date="2022-07-22T15:58:16Z">
        <w:r>
          <w:rPr>
            <w:lang w:val="en-US"/>
          </w:rPr>
          <w:t xml:space="preserve">Gabbro </w:t>
        </w:r>
      </w:ins>
      <w:ins w:id="137" w:author="R.Scott Wade" w:date="2022-07-22T15:58:16Z">
        <w:r>
          <w:rPr>
            <w:lang w:val="en-US"/>
          </w:rPr>
          <w:t>and his aide at the front of the room, and a single uniformed officer at the far end. Even at a distance, the general’s posture could easily convince one it was possible to sit at attention. His uniform was perfect; the parts that were supposed to shine were shiny and the parts that could take starch were as stiff as the general himself. His brutally short hair was halfway from pepper to salt and his jaw was set as stone.</w:t>
        </w:r>
      </w:ins>
    </w:p>
    <w:p>
      <w:pPr>
        <w:pStyle w:val="TextBody"/>
        <w:rPr>
          <w:ins w:id="147" w:author="R.Scott Wade" w:date="2022-07-22T15:58:16Z"/>
        </w:rPr>
      </w:pPr>
      <w:ins w:id="139" w:author="R.Scott Wade" w:date="2022-07-22T15:58:16Z">
        <w:r>
          <w:rPr/>
          <w:t xml:space="preserve">He came to sit next to the </w:t>
        </w:r>
      </w:ins>
      <w:ins w:id="140" w:author="R.Scott Wade" w:date="2022-07-22T15:58:16Z">
        <w:r>
          <w:rPr>
            <w:lang w:val="en-US"/>
          </w:rPr>
          <w:t>p</w:t>
        </w:r>
      </w:ins>
      <w:ins w:id="141" w:author="R.Scott Wade" w:date="2022-07-22T15:58:16Z">
        <w:r>
          <w:rPr>
            <w:lang w:val="en-US"/>
          </w:rPr>
          <w:t xml:space="preserve">rime </w:t>
        </w:r>
      </w:ins>
      <w:ins w:id="142" w:author="R.Scott Wade" w:date="2022-07-22T15:58:16Z">
        <w:r>
          <w:rPr>
            <w:lang w:val="en-US"/>
          </w:rPr>
          <w:t>m</w:t>
        </w:r>
      </w:ins>
      <w:ins w:id="143" w:author="R.Scott Wade" w:date="2022-07-22T15:58:16Z">
        <w:r>
          <w:rPr>
            <w:lang w:val="en-US"/>
          </w:rPr>
          <w:t>inister</w:t>
        </w:r>
      </w:ins>
      <w:ins w:id="144" w:author="R.Scott Wade" w:date="2022-07-22T15:58:16Z">
        <w:r>
          <w:rPr/>
          <w:t xml:space="preserve">, setting a small case between them. Silently, </w:t>
        </w:r>
      </w:ins>
      <w:ins w:id="145" w:author="R.Scott Wade" w:date="2022-07-22T15:58:16Z">
        <w:r>
          <w:rPr/>
          <w:t xml:space="preserve">Gabbro </w:t>
        </w:r>
      </w:ins>
      <w:ins w:id="146" w:author="R.Scott Wade" w:date="2022-07-22T15:58:16Z">
        <w:r>
          <w:rPr/>
          <w:t>and his aide exchanged a glance and the aide left as the others had.</w:t>
        </w:r>
      </w:ins>
    </w:p>
    <w:p>
      <w:pPr>
        <w:pStyle w:val="TextBody"/>
        <w:rPr>
          <w:ins w:id="156" w:author="R.Scott Wade" w:date="2022-07-22T15:58:16Z"/>
        </w:rPr>
      </w:pPr>
      <w:ins w:id="148" w:author="R.Scott Wade" w:date="2022-07-22T15:58:16Z">
        <w:r>
          <w:rPr>
            <w:lang w:val="en-US"/>
          </w:rPr>
          <w:t xml:space="preserve">The cares of office made </w:t>
        </w:r>
      </w:ins>
      <w:ins w:id="149" w:author="R.Scott Wade" w:date="2022-07-22T15:58:16Z">
        <w:r>
          <w:rPr>
            <w:lang w:val="en-US"/>
          </w:rPr>
          <w:t>Gabbro</w:t>
        </w:r>
      </w:ins>
      <w:ins w:id="150" w:author="R.Scott Wade" w:date="2022-07-22T15:58:16Z">
        <w:r>
          <w:rPr>
            <w:lang w:val="en-US"/>
          </w:rPr>
          <w:t xml:space="preserve"> seem older, but he and </w:t>
        </w:r>
      </w:ins>
      <w:ins w:id="151" w:author="R.Scott Wade" w:date="2022-07-22T15:58:16Z">
        <w:r>
          <w:fldChar w:fldCharType="begin"/>
        </w:r>
        <w:r>
          <w:rPr>
            <w:lang w:val="en-US"/>
          </w:rPr>
          <w:instrText xml:space="preserve"> XE "People:Gabriel, General Danyl " </w:instrText>
        </w:r>
      </w:ins>
      <w:r>
        <w:rPr>
          <w:lang w:val="en-US"/>
        </w:rPr>
        <w:fldChar w:fldCharType="separate"/>
      </w:r>
      <w:ins w:id="152" w:author="R.Scott Wade" w:date="2022-07-22T15:58:16Z">
        <w:r>
          <w:rPr>
            <w:lang w:val="en-US"/>
          </w:rPr>
        </w:r>
      </w:ins>
      <w:r>
        <w:rPr>
          <w:lang w:val="en-US"/>
        </w:rPr>
        <w:fldChar w:fldCharType="end"/>
      </w:r>
      <w:ins w:id="153" w:author="R.Scott Wade" w:date="2022-07-22T15:58:16Z">
        <w:r>
          <w:rPr>
            <w:lang w:val="en-US"/>
          </w:rPr>
          <w:t xml:space="preserve">General Danyl Gabriel had met in university half a lifetime ago. Their careers in later years had taken them to different parts of the Commonwealth, </w:t>
        </w:r>
      </w:ins>
      <w:ins w:id="154" w:author="R.Scott Wade" w:date="2022-07-22T15:58:16Z">
        <w:r>
          <w:rPr>
            <w:lang w:val="en-US"/>
          </w:rPr>
          <w:t>occasionally crossing paths as duty required or permitted. T</w:t>
        </w:r>
      </w:ins>
      <w:ins w:id="155" w:author="R.Scott Wade" w:date="2022-07-22T15:58:16Z">
        <w:r>
          <w:rPr>
            <w:lang w:val="en-US"/>
          </w:rPr>
          <w:t>hey had maintained contact for their friendship, and for mutual benefit. Despite their friendship, the general never forgot the office he spoke to.</w:t>
        </w:r>
      </w:ins>
    </w:p>
    <w:p>
      <w:pPr>
        <w:pStyle w:val="TextBody"/>
        <w:rPr>
          <w:ins w:id="169" w:author="R.Scott Wade" w:date="2022-07-22T15:58:16Z"/>
        </w:rPr>
      </w:pPr>
      <w:ins w:id="157" w:author="R.Scott Wade" w:date="2022-07-22T15:58:16Z">
        <w:r>
          <w:rPr>
            <w:lang w:val="en-US"/>
          </w:rPr>
          <w:t>“</w:t>
        </w:r>
      </w:ins>
      <w:ins w:id="158" w:author="R.Scott Wade" w:date="2022-07-22T15:58:16Z">
        <w:r>
          <w:rPr>
            <w:lang w:val="en-US"/>
          </w:rPr>
          <w:t xml:space="preserve">I hate this thing you’ve brought me, Gabe” </w:t>
        </w:r>
      </w:ins>
      <w:ins w:id="159" w:author="R.Scott Wade" w:date="2022-07-22T15:58:16Z">
        <w:r>
          <w:rPr>
            <w:lang w:val="en-US"/>
          </w:rPr>
          <w:t>Gabbro</w:t>
        </w:r>
      </w:ins>
      <w:ins w:id="160" w:author="R.Scott Wade" w:date="2022-07-22T15:58:16Z">
        <w:r>
          <w:rPr>
            <w:lang w:val="en-US"/>
          </w:rPr>
          <w:t xml:space="preserve"> said and then fell silent. He had known about the device for less than a week. The earlier meeting with the general was still fresh in his mind. It had occurred in this briefing room, like now: just the two of them. The general had revealed that the Arachnae Combat System still existed after four centuries. There were actual </w:t>
        </w:r>
      </w:ins>
      <w:ins w:id="161" w:author="R.Scott Wade" w:date="2022-07-22T15:58:16Z">
        <w:r>
          <w:fldChar w:fldCharType="begin"/>
        </w:r>
        <w:r>
          <w:rPr>
            <w:lang w:val="en-US"/>
          </w:rPr>
          <w:instrText xml:space="preserve"> XE "People:Wielders of Arachnae" </w:instrText>
        </w:r>
      </w:ins>
      <w:r>
        <w:rPr>
          <w:lang w:val="en-US"/>
        </w:rPr>
        <w:fldChar w:fldCharType="separate"/>
      </w:r>
      <w:ins w:id="162" w:author="R.Scott Wade" w:date="2022-07-22T15:58:16Z">
        <w:r>
          <w:rPr>
            <w:lang w:val="en-US"/>
          </w:rPr>
        </w:r>
      </w:ins>
      <w:r>
        <w:rPr>
          <w:lang w:val="en-US"/>
        </w:rPr>
        <w:fldChar w:fldCharType="end"/>
      </w:r>
      <w:ins w:id="163" w:author="R.Scott Wade" w:date="2022-07-22T15:58:16Z">
        <w:r>
          <w:rPr>
            <w:lang w:val="en-US"/>
          </w:rPr>
          <w:t xml:space="preserve">wielders of the Arachnae already out there, waiting to again horrify both friend and foe alike. The wielders needed only be summoned </w:t>
        </w:r>
      </w:ins>
      <w:ins w:id="164" w:author="R.Scott Wade" w:date="2022-07-22T15:58:16Z">
        <w:r>
          <w:rPr>
            <w:lang w:val="en-US"/>
          </w:rPr>
          <w:t xml:space="preserve">and </w:t>
        </w:r>
      </w:ins>
      <w:ins w:id="165" w:author="R.Scott Wade" w:date="2022-07-22T15:58:16Z">
        <w:r>
          <w:rPr>
            <w:lang w:val="en-US"/>
          </w:rPr>
          <w:t xml:space="preserve">unleashed on the enemies of </w:t>
        </w:r>
      </w:ins>
      <w:ins w:id="166" w:author="R.Scott Wade" w:date="2022-07-22T15:58:16Z">
        <w:r>
          <w:fldChar w:fldCharType="begin"/>
        </w:r>
        <w:r>
          <w:rPr>
            <w:lang w:val="en-US"/>
          </w:rPr>
          <w:instrText xml:space="preserve"> XE "Places:Arach" </w:instrText>
        </w:r>
      </w:ins>
      <w:r>
        <w:rPr>
          <w:lang w:val="en-US"/>
        </w:rPr>
        <w:fldChar w:fldCharType="separate"/>
      </w:r>
      <w:ins w:id="167" w:author="R.Scott Wade" w:date="2022-07-22T15:58:16Z">
        <w:r>
          <w:rPr>
            <w:lang w:val="en-US"/>
          </w:rPr>
          <w:t>Arach</w:t>
        </w:r>
      </w:ins>
      <w:r>
        <w:rPr>
          <w:lang w:val="en-US"/>
        </w:rPr>
        <w:fldChar w:fldCharType="end"/>
      </w:r>
      <w:ins w:id="168" w:author="R.Scott Wade" w:date="2022-07-22T15:58:16Z">
        <w:r>
          <w:rPr>
            <w:lang w:val="en-US"/>
          </w:rPr>
          <w:t>.</w:t>
        </w:r>
      </w:ins>
    </w:p>
    <w:p>
      <w:pPr>
        <w:pStyle w:val="TextBody"/>
        <w:rPr>
          <w:ins w:id="171" w:author="R.Scott Wade" w:date="2022-07-22T15:58:16Z"/>
        </w:rPr>
      </w:pPr>
      <w:ins w:id="170" w:author="R.Scott Wade" w:date="2022-07-22T15:58:16Z">
        <w:r>
          <w:rPr/>
          <w:t>They could be summoned by the small case in front of him now.</w:t>
        </w:r>
      </w:ins>
    </w:p>
    <w:p>
      <w:pPr>
        <w:pStyle w:val="TextBody"/>
        <w:rPr>
          <w:ins w:id="174" w:author="R.Scott Wade" w:date="2022-07-22T15:58:16Z"/>
        </w:rPr>
      </w:pPr>
      <w:ins w:id="172" w:author="R.Scott Wade" w:date="2022-07-22T15:58:16Z">
        <w:r>
          <w:rPr>
            <w:lang w:val="en-US"/>
          </w:rPr>
          <w:t>Gabbro</w:t>
        </w:r>
      </w:ins>
      <w:ins w:id="173" w:author="R.Scott Wade" w:date="2022-07-22T15:58:16Z">
        <w:r>
          <w:rPr/>
          <w:t xml:space="preserve"> wondered briefly if the general had any idea what was in the “eyes only” files concerning the Wielders. Of course not, else he never would have brought this horrible device here today.</w:t>
        </w:r>
      </w:ins>
    </w:p>
    <w:p>
      <w:pPr>
        <w:pStyle w:val="TextBody"/>
        <w:rPr>
          <w:ins w:id="179" w:author="R.Scott Wade" w:date="2022-07-22T15:58:16Z"/>
        </w:rPr>
      </w:pPr>
      <w:ins w:id="175" w:author="R.Scott Wade" w:date="2022-07-22T15:58:16Z">
        <w:r>
          <w:rPr/>
          <w:t>“</w:t>
        </w:r>
      </w:ins>
      <w:ins w:id="176" w:author="R.Scott Wade" w:date="2022-07-22T15:58:16Z">
        <w:r>
          <w:rPr/>
          <w:t xml:space="preserve">I </w:t>
        </w:r>
      </w:ins>
      <w:ins w:id="177" w:author="R.Scott Wade" w:date="2022-07-22T15:58:16Z">
        <w:r>
          <w:rPr/>
          <w:t>understand</w:t>
        </w:r>
      </w:ins>
      <w:ins w:id="178" w:author="R.Scott Wade" w:date="2022-07-22T15:58:16Z">
        <w:r>
          <w:rPr/>
          <w:t>, sir. But if we are to defeat the Prilani, we must do this soon.”</w:t>
        </w:r>
      </w:ins>
    </w:p>
    <w:p>
      <w:pPr>
        <w:pStyle w:val="TextBody"/>
        <w:rPr>
          <w:ins w:id="188" w:author="R.Scott Wade" w:date="2022-07-22T15:58:16Z"/>
        </w:rPr>
      </w:pPr>
      <w:ins w:id="180" w:author="R.Scott Wade" w:date="2022-07-22T15:58:16Z">
        <w:r>
          <w:rPr>
            <w:lang w:val="en-US"/>
          </w:rPr>
          <w:t>“</w:t>
        </w:r>
      </w:ins>
      <w:ins w:id="181" w:author="R.Scott Wade" w:date="2022-07-22T15:58:16Z">
        <w:r>
          <w:rPr>
            <w:lang w:val="en-US"/>
          </w:rPr>
          <w:t xml:space="preserve">Is there no other way to defeat them?” </w:t>
        </w:r>
      </w:ins>
      <w:ins w:id="182" w:author="R.Scott Wade" w:date="2022-07-22T15:58:16Z">
        <w:r>
          <w:rPr>
            <w:lang w:val="en-US"/>
          </w:rPr>
          <w:t>Gabbro</w:t>
        </w:r>
      </w:ins>
      <w:ins w:id="183" w:author="R.Scott Wade" w:date="2022-07-22T15:58:16Z">
        <w:r>
          <w:rPr>
            <w:lang w:val="en-US"/>
          </w:rPr>
          <w:t xml:space="preserve"> asked, stalling. General Gabriel let his eyes shift to the text </w:t>
        </w:r>
      </w:ins>
      <w:ins w:id="184" w:author="R.Scott Wade" w:date="2022-07-22T15:58:16Z">
        <w:r>
          <w:rPr>
            <w:lang w:val="en-US"/>
          </w:rPr>
          <w:t xml:space="preserve">still </w:t>
        </w:r>
      </w:ins>
      <w:ins w:id="185" w:author="R.Scott Wade" w:date="2022-07-22T15:58:16Z">
        <w:r>
          <w:rPr>
            <w:lang w:val="en-US"/>
          </w:rPr>
          <w:t xml:space="preserve">on the information </w:t>
        </w:r>
      </w:ins>
      <w:ins w:id="186" w:author="R.Scott Wade" w:date="2022-07-22T15:58:16Z">
        <w:r>
          <w:rPr>
            <w:lang w:val="en-US"/>
          </w:rPr>
          <w:t>display</w:t>
        </w:r>
      </w:ins>
      <w:ins w:id="187" w:author="R.Scott Wade" w:date="2022-07-22T15:58:16Z">
        <w:r>
          <w:rPr>
            <w:lang w:val="en-US"/>
          </w:rPr>
          <w:t xml:space="preserve"> at the head of the room. Strength against weakness, civilians displaced, credit value and productivity destroyed.</w:t>
        </w:r>
      </w:ins>
    </w:p>
    <w:p>
      <w:pPr>
        <w:pStyle w:val="TextBody"/>
        <w:rPr>
          <w:ins w:id="193" w:author="R.Scott Wade" w:date="2022-07-22T15:58:16Z"/>
        </w:rPr>
      </w:pPr>
      <w:ins w:id="189" w:author="R.Scott Wade" w:date="2022-07-22T15:58:16Z">
        <w:r>
          <w:rPr/>
          <w:t>“</w:t>
        </w:r>
      </w:ins>
      <w:ins w:id="190" w:author="R.Scott Wade" w:date="2022-07-22T15:58:16Z">
        <w:r>
          <w:rPr/>
          <w:t xml:space="preserve">Even after four centuries, it’s still the most effective weapon system we have.” The </w:t>
        </w:r>
      </w:ins>
      <w:ins w:id="191" w:author="R.Scott Wade" w:date="2022-07-22T15:58:16Z">
        <w:r>
          <w:rPr/>
          <w:t>g</w:t>
        </w:r>
      </w:ins>
      <w:ins w:id="192" w:author="R.Scott Wade" w:date="2022-07-22T15:58:16Z">
        <w:r>
          <w:rPr/>
          <w:t>eneral said finally. He realized the prime minister had made the decision, and just needed a minute or two to work up to it.</w:t>
        </w:r>
      </w:ins>
    </w:p>
    <w:p>
      <w:pPr>
        <w:pStyle w:val="TextBody"/>
        <w:rPr>
          <w:ins w:id="198" w:author="R.Scott Wade" w:date="2022-07-22T15:58:16Z"/>
        </w:rPr>
      </w:pPr>
      <w:ins w:id="194" w:author="R.Scott Wade" w:date="2022-07-22T15:58:16Z">
        <w:r>
          <w:rPr/>
          <w:t>“</w:t>
        </w:r>
      </w:ins>
      <w:ins w:id="195" w:author="R.Scott Wade" w:date="2022-07-22T15:58:16Z">
        <w:r>
          <w:rPr/>
          <w:t xml:space="preserve">This is the only way to find the wielders?” </w:t>
        </w:r>
      </w:ins>
      <w:ins w:id="196" w:author="R.Scott Wade" w:date="2022-07-22T15:58:16Z">
        <w:r>
          <w:rPr>
            <w:lang w:val="en-US"/>
          </w:rPr>
          <w:t>Gabbro</w:t>
        </w:r>
      </w:ins>
      <w:ins w:id="197" w:author="R.Scott Wade" w:date="2022-07-22T15:58:16Z">
        <w:r>
          <w:rPr/>
          <w:t xml:space="preserve"> made no move to touch the case.</w:t>
        </w:r>
      </w:ins>
    </w:p>
    <w:p>
      <w:pPr>
        <w:pStyle w:val="TextBody"/>
        <w:rPr>
          <w:ins w:id="208" w:author="R.Scott Wade" w:date="2022-07-22T15:58:16Z"/>
        </w:rPr>
      </w:pPr>
      <w:ins w:id="199" w:author="R.Scott Wade" w:date="2022-07-22T15:58:16Z">
        <w:r>
          <w:rPr>
            <w:lang w:val="en-US"/>
          </w:rPr>
          <w:t xml:space="preserve">The </w:t>
        </w:r>
      </w:ins>
      <w:ins w:id="200" w:author="R.Scott Wade" w:date="2022-07-22T15:58:16Z">
        <w:r>
          <w:rPr>
            <w:lang w:val="en-US"/>
          </w:rPr>
          <w:t>g</w:t>
        </w:r>
      </w:ins>
      <w:ins w:id="201" w:author="R.Scott Wade" w:date="2022-07-22T15:58:16Z">
        <w:r>
          <w:rPr>
            <w:lang w:val="en-US"/>
          </w:rPr>
          <w:t xml:space="preserve">eneral shifted his attention back to the prime minister. “By design, </w:t>
        </w:r>
      </w:ins>
      <w:ins w:id="202" w:author="R.Scott Wade" w:date="2022-07-22T15:58:16Z">
        <w:r>
          <w:rPr>
            <w:i/>
            <w:iCs/>
            <w:lang w:val="en-US"/>
          </w:rPr>
          <w:t>we</w:t>
        </w:r>
      </w:ins>
      <w:ins w:id="203" w:author="R.Scott Wade" w:date="2022-07-22T15:58:16Z">
        <w:r>
          <w:rPr>
            <w:lang w:val="en-US"/>
          </w:rPr>
          <w:t xml:space="preserve"> can not find </w:t>
        </w:r>
      </w:ins>
      <w:ins w:id="204" w:author="R.Scott Wade" w:date="2022-07-22T15:58:16Z">
        <w:r>
          <w:rPr>
            <w:i/>
            <w:iCs/>
            <w:lang w:val="en-US"/>
          </w:rPr>
          <w:t>them</w:t>
        </w:r>
      </w:ins>
      <w:ins w:id="205" w:author="R.Scott Wade" w:date="2022-07-22T15:58:16Z">
        <w:r>
          <w:rPr>
            <w:lang w:val="en-US"/>
          </w:rPr>
          <w:t xml:space="preserve">; they must come to us. This can only summon, not locate.” The </w:t>
        </w:r>
      </w:ins>
      <w:ins w:id="206" w:author="R.Scott Wade" w:date="2022-07-22T15:58:16Z">
        <w:r>
          <w:rPr>
            <w:lang w:val="en-US"/>
          </w:rPr>
          <w:t>g</w:t>
        </w:r>
      </w:ins>
      <w:ins w:id="207" w:author="R.Scott Wade" w:date="2022-07-22T15:58:16Z">
        <w:r>
          <w:rPr>
            <w:lang w:val="en-US"/>
          </w:rPr>
          <w:t>eneral opened the case, revealing two identical buttons with safety covers. “The designers did not want this to be used to round up and kill the wielders if it should fall into the wrong hands.”</w:t>
        </w:r>
      </w:ins>
    </w:p>
    <w:p>
      <w:pPr>
        <w:pStyle w:val="TextBody"/>
        <w:rPr>
          <w:ins w:id="213" w:author="R.Scott Wade" w:date="2022-07-22T15:58:16Z"/>
        </w:rPr>
      </w:pPr>
      <w:ins w:id="209" w:author="R.Scott Wade" w:date="2022-07-22T15:58:16Z">
        <w:r>
          <w:rPr/>
          <w:t>“</w:t>
        </w:r>
      </w:ins>
      <w:ins w:id="210" w:author="R.Scott Wade" w:date="2022-07-22T15:58:16Z">
        <w:r>
          <w:rPr/>
          <w:t xml:space="preserve">There is no other defense, then?” </w:t>
        </w:r>
      </w:ins>
      <w:ins w:id="211" w:author="R.Scott Wade" w:date="2022-07-22T15:58:16Z">
        <w:r>
          <w:rPr>
            <w:lang w:val="en-US"/>
          </w:rPr>
          <w:t>Gabbro</w:t>
        </w:r>
      </w:ins>
      <w:ins w:id="212" w:author="R.Scott Wade" w:date="2022-07-22T15:58:16Z">
        <w:r>
          <w:rPr/>
          <w:t xml:space="preserve"> asked, finally prepared, finally done stalling.</w:t>
        </w:r>
      </w:ins>
    </w:p>
    <w:p>
      <w:pPr>
        <w:pStyle w:val="TextBody"/>
        <w:rPr>
          <w:ins w:id="218" w:author="R.Scott Wade" w:date="2022-07-22T15:58:16Z"/>
        </w:rPr>
      </w:pPr>
      <w:ins w:id="214" w:author="R.Scott Wade" w:date="2022-07-22T15:58:16Z">
        <w:r>
          <w:rPr/>
          <w:t>“</w:t>
        </w:r>
      </w:ins>
      <w:ins w:id="215" w:author="R.Scott Wade" w:date="2022-07-22T15:58:16Z">
        <w:r>
          <w:rPr/>
          <w:t xml:space="preserve">No sir, none.” The </w:t>
        </w:r>
      </w:ins>
      <w:ins w:id="216" w:author="R.Scott Wade" w:date="2022-07-22T15:58:16Z">
        <w:r>
          <w:rPr/>
          <w:t>g</w:t>
        </w:r>
      </w:ins>
      <w:ins w:id="217" w:author="R.Scott Wade" w:date="2022-07-22T15:58:16Z">
        <w:r>
          <w:rPr/>
          <w:t>eneral opened both safety covers and waited.</w:t>
        </w:r>
      </w:ins>
    </w:p>
    <w:p>
      <w:pPr>
        <w:pStyle w:val="TextBody"/>
        <w:rPr>
          <w:ins w:id="232" w:author="R.Scott Wade" w:date="2022-07-22T15:58:16Z"/>
        </w:rPr>
      </w:pPr>
      <w:ins w:id="219" w:author="R.Scott Wade" w:date="2022-07-22T15:58:16Z">
        <w:r>
          <w:rPr/>
          <w:t xml:space="preserve">The </w:t>
        </w:r>
      </w:ins>
      <w:ins w:id="220" w:author="R.Scott Wade" w:date="2022-07-22T15:58:16Z">
        <w:r>
          <w:rPr/>
          <w:t>p</w:t>
        </w:r>
      </w:ins>
      <w:ins w:id="221" w:author="R.Scott Wade" w:date="2022-07-22T15:58:16Z">
        <w:r>
          <w:rPr/>
          <w:t xml:space="preserve">rime </w:t>
        </w:r>
      </w:ins>
      <w:ins w:id="222" w:author="R.Scott Wade" w:date="2022-07-22T15:58:16Z">
        <w:r>
          <w:rPr/>
          <w:t>m</w:t>
        </w:r>
      </w:ins>
      <w:ins w:id="223" w:author="R.Scott Wade" w:date="2022-07-22T15:58:16Z">
        <w:r>
          <w:rPr/>
          <w:t xml:space="preserve">inister silently held his breath as he pushed and held a button. A moment later, both buttons illuminated. Looking the </w:t>
        </w:r>
      </w:ins>
      <w:ins w:id="224" w:author="R.Scott Wade" w:date="2022-07-22T15:58:16Z">
        <w:r>
          <w:rPr/>
          <w:t>p</w:t>
        </w:r>
      </w:ins>
      <w:ins w:id="225" w:author="R.Scott Wade" w:date="2022-07-22T15:58:16Z">
        <w:r>
          <w:rPr/>
          <w:t xml:space="preserve">rime </w:t>
        </w:r>
      </w:ins>
      <w:ins w:id="226" w:author="R.Scott Wade" w:date="2022-07-22T15:58:16Z">
        <w:r>
          <w:rPr/>
          <w:t>m</w:t>
        </w:r>
      </w:ins>
      <w:ins w:id="227" w:author="R.Scott Wade" w:date="2022-07-22T15:58:16Z">
        <w:r>
          <w:rPr/>
          <w:t xml:space="preserve">inister in the eye, the </w:t>
        </w:r>
      </w:ins>
      <w:ins w:id="228" w:author="R.Scott Wade" w:date="2022-07-22T15:58:16Z">
        <w:r>
          <w:rPr/>
          <w:t>g</w:t>
        </w:r>
      </w:ins>
      <w:ins w:id="229" w:author="R.Scott Wade" w:date="2022-07-22T15:58:16Z">
        <w:r>
          <w:rPr/>
          <w:t xml:space="preserve">eneral pushed the other button. Another moment, and both buttons darkened, and the men released them. The </w:t>
        </w:r>
      </w:ins>
      <w:ins w:id="230" w:author="R.Scott Wade" w:date="2022-07-22T15:58:16Z">
        <w:r>
          <w:rPr/>
          <w:t>g</w:t>
        </w:r>
      </w:ins>
      <w:ins w:id="231" w:author="R.Scott Wade" w:date="2022-07-22T15:58:16Z">
        <w:r>
          <w:rPr/>
          <w:t>eneral flipped down the switch covers and closed the case.</w:t>
        </w:r>
      </w:ins>
    </w:p>
    <w:p>
      <w:pPr>
        <w:pStyle w:val="TextBody"/>
        <w:rPr>
          <w:ins w:id="235" w:author="R.Scott Wade" w:date="2022-07-22T15:58:16Z"/>
        </w:rPr>
      </w:pPr>
      <w:ins w:id="233" w:author="R.Scott Wade" w:date="2022-07-22T15:58:16Z">
        <w:r>
          <w:rPr/>
          <w:t>“</w:t>
        </w:r>
      </w:ins>
      <w:ins w:id="234" w:author="R.Scott Wade" w:date="2022-07-22T15:58:16Z">
        <w:r>
          <w:rPr/>
          <w:t>That’s it?” asked the prime minister, not sure why he expected more.</w:t>
        </w:r>
      </w:ins>
    </w:p>
    <w:p>
      <w:pPr>
        <w:pStyle w:val="TextBody"/>
        <w:rPr>
          <w:ins w:id="247" w:author="R.Scott Wade" w:date="2022-07-22T15:58:16Z"/>
        </w:rPr>
      </w:pPr>
      <w:ins w:id="236" w:author="R.Scott Wade" w:date="2022-07-22T15:58:16Z">
        <w:r>
          <w:rPr/>
          <w:t>“</w:t>
        </w:r>
      </w:ins>
      <w:ins w:id="237" w:author="R.Scott Wade" w:date="2022-07-22T15:58:16Z">
        <w:r>
          <w:rPr/>
          <w:t xml:space="preserve">That’s it, sir. The signal has gone out. The systems that are out there among the people of </w:t>
        </w:r>
      </w:ins>
      <w:ins w:id="238" w:author="R.Scott Wade" w:date="2022-07-22T15:58:16Z">
        <w:r>
          <w:fldChar w:fldCharType="begin"/>
        </w:r>
        <w:r>
          <w:rPr/>
          <w:instrText xml:space="preserve"> XE "Places:Arach" </w:instrText>
        </w:r>
      </w:ins>
      <w:r>
        <w:rPr/>
        <w:fldChar w:fldCharType="separate"/>
      </w:r>
      <w:ins w:id="239" w:author="R.Scott Wade" w:date="2022-07-22T15:58:16Z">
        <w:r>
          <w:rPr/>
          <w:t>Arach</w:t>
        </w:r>
      </w:ins>
      <w:r>
        <w:rPr/>
        <w:fldChar w:fldCharType="end"/>
      </w:r>
      <w:ins w:id="240" w:author="R.Scott Wade" w:date="2022-07-22T15:58:16Z">
        <w:r>
          <w:rPr/>
          <w:t xml:space="preserve"> will hear it. The wielders </w:t>
        </w:r>
      </w:ins>
      <w:ins w:id="241" w:author="R.Scott Wade" w:date="2022-07-22T15:58:16Z">
        <w:r>
          <w:rPr/>
          <w:t>have</w:t>
        </w:r>
      </w:ins>
      <w:ins w:id="242" w:author="R.Scott Wade" w:date="2022-07-22T15:58:16Z">
        <w:r>
          <w:rPr/>
          <w:t xml:space="preserve"> be</w:t>
        </w:r>
      </w:ins>
      <w:ins w:id="243" w:author="R.Scott Wade" w:date="2022-07-22T15:58:16Z">
        <w:r>
          <w:rPr/>
          <w:t>en</w:t>
        </w:r>
      </w:ins>
      <w:ins w:id="244" w:author="R.Scott Wade" w:date="2022-07-22T15:58:16Z">
        <w:r>
          <w:rPr/>
          <w:t xml:space="preserve"> </w:t>
        </w:r>
      </w:ins>
      <w:ins w:id="245" w:author="R.Scott Wade" w:date="2022-07-22T15:58:16Z">
        <w:r>
          <w:rPr/>
          <w:t>summon</w:t>
        </w:r>
      </w:ins>
      <w:ins w:id="246" w:author="R.Scott Wade" w:date="2022-07-22T15:58:16Z">
        <w:r>
          <w:rPr/>
          <w:t>ed to be immediately inducted.”</w:t>
        </w:r>
      </w:ins>
    </w:p>
    <w:p>
      <w:pPr>
        <w:pStyle w:val="TextBody"/>
        <w:rPr>
          <w:ins w:id="253" w:author="R.Scott Wade" w:date="2022-07-22T15:58:16Z"/>
        </w:rPr>
      </w:pPr>
      <w:ins w:id="248" w:author="R.Scott Wade" w:date="2022-07-22T15:58:16Z">
        <w:r>
          <w:rPr>
            <w:lang w:val="en-US"/>
          </w:rPr>
          <w:t xml:space="preserve">The prime minister knew this, but facing the reality of wielders responding to his call was unnerving. </w:t>
        </w:r>
      </w:ins>
      <w:ins w:id="249" w:author="R.Scott Wade" w:date="2022-07-22T15:58:16Z">
        <w:r>
          <w:rPr>
            <w:i/>
            <w:iCs/>
            <w:lang w:val="en-US"/>
          </w:rPr>
          <w:t xml:space="preserve">Real wielders coming to him? Will I survive this call, or this war? Will </w:t>
        </w:r>
      </w:ins>
      <w:ins w:id="250" w:author="R.Scott Wade" w:date="2022-07-22T15:58:16Z">
        <w:r>
          <w:fldChar w:fldCharType="begin"/>
        </w:r>
        <w:r>
          <w:rPr>
            <w:i/>
            <w:iCs/>
            <w:lang w:val="en-US"/>
          </w:rPr>
          <w:instrText xml:space="preserve"> XE "Places:Arach" </w:instrText>
        </w:r>
      </w:ins>
      <w:r>
        <w:rPr>
          <w:i/>
          <w:iCs/>
          <w:lang w:val="en-US"/>
        </w:rPr>
        <w:fldChar w:fldCharType="separate"/>
      </w:r>
      <w:ins w:id="251" w:author="R.Scott Wade" w:date="2022-07-22T15:58:16Z">
        <w:r>
          <w:rPr>
            <w:i/>
            <w:iCs/>
            <w:lang w:val="en-US"/>
          </w:rPr>
          <w:t>Arach</w:t>
        </w:r>
      </w:ins>
      <w:r>
        <w:rPr>
          <w:i/>
          <w:iCs/>
          <w:lang w:val="en-US"/>
        </w:rPr>
        <w:fldChar w:fldCharType="end"/>
      </w:r>
      <w:ins w:id="252" w:author="R.Scott Wade" w:date="2022-07-22T15:58:16Z">
        <w:r>
          <w:rPr>
            <w:i/>
            <w:iCs/>
            <w:lang w:val="en-US"/>
          </w:rPr>
          <w:t>?</w:t>
        </w:r>
      </w:ins>
    </w:p>
    <w:p>
      <w:pPr>
        <w:pStyle w:val="TextBody"/>
        <w:rPr>
          <w:ins w:id="257" w:author="R.Scott Wade" w:date="2022-07-22T15:58:16Z"/>
        </w:rPr>
      </w:pPr>
      <w:ins w:id="254" w:author="R.Scott Wade" w:date="2022-07-22T15:58:16Z">
        <w:r>
          <w:rPr/>
          <w:t xml:space="preserve">The </w:t>
        </w:r>
      </w:ins>
      <w:ins w:id="255" w:author="R.Scott Wade" w:date="2022-07-22T15:58:16Z">
        <w:r>
          <w:rPr/>
          <w:t>g</w:t>
        </w:r>
      </w:ins>
      <w:ins w:id="256" w:author="R.Scott Wade" w:date="2022-07-22T15:58:16Z">
        <w:r>
          <w:rPr/>
          <w:t xml:space="preserve">eneral, apparently having no doubts, stood up, picked up the case and left the prime minister to his darkening mood. </w:t>
        </w:r>
      </w:ins>
    </w:p>
    <w:p>
      <w:pPr>
        <w:pStyle w:val="TextBody"/>
        <w:rPr>
          <w:ins w:id="261" w:author="R.Scott Wade" w:date="2022-07-22T15:58:16Z"/>
        </w:rPr>
      </w:pPr>
      <w:ins w:id="258" w:author="R.Scott Wade" w:date="2022-07-22T15:58:16Z">
        <w:r>
          <w:rPr/>
          <w:t xml:space="preserve">A moment later, the prime minister’s aide had returned. </w:t>
        </w:r>
      </w:ins>
      <w:ins w:id="259" w:author="R.Scott Wade" w:date="2022-07-22T15:58:16Z">
        <w:r>
          <w:rPr>
            <w:lang w:val="en-US"/>
          </w:rPr>
          <w:t>Gabbro</w:t>
        </w:r>
      </w:ins>
      <w:ins w:id="260" w:author="R.Scott Wade" w:date="2022-07-22T15:58:16Z">
        <w:r>
          <w:rPr/>
          <w:t xml:space="preserve"> stirred from his reverie.</w:t>
        </w:r>
      </w:ins>
    </w:p>
    <w:p>
      <w:pPr>
        <w:pStyle w:val="TextBody"/>
        <w:rPr>
          <w:ins w:id="266" w:author="R.Scott Wade" w:date="2022-07-22T15:58:16Z"/>
        </w:rPr>
      </w:pPr>
      <w:ins w:id="262" w:author="R.Scott Wade" w:date="2022-07-22T15:58:16Z">
        <w:r>
          <w:rPr>
            <w:lang w:val="en-US"/>
          </w:rPr>
          <w:t>“</w:t>
        </w:r>
      </w:ins>
      <w:ins w:id="263" w:author="R.Scott Wade" w:date="2022-07-22T15:58:16Z">
        <w:r>
          <w:rPr>
            <w:lang w:val="en-US"/>
          </w:rPr>
          <w:t xml:space="preserve">Jevv, take a closer look at </w:t>
        </w:r>
      </w:ins>
      <w:ins w:id="264" w:author="R.Scott Wade" w:date="2022-07-22T15:58:16Z">
        <w:r>
          <w:rPr>
            <w:lang w:val="en-US"/>
          </w:rPr>
          <w:t>Dany</w:t>
        </w:r>
      </w:ins>
      <w:ins w:id="265" w:author="R.Scott Wade" w:date="2022-07-22T15:58:16Z">
        <w:r>
          <w:rPr>
            <w:lang w:val="en-US"/>
          </w:rPr>
          <w:t>l’s activities of the last few years. And get me all the information you can on the wielders of Arachnae.”</w:t>
        </w:r>
      </w:ins>
    </w:p>
    <w:p>
      <w:pPr>
        <w:pStyle w:val="TextBody"/>
        <w:rPr>
          <w:ins w:id="276" w:author="R.Scott Wade" w:date="2022-07-22T15:58:16Z"/>
        </w:rPr>
      </w:pPr>
      <w:ins w:id="267" w:author="R.Scott Wade" w:date="2022-07-22T15:58:16Z">
        <w:r>
          <w:rPr/>
          <w:t xml:space="preserve">Jevv didn’t show </w:t>
        </w:r>
      </w:ins>
      <w:ins w:id="268" w:author="R.Scott Wade" w:date="2022-07-22T15:58:16Z">
        <w:r>
          <w:rPr/>
          <w:t xml:space="preserve">even </w:t>
        </w:r>
      </w:ins>
      <w:ins w:id="269" w:author="R.Scott Wade" w:date="2022-07-22T15:58:16Z">
        <w:r>
          <w:rPr/>
          <w:t xml:space="preserve">a flicker of surprise at </w:t>
        </w:r>
      </w:ins>
      <w:ins w:id="270" w:author="R.Scott Wade" w:date="2022-07-22T15:58:16Z">
        <w:r>
          <w:rPr/>
          <w:t>Gabbro</w:t>
        </w:r>
      </w:ins>
      <w:ins w:id="271" w:author="R.Scott Wade" w:date="2022-07-22T15:58:16Z">
        <w:r>
          <w:rPr/>
          <w:t xml:space="preserve">’s sudden interest in fictional vid-entertainment characters. He glanced briefly at the door </w:t>
        </w:r>
      </w:ins>
      <w:ins w:id="272" w:author="R.Scott Wade" w:date="2022-07-22T15:58:16Z">
        <w:r>
          <w:rPr/>
          <w:t>Gabbro</w:t>
        </w:r>
      </w:ins>
      <w:ins w:id="273" w:author="R.Scott Wade" w:date="2022-07-22T15:58:16Z">
        <w:r>
          <w:rPr/>
          <w:t xml:space="preserve">’s old friend had disappeared through. “The </w:t>
        </w:r>
      </w:ins>
      <w:ins w:id="274" w:author="R.Scott Wade" w:date="2022-07-22T15:58:16Z">
        <w:r>
          <w:rPr/>
          <w:t>g</w:t>
        </w:r>
      </w:ins>
      <w:ins w:id="275" w:author="R.Scott Wade" w:date="2022-07-22T15:58:16Z">
        <w:r>
          <w:rPr/>
          <w:t>eneral, sir?”</w:t>
        </w:r>
      </w:ins>
    </w:p>
    <w:p>
      <w:pPr>
        <w:pStyle w:val="TextBody"/>
        <w:rPr>
          <w:ins w:id="279" w:author="R.Scott Wade" w:date="2022-07-22T15:58:16Z"/>
        </w:rPr>
      </w:pPr>
      <w:ins w:id="277" w:author="R.Scott Wade" w:date="2022-07-22T15:58:16Z">
        <w:r>
          <w:rPr/>
          <w:t>“</w:t>
        </w:r>
      </w:ins>
      <w:ins w:id="278" w:author="R.Scott Wade" w:date="2022-07-22T15:58:16Z">
        <w:r>
          <w:rPr/>
          <w:t>Yes. That box hasn’t been in some dusty office for four hundred years, and it seems an unlikely heirloom. I’d like to know who’s been taking care of it, and how it ended up in Gabe’s hands.”</w:t>
        </w:r>
      </w:ins>
    </w:p>
    <w:p>
      <w:pPr>
        <w:pStyle w:val="TextBody"/>
        <w:rPr>
          <w:ins w:id="281" w:author="R.Scott Wade" w:date="2022-07-22T15:58:16Z"/>
        </w:rPr>
      </w:pPr>
      <w:ins w:id="280" w:author="R.Scott Wade" w:date="2022-07-22T15:58:16Z">
        <w:r>
          <w:rPr/>
          <w:t>The aide started to turn, and the prime minister spoke again. “And Jevv, very discreetly. Not through any of the normal channels. Use only the Group’s resources.”</w:t>
        </w:r>
      </w:ins>
    </w:p>
    <w:p>
      <w:pPr>
        <w:pStyle w:val="TextBody"/>
        <w:rPr>
          <w:ins w:id="284" w:author="R.Scott Wade" w:date="2022-07-22T15:58:16Z"/>
        </w:rPr>
      </w:pPr>
      <w:ins w:id="282" w:author="R.Scott Wade" w:date="2022-07-22T15:58:16Z">
        <w:r>
          <w:rPr/>
          <w:t>“</w:t>
        </w:r>
      </w:ins>
      <w:ins w:id="283" w:author="R.Scott Wade" w:date="2022-07-22T15:58:16Z">
        <w:r>
          <w:rPr/>
          <w:t>Of course, sir.” The aide left.</w:t>
        </w:r>
      </w:ins>
    </w:p>
    <w:p>
      <w:pPr>
        <w:sectPr>
          <w:headerReference w:type="default" r:id="rId4"/>
          <w:headerReference w:type="first" r:id="rId5"/>
          <w:footerReference w:type="default" r:id="rId6"/>
          <w:footerReference w:type="first" r:id="rId7"/>
          <w:type w:val="nextPage"/>
          <w:pgSz w:w="12240" w:h="15811"/>
          <w:pgMar w:left="1134" w:right="1134" w:gutter="0" w:header="1123" w:top="1745" w:footer="1123" w:bottom="1469"/>
          <w:pgNumType w:fmt="decimal"/>
          <w:formProt w:val="false"/>
          <w:textDirection w:val="lrTb"/>
          <w:docGrid w:type="default" w:linePitch="312" w:charSpace="4294961151"/>
        </w:sectPr>
        <w:pStyle w:val="TextBody"/>
        <w:rPr>
          <w:ins w:id="310" w:author="R.Scott Wade" w:date="2022-07-22T15:55:48Z"/>
        </w:rPr>
      </w:pPr>
      <w:ins w:id="285" w:author="R.Scott Wade" w:date="2022-07-22T15:58:16Z">
        <w:r>
          <w:rPr>
            <w:lang w:val="en-US"/>
          </w:rPr>
          <w:t xml:space="preserve">It did not occur to the prime minister until later to wonder </w:t>
        </w:r>
      </w:ins>
      <w:ins w:id="286" w:author="R.Scott Wade" w:date="2022-07-22T15:58:16Z">
        <w:r>
          <w:rPr>
            <w:i/>
            <w:iCs/>
            <w:lang w:val="en-US"/>
          </w:rPr>
          <w:t>where</w:t>
        </w:r>
      </w:ins>
      <w:ins w:id="287" w:author="R.Scott Wade" w:date="2022-07-22T15:58:16Z">
        <w:r>
          <w:rPr>
            <w:lang w:val="en-US"/>
          </w:rPr>
          <w:t xml:space="preserve"> the wielders were being summoned </w:t>
        </w:r>
      </w:ins>
      <w:ins w:id="288" w:author="R.Scott Wade" w:date="2022-07-22T15:58:16Z">
        <w:r>
          <w:rPr>
            <w:i/>
            <w:iCs/>
            <w:lang w:val="en-US"/>
          </w:rPr>
          <w:t>to</w:t>
        </w:r>
      </w:ins>
      <w:ins w:id="289" w:author="R.Scott Wade" w:date="2022-07-22T15:58:16Z">
        <w:r>
          <w:rPr>
            <w:lang w:val="en-US"/>
          </w:rPr>
          <w:t>.</w:t>
        </w:r>
      </w:ins>
    </w:p>
    <w:p>
      <w:pPr>
        <w:pStyle w:val="Heading1"/>
        <w:rPr>
          <w:ins w:id="312" w:author="R.Scott Wade" w:date="2022-07-22T16:14:17Z"/>
        </w:rPr>
      </w:pPr>
      <w:bookmarkStart w:id="3" w:name="__RefHeading___Toc29849_1146340026"/>
      <w:bookmarkEnd w:id="3"/>
      <w:r>
        <w:rPr>
          <w:lang w:val="en-US"/>
        </w:rPr>
        <w:t>Being</w:t>
      </w:r>
      <w:r>
        <w:rPr>
          <w:lang w:val="en-US"/>
        </w:rPr>
        <w:t xml:space="preserve"> </w:t>
      </w:r>
      <w:commentRangeStart w:id="0"/>
      <w:r>
        <w:rPr>
          <w:lang w:val="en-US"/>
        </w:rPr>
        <w:t>D</w:t>
      </w:r>
      <w:ins w:id="311" w:author="R.Scott Wade" w:date="2022-07-10T16:36:58Z">
        <w:r>
          <w:rPr/>
        </w:r>
      </w:ins>
      <w:commentRangeEnd w:id="0"/>
      <w:r>
        <w:commentReference w:id="0"/>
      </w:r>
      <w:r>
        <w:rPr>
          <w:lang w:val="en-US"/>
        </w:rPr>
        <w:t>ifferen</w:t>
      </w:r>
      <w:r>
        <w:rPr>
          <w:lang w:val="en-US"/>
        </w:rPr>
        <w:t>t</w:t>
      </w:r>
      <w:r>
        <w:rPr>
          <w:lang w:val="en-US"/>
        </w:rPr>
        <w:commentReference w:id="1"/>
      </w:r>
      <w:r>
        <w:rPr>
          <w:lang w:val="en-US"/>
        </w:rPr>
        <w:commentReference w:id="2"/>
      </w:r>
      <w:r>
        <w:rPr>
          <w:lang w:val="en-US"/>
        </w:rPr>
        <w:commentReference w:id="3"/>
      </w:r>
    </w:p>
    <w:p>
      <w:pPr>
        <w:pStyle w:val="Heading9"/>
        <w:rPr>
          <w:lang w:val="en-US"/>
          <w:del w:id="314" w:author="R.Scott Wade" w:date="2022-07-22T16:14:55Z"/>
        </w:rPr>
      </w:pPr>
      <w:del w:id="313" w:author="R.Scott Wade" w:date="2022-07-22T16:14:55Z">
        <w:r>
          <w:rPr/>
        </w:r>
      </w:del>
    </w:p>
    <w:p>
      <w:pPr>
        <w:pStyle w:val="Heading9"/>
        <w:rPr>
          <w:lang w:val="en-US"/>
          <w:del w:id="316" w:author="R.Scott Wade" w:date="2022-07-22T18:46:56Z"/>
        </w:rPr>
      </w:pPr>
      <w:moveFrom w:id="315" w:author="R.Scott Wade" w:date="2022-07-22T16:13:26Z">
        <w:r>
          <w:rPr/>
          <w:t>--- Start of Post 1 -------------------------------------</w:t>
        </w:r>
      </w:moveFrom>
    </w:p>
    <w:p>
      <w:pPr>
        <w:pStyle w:val="Heading9"/>
        <w:rPr>
          <w:lang w:val="en-US"/>
        </w:rPr>
      </w:pPr>
      <w:r>
        <w:rPr>
          <w:lang w:val="en-US"/>
        </w:rPr>
        <w:t xml:space="preserve">D70 </w:t>
      </w:r>
      <w:r>
        <w:rPr>
          <w:lang w:val="en-US"/>
        </w:rPr>
        <w:t>K</w:t>
      </w:r>
      <w:r>
        <w:rPr>
          <w:lang w:val="en-US"/>
        </w:rPr>
        <w:t>enst</w:t>
      </w:r>
      <w:r>
        <w:rPr>
          <w:lang w:val="en-US"/>
        </w:rPr>
        <w:t xml:space="preserve"> </w:t>
      </w:r>
      <w:r>
        <w:rPr>
          <w:lang w:val="en-US"/>
        </w:rPr>
        <w:t>rages</w:t>
      </w:r>
      <w:r>
        <w:rPr>
          <w:lang w:val="en-US"/>
        </w:rPr>
        <w:t xml:space="preserve">, Dad beats, </w:t>
      </w:r>
      <w:r>
        <w:rPr>
          <w:lang w:val="en-US"/>
        </w:rPr>
        <w:t xml:space="preserve">has the mark, </w:t>
      </w:r>
      <w:r>
        <w:rPr>
          <w:lang w:val="en-US"/>
        </w:rPr>
        <w:t>fall colors</w:t>
      </w:r>
    </w:p>
    <w:p>
      <w:pPr>
        <w:pStyle w:val="TextBody"/>
        <w:ind w:left="0" w:right="0" w:firstLine="288"/>
        <w:rPr/>
      </w:pPr>
      <w:r>
        <w:fldChar w:fldCharType="begin"/>
      </w:r>
      <w:r>
        <w:rPr>
          <w:lang w:val="en-US"/>
        </w:rPr>
        <w:instrText xml:space="preserve"> XE "People:Kenst" </w:instrText>
      </w:r>
      <w:r>
        <w:rPr>
          <w:lang w:val="en-US"/>
        </w:rPr>
        <w:fldChar w:fldCharType="separate"/>
      </w:r>
      <w:r>
        <w:rPr>
          <w:lang w:val="en-US"/>
        </w:rPr>
      </w:r>
      <w:r>
        <w:rPr>
          <w:lang w:val="en-US"/>
        </w:rPr>
        <w:fldChar w:fldCharType="end"/>
      </w:r>
      <w:r>
        <w:rPr>
          <w:lang w:val="en-US"/>
        </w:rPr>
        <w:t>Kenst Rodeloy</w:t>
      </w:r>
      <w:del w:id="317" w:author="R.Scott Wade" w:date="2022-07-31T18:13:17Z">
        <w:r>
          <w:rPr>
            <w:lang w:val="en-US"/>
          </w:rPr>
          <w:delText>’</w:delText>
        </w:r>
      </w:del>
      <w:ins w:id="318" w:author="R.Scott Wade" w:date="2022-07-31T18:13:17Z">
        <w:r>
          <w:rPr>
            <w:lang w:val="en-US"/>
          </w:rPr>
          <w:t>’</w:t>
        </w:r>
      </w:ins>
      <w:r>
        <w:rPr>
          <w:lang w:val="en-US"/>
        </w:rPr>
        <w:t xml:space="preserve">s anger was directed at the whole world, some parts of it more than others. </w:t>
      </w:r>
      <w:r>
        <w:rPr>
          <w:lang w:val="en-US"/>
        </w:rPr>
        <w:t>It was</w:t>
      </w:r>
      <w:r>
        <w:rPr>
          <w:lang w:val="en-US"/>
        </w:rPr>
        <w:t xml:space="preserve"> </w:t>
      </w:r>
      <w:r>
        <w:rPr>
          <w:lang w:val="en-US"/>
        </w:rPr>
        <w:t>morning</w:t>
      </w:r>
      <w:r>
        <w:rPr>
          <w:lang w:val="en-US"/>
        </w:rPr>
        <w:t xml:space="preserve"> </w:t>
      </w:r>
      <w:r>
        <w:rPr>
          <w:lang w:val="en-US"/>
        </w:rPr>
        <w:t>and</w:t>
      </w:r>
      <w:r>
        <w:rPr>
          <w:lang w:val="en-US"/>
        </w:rPr>
        <w:t xml:space="preserve"> his </w:t>
      </w:r>
      <w:r>
        <w:fldChar w:fldCharType="begin"/>
      </w:r>
      <w:r>
        <w:rPr>
          <w:lang w:val="en-US"/>
        </w:rPr>
        <w:instrText xml:space="preserve"> XE "People:father" </w:instrText>
      </w:r>
      <w:r>
        <w:rPr>
          <w:lang w:val="en-US"/>
        </w:rPr>
        <w:fldChar w:fldCharType="separate"/>
      </w:r>
      <w:r>
        <w:rPr>
          <w:lang w:val="en-US"/>
          <w:rPrChange w:id="0" w:author="R.Scott Wade" w:date="2022-07-23T13:13:07Z"/>
        </w:rPr>
        <w:t>father</w:t>
      </w:r>
      <w:r>
        <w:rPr>
          <w:lang w:val="en-US"/>
        </w:rPr>
        <w:fldChar w:fldCharType="end"/>
      </w:r>
      <w:r>
        <w:rPr>
          <w:lang w:val="en-US"/>
        </w:rPr>
        <w:t xml:space="preserve"> had been drinking after getting home from </w:t>
      </w:r>
      <w:r>
        <w:rPr>
          <w:lang w:val="en-US"/>
        </w:rPr>
        <w:t xml:space="preserve">a late </w:t>
      </w:r>
      <w:r>
        <w:rPr>
          <w:lang w:val="en-US"/>
        </w:rPr>
        <w:t xml:space="preserve">night shift. </w:t>
      </w:r>
      <w:r>
        <w:rPr>
          <w:lang w:val="en-US"/>
        </w:rPr>
        <w:t xml:space="preserve">Not being the </w:t>
      </w:r>
      <w:r>
        <w:rPr>
          <w:lang w:val="en-US"/>
        </w:rPr>
        <w:t>cause of his father</w:t>
      </w:r>
      <w:del w:id="321" w:author="R.Scott Wade" w:date="2022-07-31T18:13:17Z">
        <w:r>
          <w:rPr>
            <w:lang w:val="en-US"/>
          </w:rPr>
          <w:delText>’</w:delText>
        </w:r>
      </w:del>
      <w:ins w:id="322" w:author="R.Scott Wade" w:date="2022-07-31T18:13:17Z">
        <w:r>
          <w:rPr>
            <w:lang w:val="en-US"/>
          </w:rPr>
          <w:t>’</w:t>
        </w:r>
      </w:ins>
      <w:r>
        <w:rPr>
          <w:lang w:val="en-US"/>
        </w:rPr>
        <w:t xml:space="preserve">s </w:t>
      </w:r>
      <w:r>
        <w:rPr>
          <w:lang w:val="en-US"/>
        </w:rPr>
        <w:t>wrath</w:t>
      </w:r>
      <w:r>
        <w:rPr>
          <w:lang w:val="en-US"/>
        </w:rPr>
        <w:t xml:space="preserve"> </w:t>
      </w:r>
      <w:r>
        <w:rPr>
          <w:lang w:val="en-US"/>
        </w:rPr>
        <w:t>did not prevent Kenst from being</w:t>
      </w:r>
      <w:r>
        <w:rPr>
          <w:lang w:val="en-US"/>
        </w:rPr>
        <w:t xml:space="preserve"> the target. </w:t>
      </w:r>
      <w:r>
        <w:rPr>
          <w:lang w:val="en-US"/>
        </w:rPr>
        <w:t>The trigger this time was Kenst</w:t>
      </w:r>
      <w:del w:id="323" w:author="R.Scott Wade" w:date="2022-07-31T18:13:17Z">
        <w:r>
          <w:rPr>
            <w:lang w:val="en-US"/>
          </w:rPr>
          <w:delText>’</w:delText>
        </w:r>
      </w:del>
      <w:ins w:id="324" w:author="R.Scott Wade" w:date="2022-07-31T18:13:17Z">
        <w:r>
          <w:rPr>
            <w:lang w:val="en-US"/>
          </w:rPr>
          <w:t>’</w:t>
        </w:r>
      </w:ins>
      <w:r>
        <w:rPr>
          <w:lang w:val="en-US"/>
        </w:rPr>
        <w:t xml:space="preserve">s apparent lack of athletic form, </w:t>
      </w:r>
      <w:r>
        <w:rPr>
          <w:lang w:val="en-US"/>
        </w:rPr>
        <w:t>and that he once again was outgrowing his clothes</w:t>
      </w:r>
      <w:r>
        <w:rPr>
          <w:lang w:val="en-US"/>
        </w:rPr>
        <w:t xml:space="preserve">. </w:t>
      </w:r>
      <w:r>
        <w:rPr>
          <w:lang w:val="en-US"/>
        </w:rPr>
        <w:t>H</w:t>
      </w:r>
      <w:r>
        <w:rPr>
          <w:lang w:val="en-US"/>
        </w:rPr>
        <w:t xml:space="preserve">is father </w:t>
      </w:r>
      <w:r>
        <w:rPr>
          <w:lang w:val="en-US"/>
        </w:rPr>
        <w:t xml:space="preserve">could be told </w:t>
      </w:r>
      <w:r>
        <w:rPr>
          <w:lang w:val="en-US"/>
        </w:rPr>
        <w:t>over and over how hard Kenst worked on his physical exercises, to no avail. His slightly pudgy form was all the proof his father needed of Kenst</w:t>
      </w:r>
      <w:del w:id="325" w:author="R.Scott Wade" w:date="2022-07-31T18:13:17Z">
        <w:r>
          <w:rPr>
            <w:lang w:val="en-US"/>
          </w:rPr>
          <w:delText>’</w:delText>
        </w:r>
      </w:del>
      <w:ins w:id="326" w:author="R.Scott Wade" w:date="2022-07-31T18:13:17Z">
        <w:r>
          <w:rPr>
            <w:lang w:val="en-US"/>
          </w:rPr>
          <w:t>’</w:t>
        </w:r>
      </w:ins>
      <w:r>
        <w:rPr>
          <w:lang w:val="en-US"/>
        </w:rPr>
        <w:t>s laziness. Kenst work</w:t>
      </w:r>
      <w:r>
        <w:rPr>
          <w:lang w:val="en-US"/>
        </w:rPr>
        <w:t>ed</w:t>
      </w:r>
      <w:r>
        <w:rPr>
          <w:lang w:val="en-US"/>
        </w:rPr>
        <w:t xml:space="preserve"> hard at loosing weight, but his father</w:t>
      </w:r>
      <w:del w:id="327" w:author="R.Scott Wade" w:date="2022-07-31T18:13:17Z">
        <w:r>
          <w:rPr>
            <w:lang w:val="en-US"/>
          </w:rPr>
          <w:delText>’</w:delText>
        </w:r>
      </w:del>
      <w:ins w:id="328" w:author="R.Scott Wade" w:date="2022-07-31T18:13:17Z">
        <w:r>
          <w:rPr>
            <w:lang w:val="en-US"/>
          </w:rPr>
          <w:t>’</w:t>
        </w:r>
      </w:ins>
      <w:r>
        <w:rPr>
          <w:lang w:val="en-US"/>
        </w:rPr>
        <w:t xml:space="preserve">s burly genes had passed </w:t>
      </w:r>
      <w:r>
        <w:rPr>
          <w:lang w:val="en-US"/>
        </w:rPr>
        <w:t>him</w:t>
      </w:r>
      <w:r>
        <w:rPr>
          <w:lang w:val="en-US"/>
        </w:rPr>
        <w:t xml:space="preserve"> by. Kenst was healthy by any medical standard, just at the heavy </w:t>
      </w:r>
      <w:r>
        <w:rPr>
          <w:lang w:val="en-US"/>
        </w:rPr>
        <w:t>side</w:t>
      </w:r>
      <w:r>
        <w:rPr>
          <w:lang w:val="en-US"/>
        </w:rPr>
        <w:t xml:space="preserve"> of “</w:t>
      </w:r>
      <w:r>
        <w:rPr>
          <w:lang w:val="en-US"/>
        </w:rPr>
        <w:t>healthy”</w:t>
      </w:r>
      <w:r>
        <w:rPr>
          <w:lang w:val="en-US"/>
        </w:rPr>
        <w:t xml:space="preserve">. </w:t>
      </w:r>
      <w:r>
        <w:rPr>
          <w:lang w:val="en-US"/>
        </w:rPr>
        <w:t xml:space="preserve">It mattered not to </w:t>
      </w:r>
      <w:ins w:id="329" w:author="R.Scott Wade" w:date="2022-07-30T15:12:58Z">
        <w:r>
          <w:rPr>
            <w:lang w:val="en-US"/>
          </w:rPr>
          <w:t xml:space="preserve">his </w:t>
        </w:r>
      </w:ins>
      <w:r>
        <w:rPr>
          <w:lang w:val="en-US"/>
        </w:rPr>
        <w:t xml:space="preserve">father. </w:t>
      </w:r>
      <w:r>
        <w:rPr>
          <w:lang w:val="en-US"/>
        </w:rPr>
        <w:t xml:space="preserve">So </w:t>
      </w:r>
      <w:r>
        <w:rPr>
          <w:lang w:val="en-US"/>
        </w:rPr>
        <w:t xml:space="preserve">as it </w:t>
      </w:r>
      <w:r>
        <w:rPr>
          <w:lang w:val="en-US"/>
        </w:rPr>
        <w:t>had</w:t>
      </w:r>
      <w:r>
        <w:rPr>
          <w:lang w:val="en-US"/>
        </w:rPr>
        <w:t xml:space="preserve"> happened </w:t>
      </w:r>
      <w:r>
        <w:rPr>
          <w:lang w:val="en-US"/>
        </w:rPr>
        <w:t>before</w:t>
      </w:r>
      <w:r>
        <w:rPr>
          <w:lang w:val="en-US"/>
        </w:rPr>
        <w:t xml:space="preserve">, </w:t>
      </w:r>
      <w:r>
        <w:rPr>
          <w:lang w:val="en-US"/>
        </w:rPr>
        <w:t xml:space="preserve">Kenst left </w:t>
      </w:r>
      <w:r>
        <w:rPr>
          <w:lang w:val="en-US"/>
        </w:rPr>
        <w:t xml:space="preserve">the house </w:t>
      </w:r>
      <w:r>
        <w:rPr>
          <w:lang w:val="en-US"/>
        </w:rPr>
        <w:t xml:space="preserve">for school with fresh welts and bruises outside and </w:t>
      </w:r>
      <w:r>
        <w:rPr>
          <w:lang w:val="en-US"/>
        </w:rPr>
        <w:t xml:space="preserve">fresh </w:t>
      </w:r>
      <w:r>
        <w:rPr>
          <w:lang w:val="en-US"/>
        </w:rPr>
        <w:t xml:space="preserve">rage inside. </w:t>
      </w:r>
    </w:p>
    <w:p>
      <w:pPr>
        <w:pStyle w:val="TextBody"/>
        <w:rPr>
          <w:lang w:val="en-US"/>
        </w:rPr>
      </w:pPr>
      <w:r>
        <w:rPr>
          <w:lang w:val="en-US"/>
        </w:rPr>
        <w:t>The day</w:t>
      </w:r>
      <w:del w:id="330" w:author="R.Scott Wade" w:date="2022-07-23T13:00:15Z">
        <w:r>
          <w:rPr>
            <w:lang w:val="en-US"/>
          </w:rPr>
          <w:delText xml:space="preserve"> wasn'</w:delText>
        </w:r>
      </w:del>
      <w:ins w:id="331" w:author="R.Scott Wade" w:date="2022-07-23T13:00:16Z">
        <w:r>
          <w:rPr>
            <w:lang w:val="en-US"/>
          </w:rPr>
          <w:t xml:space="preserve"> wasn</w:t>
        </w:r>
      </w:ins>
      <w:ins w:id="332" w:author="R.Scott Wade" w:date="2022-07-31T18:13:17Z">
        <w:r>
          <w:rPr>
            <w:lang w:val="en-US"/>
          </w:rPr>
          <w:t>’</w:t>
        </w:r>
      </w:ins>
      <w:r>
        <w:rPr>
          <w:lang w:val="en-US"/>
        </w:rPr>
        <w:t xml:space="preserve">t starting well, and being a school activity day only made it worse. School today meant dealing with </w:t>
      </w:r>
      <w:r>
        <w:fldChar w:fldCharType="begin"/>
      </w:r>
      <w:r>
        <w:rPr>
          <w:lang w:val="en-US"/>
        </w:rPr>
        <w:instrText xml:space="preserve"> XE "People:Zada Triflagr" </w:instrText>
      </w:r>
      <w:r>
        <w:rPr>
          <w:lang w:val="en-US"/>
        </w:rPr>
        <w:fldChar w:fldCharType="separate"/>
      </w:r>
      <w:r>
        <w:rPr>
          <w:lang w:val="en-US"/>
          <w:rPrChange w:id="0" w:author="R.Scott Wade" w:date="2022-07-23T13:12:17Z"/>
        </w:rPr>
        <w:t>Zada Triflagr</w:t>
      </w:r>
      <w:r>
        <w:rPr>
          <w:lang w:val="en-US"/>
        </w:rPr>
        <w:fldChar w:fldCharType="end"/>
      </w:r>
      <w:r>
        <w:rPr>
          <w:lang w:val="en-US"/>
        </w:rPr>
        <w:t xml:space="preserve"> and his sycophant </w:t>
      </w:r>
      <w:r>
        <w:fldChar w:fldCharType="begin"/>
      </w:r>
      <w:r>
        <w:rPr>
          <w:lang w:val="en-US"/>
        </w:rPr>
        <w:instrText xml:space="preserve"> XE "People:Kir deMeng" </w:instrText>
      </w:r>
      <w:r>
        <w:rPr>
          <w:lang w:val="en-US"/>
        </w:rPr>
        <w:fldChar w:fldCharType="separate"/>
      </w:r>
      <w:r>
        <w:rPr>
          <w:lang w:val="en-US"/>
          <w:rPrChange w:id="0" w:author="R.Scott Wade" w:date="2022-07-23T13:12:35Z"/>
        </w:rPr>
        <w:t>Kir deMeng</w:t>
      </w:r>
      <w:r>
        <w:rPr>
          <w:lang w:val="en-US"/>
        </w:rPr>
        <w:fldChar w:fldCharType="end"/>
      </w:r>
      <w:r>
        <w:rPr>
          <w:lang w:val="en-US"/>
        </w:rPr>
        <w:t>. They were older, larger and meaner than Kenst. He</w:t>
      </w:r>
      <w:del w:id="337" w:author="R.Scott Wade" w:date="2022-07-23T13:00:59Z">
        <w:r>
          <w:rPr>
            <w:lang w:val="en-US"/>
          </w:rPr>
          <w:delText xml:space="preserve"> didn'</w:delText>
        </w:r>
      </w:del>
      <w:ins w:id="338" w:author="R.Scott Wade" w:date="2022-07-23T13:00:28Z">
        <w:r>
          <w:rPr>
            <w:lang w:val="en-US"/>
          </w:rPr>
          <w:t xml:space="preserve"> didn</w:t>
        </w:r>
      </w:ins>
      <w:ins w:id="339" w:author="R.Scott Wade" w:date="2022-07-31T18:13:17Z">
        <w:r>
          <w:rPr>
            <w:lang w:val="en-US"/>
          </w:rPr>
          <w:t>’</w:t>
        </w:r>
      </w:ins>
      <w:r>
        <w:rPr>
          <w:lang w:val="en-US"/>
        </w:rPr>
        <w:t>t know how it started, but Zada had singled out Kenst for bullying at a young age, and Kir was an eager participant. All things considered, Kenst philosophized, might as well get all the</w:t>
      </w:r>
      <w:del w:id="340" w:author="R.Scott Wade" w:date="2022-07-23T13:01:19Z">
        <w:r>
          <w:rPr>
            <w:lang w:val="en-US"/>
          </w:rPr>
          <w:delText xml:space="preserve"> week'</w:delText>
        </w:r>
      </w:del>
      <w:ins w:id="341" w:author="R.Scott Wade" w:date="2022-07-23T13:01:08Z">
        <w:r>
          <w:rPr>
            <w:lang w:val="en-US"/>
          </w:rPr>
          <w:t xml:space="preserve"> week</w:t>
        </w:r>
      </w:ins>
      <w:ins w:id="342" w:author="R.Scott Wade" w:date="2022-07-31T18:13:17Z">
        <w:r>
          <w:rPr>
            <w:lang w:val="en-US"/>
          </w:rPr>
          <w:t>’</w:t>
        </w:r>
      </w:ins>
      <w:r>
        <w:rPr>
          <w:lang w:val="en-US"/>
        </w:rPr>
        <w:t>s bad out and done in one day.</w:t>
      </w:r>
    </w:p>
    <w:p>
      <w:pPr>
        <w:pStyle w:val="TextBody"/>
        <w:rPr/>
      </w:pPr>
      <w:r>
        <w:rPr>
          <w:lang w:val="en-US"/>
        </w:rPr>
        <w:t>A</w:t>
      </w:r>
      <w:r>
        <w:rPr>
          <w:lang w:val="en-US"/>
        </w:rPr>
        <w:t xml:space="preserve"> cheerful “Hey Bat!” abruptly punctured</w:t>
      </w:r>
      <w:del w:id="343" w:author="R.Scott Wade" w:date="2022-07-23T13:01:47Z">
        <w:r>
          <w:rPr>
            <w:lang w:val="en-US"/>
          </w:rPr>
          <w:delText xml:space="preserve"> Kenst'</w:delText>
        </w:r>
      </w:del>
      <w:ins w:id="344" w:author="R.Scott Wade" w:date="2022-07-23T13:01:41Z">
        <w:r>
          <w:rPr>
            <w:lang w:val="en-US"/>
          </w:rPr>
          <w:t xml:space="preserve"> </w:t>
        </w:r>
      </w:ins>
      <w:ins w:id="345" w:author="R.Scott Wade" w:date="2022-07-23T13:01:41Z">
        <w:r>
          <w:rPr>
            <w:lang w:val="en-US"/>
          </w:rPr>
          <w:t>Kenst</w:t>
        </w:r>
      </w:ins>
      <w:ins w:id="346" w:author="R.Scott Wade" w:date="2022-07-31T18:13:17Z">
        <w:r>
          <w:rPr>
            <w:lang w:val="en-US"/>
          </w:rPr>
          <w:t>’</w:t>
        </w:r>
      </w:ins>
      <w:r>
        <w:rPr>
          <w:lang w:val="en-US"/>
        </w:rPr>
        <w:t xml:space="preserve">s growing aura of pessimism. </w:t>
      </w:r>
      <w:r>
        <w:rPr>
          <w:lang w:val="en-US"/>
        </w:rPr>
        <w:t>He</w:t>
      </w:r>
      <w:r>
        <w:rPr>
          <w:lang w:val="en-US"/>
        </w:rPr>
        <w:t xml:space="preserve"> had long since grown into his ears, but there was still one person – “Hi, </w:t>
      </w:r>
      <w:r>
        <w:fldChar w:fldCharType="begin"/>
      </w:r>
      <w:r>
        <w:rPr>
          <w:lang w:val="en-US"/>
        </w:rPr>
        <w:instrText xml:space="preserve"> XE "People:Riadn" </w:instrText>
      </w:r>
      <w:r>
        <w:rPr>
          <w:lang w:val="en-US"/>
        </w:rPr>
        <w:fldChar w:fldCharType="separate"/>
      </w:r>
      <w:r>
        <w:rPr>
          <w:lang w:val="en-US"/>
          <w:rPrChange w:id="0" w:author="R.Scott Wade" w:date="2022-07-23T13:12:52Z"/>
        </w:rPr>
        <w:t>Riadn</w:t>
      </w:r>
      <w:r>
        <w:rPr>
          <w:lang w:val="en-US"/>
        </w:rPr>
        <w:fldChar w:fldCharType="end"/>
      </w:r>
      <w:r>
        <w:rPr>
          <w:lang w:val="en-US"/>
        </w:rPr>
        <w:t xml:space="preserve">,” he replied, </w:t>
      </w:r>
      <w:r>
        <w:rPr>
          <w:lang w:val="en-US"/>
        </w:rPr>
        <w:t>look</w:t>
      </w:r>
      <w:r>
        <w:rPr>
          <w:lang w:val="en-US"/>
        </w:rPr>
        <w:t>ing around.</w:t>
      </w:r>
    </w:p>
    <w:p>
      <w:pPr>
        <w:pStyle w:val="TextBody"/>
        <w:rPr>
          <w:lang w:val="en-US"/>
        </w:rPr>
      </w:pPr>
      <w:r>
        <w:rPr>
          <w:lang w:val="en-US"/>
        </w:rPr>
        <w:t>Her arm linked in his and her usual</w:t>
      </w:r>
      <w:r>
        <w:rPr>
          <w:shd w:fill="auto" w:val="clear"/>
          <w:lang w:val="en-US"/>
        </w:rPr>
        <w:t xml:space="preserve"> </w:t>
      </w:r>
      <w:r>
        <w:rPr>
          <w:shd w:fill="auto" w:val="clear"/>
          <w:lang w:val="en-US"/>
        </w:rPr>
        <w:t>happy</w:t>
      </w:r>
      <w:r>
        <w:rPr>
          <w:lang w:val="en-US"/>
        </w:rPr>
        <w:commentReference w:id="4"/>
      </w:r>
      <w:r>
        <w:rPr>
          <w:shd w:fill="auto" w:val="clear"/>
          <w:lang w:val="en-US"/>
        </w:rPr>
        <w:t xml:space="preserve"> prattle </w:t>
      </w:r>
      <w:r>
        <w:rPr>
          <w:shd w:fill="auto" w:val="clear"/>
          <w:lang w:val="en-US"/>
        </w:rPr>
        <w:t>flowed out</w:t>
      </w:r>
      <w:r>
        <w:rPr>
          <w:shd w:fill="auto" w:val="clear"/>
          <w:lang w:val="en-US"/>
        </w:rPr>
        <w:t>.</w:t>
      </w:r>
      <w:r>
        <w:rPr>
          <w:lang w:val="en-US"/>
        </w:rPr>
        <w:t xml:space="preserve"> “Going to be a </w:t>
      </w:r>
      <w:r>
        <w:rPr>
          <w:lang w:val="en-US"/>
        </w:rPr>
        <w:t>cool</w:t>
      </w:r>
      <w:r>
        <w:rPr>
          <w:lang w:val="en-US"/>
        </w:rPr>
        <w:t xml:space="preserve"> day. </w:t>
      </w:r>
      <w:r>
        <w:rPr>
          <w:lang w:val="en-US"/>
        </w:rPr>
        <w:t>Great day for mucking about in the school garden doncha think?</w:t>
      </w:r>
      <w:r>
        <w:rPr>
          <w:lang w:val="en-US"/>
        </w:rPr>
        <w:t xml:space="preserve">” </w:t>
      </w:r>
    </w:p>
    <w:p>
      <w:pPr>
        <w:pStyle w:val="TextBody"/>
        <w:rPr>
          <w:lang w:val="en-US"/>
        </w:rPr>
      </w:pPr>
      <w:r>
        <w:rPr>
          <w:lang w:val="en-US"/>
        </w:rPr>
        <w:t xml:space="preserve">He </w:t>
      </w:r>
      <w:r>
        <w:rPr>
          <w:lang w:val="en-US"/>
        </w:rPr>
        <w:t xml:space="preserve">tried to </w:t>
      </w:r>
      <w:r>
        <w:rPr>
          <w:lang w:val="en-US"/>
        </w:rPr>
        <w:t xml:space="preserve">stir himself out of his dark mood, </w:t>
      </w:r>
      <w:r>
        <w:rPr>
          <w:lang w:val="en-US"/>
        </w:rPr>
        <w:t>direct</w:t>
      </w:r>
      <w:r>
        <w:rPr>
          <w:lang w:val="en-US"/>
        </w:rPr>
        <w:t xml:space="preserve">ing a smile at her. </w:t>
      </w:r>
      <w:r>
        <w:rPr>
          <w:lang w:val="en-US"/>
        </w:rPr>
        <w:t xml:space="preserve">She was easy to smile at. She </w:t>
      </w:r>
      <w:r>
        <w:rPr>
          <w:lang w:val="en-US"/>
        </w:rPr>
        <w:t>was</w:t>
      </w:r>
      <w:r>
        <w:rPr>
          <w:lang w:val="en-US"/>
        </w:rPr>
        <w:t xml:space="preserve"> muscular beside his pudginess, </w:t>
      </w:r>
      <w:r>
        <w:rPr>
          <w:lang w:val="en-US"/>
        </w:rPr>
        <w:t>dark where he was pale</w:t>
      </w:r>
      <w:r>
        <w:rPr>
          <w:lang w:val="en-US"/>
        </w:rPr>
        <w:t xml:space="preserve">. Her bright blue eyes were framed in auburn hair. </w:t>
      </w:r>
      <w:r>
        <w:rPr>
          <w:lang w:val="en-US"/>
        </w:rPr>
        <w:t>As usual, s</w:t>
      </w:r>
      <w:r>
        <w:rPr>
          <w:lang w:val="en-US"/>
        </w:rPr>
        <w:t xml:space="preserve">he was animated </w:t>
      </w:r>
      <w:r>
        <w:rPr>
          <w:lang w:val="en-US"/>
        </w:rPr>
        <w:t xml:space="preserve">enough to </w:t>
      </w:r>
      <w:r>
        <w:rPr>
          <w:lang w:val="en-US"/>
        </w:rPr>
        <w:t>caus</w:t>
      </w:r>
      <w:r>
        <w:rPr>
          <w:lang w:val="en-US"/>
        </w:rPr>
        <w:t>e</w:t>
      </w:r>
      <w:r>
        <w:rPr>
          <w:lang w:val="en-US"/>
        </w:rPr>
        <w:t xml:space="preserve"> </w:t>
      </w:r>
      <w:r>
        <w:rPr>
          <w:lang w:val="en-US"/>
        </w:rPr>
        <w:t>her hair to bounce around and into her eyes.</w:t>
      </w:r>
    </w:p>
    <w:p>
      <w:pPr>
        <w:pStyle w:val="TextBody"/>
        <w:rPr>
          <w:lang w:val="en-US"/>
        </w:rPr>
      </w:pPr>
      <w:del w:id="349" w:author="R.Scott Wade" w:date="2022-07-23T13:02:07Z">
        <w:r>
          <w:rPr>
            <w:lang w:val="en-US"/>
          </w:rPr>
          <w:delText>Riadn's</w:delText>
        </w:r>
      </w:del>
      <w:ins w:id="350" w:author="R.Scott Wade" w:date="2022-07-31T18:24:00Z">
        <w:r>
          <w:rPr>
            <w:lang w:val="en-US"/>
          </w:rPr>
          <w:t>Riadn's friendship was the one solid good i</w:t>
        </w:r>
      </w:ins>
      <w:del w:id="351" w:author="R.Scott Wade" w:date="2022-07-23T13:02:07Z">
        <w:r>
          <w:rPr>
            <w:lang w:val="en-US"/>
          </w:rPr>
          <w:delText xml:space="preserve"> </w:delText>
        </w:r>
      </w:del>
      <w:del w:id="352" w:author="R.Scott Wade" w:date="2022-07-31T18:21:02Z">
        <w:r>
          <w:rPr>
            <w:lang w:val="en-US"/>
          </w:rPr>
          <w:delText>friendship was the one solid good in Kenst</w:delText>
        </w:r>
      </w:del>
      <w:del w:id="353" w:author="R.Scott Wade" w:date="2022-07-23T13:02:46Z">
        <w:r>
          <w:rPr>
            <w:lang w:val="en-US"/>
          </w:rPr>
          <w:delText>'</w:delText>
        </w:r>
      </w:del>
      <w:del w:id="354" w:author="R.Scott Wade" w:date="2022-07-31T18:22:46Z">
        <w:r>
          <w:rPr>
            <w:lang w:val="en-US"/>
          </w:rPr>
          <w:delText>s life</w:delText>
        </w:r>
      </w:del>
      <w:ins w:id="355" w:author="R.Scott Wade" w:date="2022-07-31T18:22:54Z">
        <w:r>
          <w:rPr>
            <w:lang w:val="en-US"/>
          </w:rPr>
          <w:t>n Kenst’s life</w:t>
        </w:r>
      </w:ins>
      <w:r>
        <w:rPr>
          <w:lang w:val="en-US"/>
        </w:rPr>
        <w:t>. Kenst and Riadn had lived within a block of each other since they were toddl</w:t>
      </w:r>
      <w:commentRangeStart w:id="5"/>
      <w:r>
        <w:rPr>
          <w:lang w:val="en-US"/>
        </w:rPr>
        <w:t>ers.</w:t>
      </w:r>
      <w:r>
        <w:rPr>
          <w:lang w:val="en-US"/>
        </w:rPr>
      </w:r>
      <w:commentRangeEnd w:id="5"/>
      <w:r>
        <w:commentReference w:id="5"/>
      </w:r>
      <w:r>
        <w:rPr>
          <w:lang w:val="en-US"/>
        </w:rPr>
        <w:t xml:space="preserve"> </w:t>
      </w:r>
      <w:r>
        <w:rPr>
          <w:lang w:val="en-US"/>
        </w:rPr>
        <w:t>She was a year younger, but constantly placed higher academically, so she was at the same level as Kenst in school. She could probably finish her pre-college coursework before he did. Kenst suspected she was deliberately going slow so that they would graduate together.</w:t>
      </w:r>
    </w:p>
    <w:p>
      <w:pPr>
        <w:pStyle w:val="TextBody"/>
        <w:rPr>
          <w:lang w:val="en-US"/>
        </w:rPr>
      </w:pPr>
      <w:r>
        <w:rPr>
          <w:lang w:val="en-US"/>
        </w:rPr>
        <w:t>“</w:t>
      </w:r>
      <w:r>
        <w:rPr>
          <w:lang w:val="en-US"/>
        </w:rPr>
        <w:t>The fall colors are coming in really nice this year. That</w:t>
      </w:r>
      <w:del w:id="356" w:author="R.Scott Wade" w:date="2022-07-31T18:13:17Z">
        <w:r>
          <w:rPr>
            <w:lang w:val="en-US"/>
          </w:rPr>
          <w:delText>’</w:delText>
        </w:r>
      </w:del>
      <w:ins w:id="357" w:author="R.Scott Wade" w:date="2022-07-31T18:13:17Z">
        <w:r>
          <w:rPr>
            <w:lang w:val="en-US"/>
          </w:rPr>
          <w:t>’</w:t>
        </w:r>
      </w:ins>
      <w:r>
        <w:rPr>
          <w:lang w:val="en-US"/>
        </w:rPr>
        <w:t xml:space="preserve">s supposed to mean a cold winter, right? </w:t>
      </w:r>
      <w:r>
        <w:rPr>
          <w:lang w:val="en-US"/>
        </w:rPr>
        <w:t>L</w:t>
      </w:r>
      <w:r>
        <w:rPr>
          <w:lang w:val="en-US"/>
        </w:rPr>
        <w:t xml:space="preserve">eaves </w:t>
      </w:r>
      <w:r>
        <w:rPr>
          <w:lang w:val="en-US"/>
        </w:rPr>
        <w:t>on Mom</w:t>
      </w:r>
      <w:del w:id="358" w:author="R.Scott Wade" w:date="2022-07-31T18:13:17Z">
        <w:r>
          <w:rPr>
            <w:lang w:val="en-US"/>
          </w:rPr>
          <w:delText>’</w:delText>
        </w:r>
      </w:del>
      <w:ins w:id="359" w:author="R.Scott Wade" w:date="2022-07-31T18:13:17Z">
        <w:r>
          <w:rPr>
            <w:lang w:val="en-US"/>
          </w:rPr>
          <w:t>’</w:t>
        </w:r>
      </w:ins>
      <w:r>
        <w:rPr>
          <w:lang w:val="en-US"/>
        </w:rPr>
        <w:t>s</w:t>
      </w:r>
      <w:r>
        <w:rPr>
          <w:lang w:val="en-US"/>
        </w:rPr>
        <w:t xml:space="preserve"> phopecan tree are turning a </w:t>
      </w:r>
      <w:r>
        <w:rPr>
          <w:lang w:val="en-US"/>
        </w:rPr>
        <w:t xml:space="preserve">lovely </w:t>
      </w:r>
      <w:r>
        <w:rPr>
          <w:lang w:val="en-US"/>
        </w:rPr>
        <w:t xml:space="preserve">light </w:t>
      </w:r>
      <w:r>
        <w:rPr>
          <w:lang w:val="en-US"/>
        </w:rPr>
        <w:t>sky</w:t>
      </w:r>
      <w:r>
        <w:rPr>
          <w:lang w:val="en-US"/>
        </w:rPr>
        <w:t xml:space="preserve"> blue. You</w:t>
      </w:r>
      <w:del w:id="360" w:author="R.Scott Wade" w:date="2022-07-31T18:13:17Z">
        <w:r>
          <w:rPr>
            <w:lang w:val="en-US"/>
          </w:rPr>
          <w:delText>’</w:delText>
        </w:r>
      </w:del>
      <w:ins w:id="361" w:author="R.Scott Wade" w:date="2022-07-31T18:13:17Z">
        <w:r>
          <w:rPr>
            <w:lang w:val="en-US"/>
          </w:rPr>
          <w:t>’</w:t>
        </w:r>
      </w:ins>
      <w:r>
        <w:rPr>
          <w:lang w:val="en-US"/>
        </w:rPr>
        <w:t xml:space="preserve">ve got to come see it.” </w:t>
      </w:r>
    </w:p>
    <w:p>
      <w:pPr>
        <w:pStyle w:val="TextBody"/>
        <w:rPr>
          <w:lang w:val="en-US"/>
        </w:rPr>
      </w:pPr>
      <w:r>
        <w:fldChar w:fldCharType="begin"/>
      </w:r>
      <w:r>
        <w:rPr>
          <w:lang w:val="en-US"/>
        </w:rPr>
        <w:instrText xml:space="preserve"> XE "People:Kenst" </w:instrText>
      </w:r>
      <w:r>
        <w:rPr>
          <w:lang w:val="en-US"/>
        </w:rPr>
        <w:fldChar w:fldCharType="separate"/>
      </w:r>
      <w:r>
        <w:rPr>
          <w:lang w:val="en-US"/>
          <w:rPrChange w:id="0" w:author="R.Scott Wade" w:date="2022-07-23T13:03:52Z"/>
        </w:rPr>
        <w:t>Kenst</w:t>
      </w:r>
      <w:r>
        <w:rPr>
          <w:lang w:val="en-US"/>
        </w:rPr>
        <w:fldChar w:fldCharType="end"/>
      </w:r>
      <w:r>
        <w:rPr>
          <w:lang w:val="en-US"/>
        </w:rPr>
        <w:t xml:space="preserve"> looked at the </w:t>
      </w:r>
      <w:r>
        <w:rPr>
          <w:lang w:val="en-US"/>
        </w:rPr>
        <w:t xml:space="preserve">beauty of the </w:t>
      </w:r>
      <w:r>
        <w:rPr>
          <w:lang w:val="en-US"/>
        </w:rPr>
        <w:t xml:space="preserve">trees around them </w:t>
      </w:r>
      <w:r>
        <w:rPr>
          <w:lang w:val="en-US"/>
        </w:rPr>
        <w:t xml:space="preserve">as if for the first time. </w:t>
      </w:r>
      <w:r>
        <w:rPr>
          <w:lang w:val="en-US"/>
        </w:rPr>
        <w:t>He almost managed to pull himself away from his anger and the anxiety for the day</w:t>
      </w:r>
      <w:del w:id="364" w:author="R.Scott Wade" w:date="2022-07-31T18:13:17Z">
        <w:r>
          <w:rPr>
            <w:lang w:val="en-US"/>
          </w:rPr>
          <w:delText>’</w:delText>
        </w:r>
      </w:del>
      <w:ins w:id="365" w:author="R.Scott Wade" w:date="2022-07-31T18:13:17Z">
        <w:r>
          <w:rPr>
            <w:lang w:val="en-US"/>
          </w:rPr>
          <w:t>’</w:t>
        </w:r>
      </w:ins>
      <w:r>
        <w:rPr>
          <w:lang w:val="en-US"/>
        </w:rPr>
        <w:t xml:space="preserve">s next challenge. </w:t>
      </w:r>
    </w:p>
    <w:p>
      <w:pPr>
        <w:pStyle w:val="TextBody"/>
        <w:rPr>
          <w:lang w:val="en-US"/>
        </w:rPr>
      </w:pPr>
      <w:r>
        <w:rPr>
          <w:lang w:val="en-US"/>
        </w:rPr>
        <w:t>T</w:t>
      </w:r>
      <w:r>
        <w:rPr>
          <w:lang w:val="en-US"/>
        </w:rPr>
        <w:t>he t</w:t>
      </w:r>
      <w:r>
        <w:rPr>
          <w:lang w:val="en-US"/>
        </w:rPr>
        <w:t xml:space="preserve">rees on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changed color in autumn, like plants on many habitable planets. </w:t>
      </w:r>
      <w:r>
        <w:rPr>
          <w:lang w:val="en-US"/>
        </w:rPr>
        <w:t>O</w:t>
      </w:r>
      <w:r>
        <w:rPr>
          <w:lang w:val="en-US"/>
        </w:rPr>
        <w:t xml:space="preserve">n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they changed from </w:t>
      </w:r>
      <w:r>
        <w:rPr>
          <w:lang w:val="en-US"/>
        </w:rPr>
        <w:t xml:space="preserve">dark </w:t>
      </w:r>
      <w:r>
        <w:rPr>
          <w:lang w:val="en-US"/>
        </w:rPr>
        <w:t xml:space="preserve">bluish-green through blue, purple, </w:t>
      </w:r>
      <w:r>
        <w:rPr>
          <w:lang w:val="en-US"/>
        </w:rPr>
        <w:t>lavender</w:t>
      </w:r>
      <w:r>
        <w:rPr>
          <w:lang w:val="en-US"/>
        </w:rPr>
        <w:t xml:space="preserve"> and turned brown </w:t>
      </w:r>
      <w:r>
        <w:rPr>
          <w:lang w:val="en-US"/>
        </w:rPr>
        <w:t xml:space="preserve">and mauve </w:t>
      </w:r>
      <w:r>
        <w:rPr>
          <w:lang w:val="en-US"/>
        </w:rPr>
        <w:t xml:space="preserve">as they fell. </w:t>
      </w:r>
      <w:r>
        <w:rPr>
          <w:lang w:val="en-US"/>
        </w:rPr>
        <w:t>E</w:t>
      </w:r>
      <w:r>
        <w:rPr>
          <w:lang w:val="en-US"/>
        </w:rPr>
        <w:t xml:space="preserve">ven “pho” trees adapted from Earth species </w:t>
      </w:r>
      <w:r>
        <w:rPr>
          <w:lang w:val="en-US"/>
        </w:rPr>
        <w:t xml:space="preserve">were </w:t>
      </w:r>
      <w:r>
        <w:rPr>
          <w:lang w:val="en-US"/>
        </w:rPr>
        <w:t>affected. Something to do with the s</w:t>
      </w:r>
      <w:r>
        <w:rPr>
          <w:lang w:val="en-US"/>
        </w:rPr>
        <w:t>un</w:t>
      </w:r>
      <w:del w:id="370" w:author="R.Scott Wade" w:date="2022-07-31T18:13:17Z">
        <w:r>
          <w:rPr>
            <w:lang w:val="en-US"/>
          </w:rPr>
          <w:delText>’</w:delText>
        </w:r>
      </w:del>
      <w:ins w:id="371" w:author="R.Scott Wade" w:date="2022-07-31T18:13:17Z">
        <w:r>
          <w:rPr>
            <w:lang w:val="en-US"/>
          </w:rPr>
          <w:t>’</w:t>
        </w:r>
      </w:ins>
      <w:r>
        <w:rPr>
          <w:lang w:val="en-US"/>
        </w:rPr>
        <w:t>s radiation and chlorophyll, as Kenst recalled from his planetary science class.</w:t>
      </w:r>
    </w:p>
    <w:p>
      <w:pPr>
        <w:pStyle w:val="TextBody"/>
        <w:rPr/>
      </w:pPr>
      <w:r>
        <w:rPr>
          <w:lang w:val="en-US"/>
        </w:rPr>
        <w:t xml:space="preserve">The sidewalk to the school farm </w:t>
      </w:r>
      <w:r>
        <w:rPr>
          <w:lang w:val="en-US"/>
        </w:rPr>
        <w:t xml:space="preserve">wound along one side of the tiny tract of houses where he and Riadn lived. The houses were almost surrounded by a thick wood. He used these </w:t>
      </w:r>
      <w:r>
        <w:rPr>
          <w:lang w:val="en-US"/>
        </w:rPr>
        <w:t>trees</w:t>
      </w:r>
      <w:r>
        <w:rPr>
          <w:lang w:val="en-US"/>
        </w:rPr>
        <w:t xml:space="preserve"> to get away from his father at times, so he was familiar with every path through them for kilometers around </w:t>
      </w:r>
      <w:r>
        <w:rPr>
          <w:sz w:val="24"/>
          <w:lang w:val="en-US"/>
        </w:rPr>
        <w:t>thei</w:t>
      </w:r>
      <w:r>
        <w:rPr>
          <w:lang w:val="en-US"/>
        </w:rPr>
        <w:t>r s</w:t>
      </w:r>
      <w:r>
        <w:rPr>
          <w:lang w:val="en-US"/>
        </w:rPr>
        <w:t xml:space="preserve">ubdivision. They were very pretty, he decided, his scan </w:t>
      </w:r>
      <w:r>
        <w:rPr>
          <w:lang w:val="en-US"/>
        </w:rPr>
        <w:t>arriving back at</w:t>
      </w:r>
      <w:r>
        <w:rPr>
          <w:lang w:val="en-US"/>
        </w:rPr>
        <w:t xml:space="preserve"> </w:t>
      </w:r>
      <w:r>
        <w:fldChar w:fldCharType="begin"/>
      </w:r>
      <w:r>
        <w:rPr>
          <w:lang w:val="en-US"/>
        </w:rPr>
        <w:instrText xml:space="preserve"> XE "People:Riadn" </w:instrText>
      </w:r>
      <w:r>
        <w:rPr>
          <w:lang w:val="en-US"/>
        </w:rPr>
        <w:fldChar w:fldCharType="separate"/>
      </w:r>
      <w:r>
        <w:rPr>
          <w:lang w:val="en-US"/>
          <w:rPrChange w:id="0" w:author="R.Scott Wade" w:date="2022-07-23T13:04:23Z"/>
        </w:rPr>
        <w:t>Riadn</w:t>
      </w:r>
      <w:r>
        <w:rPr>
          <w:lang w:val="en-US"/>
        </w:rPr>
        <w:fldChar w:fldCharType="end"/>
      </w:r>
      <w:del w:id="374" w:author="R.Scott Wade" w:date="2022-07-31T18:13:17Z">
        <w:r>
          <w:fldChar w:fldCharType="begin"/>
        </w:r>
        <w:r>
          <w:rPr>
            <w:lang w:val="en-US"/>
          </w:rPr>
          <w:delInstrText xml:space="preserve"> XE "People:’" </w:delInstrText>
        </w:r>
      </w:del>
      <w:r>
        <w:rPr>
          <w:lang w:val="en-US"/>
        </w:rPr>
        <w:fldChar w:fldCharType="separate"/>
      </w:r>
      <w:del w:id="375" w:author="R.Scott Wade" w:date="2022-07-31T18:13:17Z">
        <w:r>
          <w:fldChar w:fldCharType="begin"/>
        </w:r>
        <w:r>
          <w:rPr>
            <w:lang w:val="en-US"/>
          </w:rPr>
          <w:delInstrText xml:space="preserve"> XE "People:’" </w:delInstrText>
        </w:r>
      </w:del>
      <w:r>
        <w:rPr>
          <w:lang w:val="en-US"/>
        </w:rPr>
        <w:fldChar w:fldCharType="separate"/>
      </w:r>
      <w:del w:id="376" w:author="R.Scott Wade" w:date="2022-07-31T18:13:17Z">
        <w:r>
          <w:fldChar w:fldCharType="begin"/>
        </w:r>
        <w:r>
          <w:rPr>
            <w:lang w:val="en-US"/>
          </w:rPr>
          <w:delInstrText xml:space="preserve"> XE "People:’" </w:delInstrText>
        </w:r>
      </w:del>
      <w:r>
        <w:rPr>
          <w:lang w:val="en-US"/>
        </w:rPr>
        <w:fldChar w:fldCharType="separate"/>
      </w:r>
      <w:del w:id="377" w:author="R.Scott Wade" w:date="2022-07-31T18:13:17Z">
        <w:r>
          <w:fldChar w:fldCharType="begin"/>
        </w:r>
        <w:r>
          <w:rPr>
            <w:lang w:val="en-US"/>
          </w:rPr>
          <w:delInstrText xml:space="preserve"> XE "People:’" </w:delInstrText>
        </w:r>
      </w:del>
      <w:r>
        <w:rPr>
          <w:lang w:val="en-US"/>
        </w:rPr>
        <w:fldChar w:fldCharType="separate"/>
      </w:r>
      <w:del w:id="378" w:author="R.Scott Wade" w:date="2022-07-31T18:13:17Z">
        <w:r>
          <w:fldChar w:fldCharType="begin"/>
        </w:r>
        <w:r>
          <w:rPr>
            <w:lang w:val="en-US"/>
          </w:rPr>
          <w:delInstrText xml:space="preserve"> XE "People:’" </w:delInstrText>
        </w:r>
      </w:del>
      <w:r>
        <w:rPr>
          <w:lang w:val="en-US"/>
        </w:rPr>
        <w:fldChar w:fldCharType="separate"/>
      </w:r>
      <w:del w:id="379" w:author="R.Scott Wade" w:date="2022-07-31T18:13:17Z">
        <w:r>
          <w:fldChar w:fldCharType="begin"/>
        </w:r>
        <w:r>
          <w:rPr>
            <w:lang w:val="en-US"/>
          </w:rPr>
          <w:delInstrText xml:space="preserve"> XE "People:’" </w:delInstrText>
        </w:r>
      </w:del>
      <w:r>
        <w:rPr>
          <w:lang w:val="en-US"/>
        </w:rPr>
        <w:fldChar w:fldCharType="separate"/>
      </w:r>
      <w:del w:id="380" w:author="R.Scott Wade" w:date="2022-07-31T18:13:17Z">
        <w:r>
          <w:fldChar w:fldCharType="begin"/>
        </w:r>
        <w:r>
          <w:rPr>
            <w:lang w:val="en-US"/>
          </w:rPr>
          <w:delInstrText xml:space="preserve"> XE "People:’" </w:delInstrText>
        </w:r>
      </w:del>
      <w:r>
        <w:rPr>
          <w:lang w:val="en-US"/>
        </w:rPr>
        <w:fldChar w:fldCharType="separate"/>
      </w:r>
      <w:del w:id="381" w:author="R.Scott Wade" w:date="2022-07-31T18:13:17Z">
        <w:r>
          <w:fldChar w:fldCharType="begin"/>
        </w:r>
        <w:r>
          <w:rPr>
            <w:lang w:val="en-US"/>
          </w:rPr>
          <w:delInstrText xml:space="preserve"> XE "People:’" </w:delInstrText>
        </w:r>
      </w:del>
      <w:r>
        <w:rPr>
          <w:lang w:val="en-US"/>
        </w:rPr>
        <w:fldChar w:fldCharType="separate"/>
      </w:r>
      <w:del w:id="382" w:author="R.Scott Wade" w:date="2022-07-31T18:13:17Z">
        <w:r>
          <w:fldChar w:fldCharType="begin"/>
        </w:r>
        <w:r>
          <w:rPr>
            <w:lang w:val="en-US"/>
          </w:rPr>
          <w:delInstrText xml:space="preserve"> XE "People:’" </w:delInstrText>
        </w:r>
      </w:del>
      <w:r>
        <w:rPr>
          <w:lang w:val="en-US"/>
        </w:rPr>
        <w:fldChar w:fldCharType="separate"/>
      </w:r>
      <w:del w:id="383" w:author="R.Scott Wade" w:date="2022-07-31T18:13:17Z">
        <w:r>
          <w:fldChar w:fldCharType="begin"/>
        </w:r>
        <w:r>
          <w:rPr>
            <w:lang w:val="en-US"/>
          </w:rPr>
          <w:delInstrText xml:space="preserve"> XE "People:’" </w:delInstrText>
        </w:r>
      </w:del>
      <w:r>
        <w:rPr>
          <w:lang w:val="en-US"/>
        </w:rPr>
        <w:fldChar w:fldCharType="separate"/>
      </w:r>
      <w:del w:id="384" w:author="R.Scott Wade" w:date="2022-07-31T18:13:17Z">
        <w:r>
          <w:fldChar w:fldCharType="begin"/>
        </w:r>
        <w:r>
          <w:rPr>
            <w:lang w:val="en-US"/>
          </w:rPr>
          <w:delInstrText xml:space="preserve"> XE "People:’" </w:delInstrText>
        </w:r>
      </w:del>
      <w:r>
        <w:rPr>
          <w:lang w:val="en-US"/>
        </w:rPr>
        <w:fldChar w:fldCharType="separate"/>
      </w:r>
      <w:del w:id="385" w:author="R.Scott Wade" w:date="2022-07-31T18:13:17Z">
        <w:r>
          <w:fldChar w:fldCharType="begin"/>
        </w:r>
        <w:r>
          <w:rPr>
            <w:lang w:val="en-US"/>
          </w:rPr>
          <w:delInstrText xml:space="preserve"> XE "People:’" </w:delInstrText>
        </w:r>
      </w:del>
      <w:r>
        <w:rPr>
          <w:lang w:val="en-US"/>
        </w:rPr>
        <w:fldChar w:fldCharType="separate"/>
      </w:r>
      <w:del w:id="386" w:author="R.Scott Wade" w:date="2022-07-31T18:13:17Z">
        <w:r>
          <w:fldChar w:fldCharType="begin"/>
        </w:r>
        <w:r>
          <w:rPr>
            <w:lang w:val="en-US"/>
          </w:rPr>
          <w:delInstrText xml:space="preserve"> XE "People:’" </w:delInstrText>
        </w:r>
      </w:del>
      <w:r>
        <w:rPr>
          <w:lang w:val="en-US"/>
        </w:rPr>
        <w:fldChar w:fldCharType="separate"/>
      </w:r>
      <w:del w:id="387" w:author="R.Scott Wade" w:date="2022-07-31T18:13:17Z">
        <w:r>
          <w:fldChar w:fldCharType="begin"/>
        </w:r>
        <w:r>
          <w:rPr>
            <w:lang w:val="en-US"/>
          </w:rPr>
          <w:delInstrText xml:space="preserve"> XE "People:’" </w:delInstrText>
        </w:r>
      </w:del>
      <w:r>
        <w:rPr>
          <w:lang w:val="en-US"/>
        </w:rPr>
        <w:fldChar w:fldCharType="separate"/>
      </w:r>
      <w:del w:id="388" w:author="R.Scott Wade" w:date="2022-07-31T18:13:17Z">
        <w:r>
          <w:fldChar w:fldCharType="begin"/>
        </w:r>
        <w:r>
          <w:rPr>
            <w:lang w:val="en-US"/>
          </w:rPr>
          <w:delInstrText xml:space="preserve"> XE "People:’" </w:delInstrText>
        </w:r>
      </w:del>
      <w:r>
        <w:rPr>
          <w:lang w:val="en-US"/>
        </w:rPr>
        <w:fldChar w:fldCharType="separate"/>
      </w:r>
      <w:del w:id="389" w:author="R.Scott Wade" w:date="2022-07-31T18:13:17Z">
        <w:r>
          <w:fldChar w:fldCharType="begin"/>
        </w:r>
        <w:r>
          <w:rPr>
            <w:lang w:val="en-US"/>
          </w:rPr>
          <w:delInstrText xml:space="preserve"> XE "People:’" </w:delInstrText>
        </w:r>
      </w:del>
      <w:r>
        <w:rPr>
          <w:lang w:val="en-US"/>
        </w:rPr>
        <w:fldChar w:fldCharType="separate"/>
      </w:r>
      <w:del w:id="390" w:author="R.Scott Wade" w:date="2022-07-31T18:13:17Z">
        <w:r>
          <w:fldChar w:fldCharType="begin"/>
        </w:r>
        <w:r>
          <w:rPr>
            <w:lang w:val="en-US"/>
          </w:rPr>
          <w:delInstrText xml:space="preserve"> XE "People:’" </w:delInstrText>
        </w:r>
      </w:del>
      <w:r>
        <w:rPr>
          <w:lang w:val="en-US"/>
        </w:rPr>
        <w:fldChar w:fldCharType="separate"/>
      </w:r>
      <w:del w:id="391" w:author="R.Scott Wade" w:date="2022-07-31T18:13:17Z">
        <w:r>
          <w:fldChar w:fldCharType="begin"/>
        </w:r>
        <w:r>
          <w:rPr>
            <w:lang w:val="en-US"/>
          </w:rPr>
          <w:delInstrText xml:space="preserve"> XE "People:’" </w:delInstrText>
        </w:r>
      </w:del>
      <w:r>
        <w:rPr>
          <w:lang w:val="en-US"/>
        </w:rPr>
        <w:fldChar w:fldCharType="separate"/>
      </w:r>
      <w:del w:id="392" w:author="R.Scott Wade" w:date="2022-07-31T18:13:17Z">
        <w:r>
          <w:fldChar w:fldCharType="begin"/>
        </w:r>
        <w:r>
          <w:rPr>
            <w:lang w:val="en-US"/>
          </w:rPr>
          <w:delInstrText xml:space="preserve"> XE "People:’" </w:delInstrText>
        </w:r>
      </w:del>
      <w:r>
        <w:rPr>
          <w:lang w:val="en-US"/>
        </w:rPr>
        <w:fldChar w:fldCharType="separate"/>
      </w:r>
      <w:del w:id="393" w:author="R.Scott Wade" w:date="2022-07-31T18:13:17Z">
        <w:r>
          <w:fldChar w:fldCharType="begin"/>
        </w:r>
        <w:r>
          <w:rPr>
            <w:lang w:val="en-US"/>
          </w:rPr>
          <w:delInstrText xml:space="preserve"> XE "People:’" </w:delInstrText>
        </w:r>
      </w:del>
      <w:r>
        <w:rPr>
          <w:lang w:val="en-US"/>
        </w:rPr>
        <w:fldChar w:fldCharType="separate"/>
      </w:r>
      <w:del w:id="394" w:author="R.Scott Wade" w:date="2022-07-31T18:13:17Z">
        <w:r>
          <w:fldChar w:fldCharType="begin"/>
        </w:r>
        <w:r>
          <w:rPr>
            <w:lang w:val="en-US"/>
          </w:rPr>
          <w:delInstrText xml:space="preserve"> XE "People:’" </w:delInstrText>
        </w:r>
      </w:del>
      <w:r>
        <w:rPr>
          <w:lang w:val="en-US"/>
        </w:rPr>
        <w:fldChar w:fldCharType="separate"/>
      </w:r>
      <w:del w:id="395" w:author="R.Scott Wade" w:date="2022-07-31T18:13:17Z">
        <w:r>
          <w:fldChar w:fldCharType="begin"/>
        </w:r>
        <w:r>
          <w:rPr>
            <w:lang w:val="en-US"/>
          </w:rPr>
          <w:delInstrText xml:space="preserve"> XE "People:’" </w:delInstrText>
        </w:r>
      </w:del>
      <w:r>
        <w:rPr>
          <w:lang w:val="en-US"/>
        </w:rPr>
        <w:fldChar w:fldCharType="separate"/>
      </w:r>
      <w:del w:id="396" w:author="R.Scott Wade" w:date="2022-07-31T18:13:17Z">
        <w:r>
          <w:fldChar w:fldCharType="begin"/>
        </w:r>
        <w:r>
          <w:rPr>
            <w:lang w:val="en-US"/>
          </w:rPr>
          <w:delInstrText xml:space="preserve"> XE "People:’" </w:delInstrText>
        </w:r>
      </w:del>
      <w:r>
        <w:rPr>
          <w:lang w:val="en-US"/>
        </w:rPr>
        <w:fldChar w:fldCharType="separate"/>
      </w:r>
      <w:del w:id="397" w:author="R.Scott Wade" w:date="2022-07-31T18:13:17Z">
        <w:r>
          <w:rPr>
            <w:lang w:val="en-US"/>
          </w:rPr>
          <w:delText>’</w:delText>
        </w:r>
      </w:del>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ins w:id="398" w:author="R.Scott Wade" w:date="2022-07-31T18:13:17Z">
        <w:r>
          <w:rPr>
            <w:lang w:val="en-US"/>
          </w:rPr>
          <w:t>’</w:t>
        </w:r>
      </w:ins>
      <w:r>
        <w:rPr>
          <w:lang w:val="en-US"/>
        </w:rPr>
        <w:t>s blue eyes. She broke the glance after a long moment, noticing a bruise forming on his jaw up near his ear.</w:t>
      </w:r>
    </w:p>
    <w:p>
      <w:pPr>
        <w:pStyle w:val="TextBody"/>
        <w:rPr/>
      </w:pPr>
      <w:r>
        <w:rPr>
          <w:lang w:val="en-US"/>
        </w:rPr>
        <w:t>“</w:t>
      </w:r>
      <w:r>
        <w:rPr>
          <w:lang w:val="en-US"/>
        </w:rPr>
        <w:t xml:space="preserve">Hey – </w:t>
      </w:r>
      <w:ins w:id="399" w:author="R.Scott Wade" w:date="2022-07-23T13:08:31Z">
        <w:r>
          <w:rPr>
            <w:lang w:val="en-US"/>
          </w:rPr>
          <w:t xml:space="preserve"> </w:t>
        </w:r>
      </w:ins>
      <w:r>
        <w:rPr>
          <w:lang w:val="en-US"/>
        </w:rPr>
        <w:t xml:space="preserve">your dad mad again?” </w:t>
      </w:r>
      <w:r>
        <w:rPr>
          <w:lang w:val="en-US"/>
        </w:rPr>
        <w:t xml:space="preserve">She almost whispered the question. </w:t>
      </w:r>
      <w:r>
        <w:rPr>
          <w:lang w:val="en-US"/>
        </w:rPr>
        <w:t>This was Riadn</w:t>
      </w:r>
      <w:del w:id="400" w:author="R.Scott Wade" w:date="2022-07-31T18:13:17Z">
        <w:r>
          <w:rPr>
            <w:lang w:val="en-US"/>
          </w:rPr>
          <w:delText>’</w:delText>
        </w:r>
      </w:del>
      <w:ins w:id="401" w:author="R.Scott Wade" w:date="2022-07-31T18:13:17Z">
        <w:r>
          <w:rPr>
            <w:lang w:val="en-US"/>
          </w:rPr>
          <w:t>’</w:t>
        </w:r>
      </w:ins>
      <w:r>
        <w:rPr>
          <w:lang w:val="en-US"/>
        </w:rPr>
        <w:t xml:space="preserve">s gift: </w:t>
      </w:r>
      <w:r>
        <w:rPr>
          <w:lang w:val="en-US"/>
        </w:rPr>
        <w:t xml:space="preserve">she always pulled Kenst out of himself. </w:t>
      </w:r>
      <w:r>
        <w:rPr>
          <w:lang w:val="en-US"/>
        </w:rPr>
        <w:t>She could always</w:t>
      </w:r>
      <w:r>
        <w:rPr>
          <w:lang w:val="en-US"/>
        </w:rPr>
        <w:t xml:space="preserve"> </w:t>
      </w:r>
      <w:r>
        <w:rPr>
          <w:lang w:val="en-US"/>
        </w:rPr>
        <w:t>calm him without ignoring his situation and steer him</w:t>
      </w:r>
      <w:r>
        <w:rPr>
          <w:lang w:val="en-US"/>
        </w:rPr>
        <w:t xml:space="preserve"> away from the smoldering anger he felt so much of the time.</w:t>
      </w:r>
    </w:p>
    <w:p>
      <w:pPr>
        <w:pStyle w:val="TextBody"/>
        <w:rPr/>
      </w:pPr>
      <w:r>
        <w:rPr>
          <w:lang w:val="en-US"/>
        </w:rPr>
        <w:t>Kenst nodded shortly, feeling again his shirt as it rubbed the raw welts on his back. By lunch, the sting would recede to a dull ache. He said nothing, not wanting to show the anger or the hurt.</w:t>
      </w:r>
      <w:r>
        <w:rPr>
          <w:lang w:val="en-US"/>
        </w:rPr>
        <w:t xml:space="preserve"> </w:t>
      </w:r>
    </w:p>
    <w:p>
      <w:pPr>
        <w:pStyle w:val="TextBody"/>
        <w:rPr>
          <w:lang w:val="en-US"/>
        </w:rPr>
      </w:pPr>
      <w:r>
        <w:rPr>
          <w:lang w:val="en-US"/>
        </w:rPr>
        <w:t xml:space="preserve">She knew </w:t>
      </w:r>
      <w:r>
        <w:rPr>
          <w:lang w:val="en-US"/>
        </w:rPr>
        <w:t>what happened</w:t>
      </w:r>
      <w:r>
        <w:rPr>
          <w:lang w:val="en-US"/>
        </w:rPr>
        <w:t>; she had even seen it a few times, when they were both younger. She had always commiserated with him, holding him until he recovered.</w:t>
      </w:r>
    </w:p>
    <w:p>
      <w:pPr>
        <w:pStyle w:val="TextBody"/>
        <w:rPr>
          <w:lang w:val="en-US"/>
        </w:rPr>
      </w:pPr>
      <w:r>
        <w:rPr>
          <w:lang w:val="en-US"/>
        </w:rPr>
        <w:t>“</w:t>
      </w:r>
      <w:r>
        <w:rPr>
          <w:lang w:val="en-US"/>
        </w:rPr>
        <w:t xml:space="preserve">You gonna be okay?” </w:t>
      </w:r>
    </w:p>
    <w:p>
      <w:pPr>
        <w:pStyle w:val="TextBody"/>
        <w:rPr>
          <w:lang w:val="en-US"/>
        </w:rPr>
      </w:pPr>
      <w:r>
        <w:rPr>
          <w:lang w:val="en-US"/>
        </w:rPr>
        <w:t>He smiled more naturally a</w:t>
      </w:r>
      <w:r>
        <w:rPr>
          <w:lang w:val="en-US"/>
        </w:rPr>
        <w:t>nd tried to push</w:t>
      </w:r>
      <w:r>
        <w:rPr>
          <w:lang w:val="en-US"/>
        </w:rPr>
        <w:t xml:space="preserve"> his rage into his mental background. “How could I not be, with you to cheer me up?”</w:t>
      </w:r>
    </w:p>
    <w:p>
      <w:pPr>
        <w:pStyle w:val="TextBody"/>
        <w:rPr>
          <w:lang w:val="en-US"/>
        </w:rPr>
      </w:pPr>
      <w:r>
        <w:rPr>
          <w:lang w:val="en-US"/>
        </w:rPr>
        <w:t xml:space="preserve">Her face relaxed back into a smile. </w:t>
      </w:r>
      <w:r>
        <w:rPr>
          <w:lang w:val="en-US"/>
        </w:rPr>
        <w:t xml:space="preserve">“You were on the news this morning,” she announced. </w:t>
      </w:r>
    </w:p>
    <w:p>
      <w:pPr>
        <w:pStyle w:val="TextBody"/>
        <w:rPr>
          <w:lang w:val="en-US"/>
        </w:rPr>
      </w:pPr>
      <w:r>
        <w:rPr>
          <w:lang w:val="en-US"/>
        </w:rPr>
        <w:t>“</w:t>
      </w:r>
      <w:r>
        <w:rPr>
          <w:lang w:val="en-US"/>
        </w:rPr>
        <w:t>What do you mean?”</w:t>
      </w:r>
    </w:p>
    <w:p>
      <w:pPr>
        <w:pStyle w:val="TextBody"/>
        <w:rPr/>
      </w:pPr>
      <w:r>
        <w:rPr>
          <w:lang w:val="en-US"/>
        </w:rPr>
        <w:t xml:space="preserve">She leaned into him conspiratorially, </w:t>
      </w:r>
      <w:r>
        <w:rPr>
          <w:lang w:val="en-US"/>
        </w:rPr>
        <w:t>lowering her voice</w:t>
      </w:r>
      <w:r>
        <w:rPr>
          <w:lang w:val="en-US"/>
        </w:rPr>
        <w:t xml:space="preserve">. </w:t>
      </w:r>
      <w:r>
        <w:rPr>
          <w:lang w:val="en-US"/>
        </w:rPr>
        <w:t>“Actually, your mark was.”</w:t>
      </w:r>
      <w:r>
        <w:rPr>
          <w:lang w:val="en-US"/>
        </w:rPr>
        <w:t xml:space="preserve"> She straightened again. “The Health Commission reports there</w:t>
      </w:r>
      <w:del w:id="402" w:author="R.Scott Wade" w:date="2022-07-31T18:13:17Z">
        <w:r>
          <w:rPr>
            <w:lang w:val="en-US"/>
          </w:rPr>
          <w:delText>’</w:delText>
        </w:r>
      </w:del>
      <w:ins w:id="403" w:author="R.Scott Wade" w:date="2022-07-31T18:13:17Z">
        <w:r>
          <w:rPr>
            <w:lang w:val="en-US"/>
          </w:rPr>
          <w:t>’</w:t>
        </w:r>
      </w:ins>
      <w:r>
        <w:rPr>
          <w:lang w:val="en-US"/>
        </w:rPr>
        <w:t>s a new variety of the wielder virus going around. We</w:t>
      </w:r>
      <w:del w:id="404" w:author="R.Scott Wade" w:date="2022-07-31T18:13:17Z">
        <w:r>
          <w:rPr>
            <w:lang w:val="en-US"/>
          </w:rPr>
          <w:delText>’</w:delText>
        </w:r>
      </w:del>
      <w:ins w:id="405" w:author="R.Scott Wade" w:date="2022-07-31T18:13:17Z">
        <w:r>
          <w:rPr>
            <w:lang w:val="en-US"/>
          </w:rPr>
          <w:t>’</w:t>
        </w:r>
      </w:ins>
      <w:r>
        <w:rPr>
          <w:lang w:val="en-US"/>
        </w:rPr>
        <w:t xml:space="preserve">ll all have to get vaccinated – </w:t>
      </w:r>
      <w:ins w:id="406" w:author="R.Scott Wade" w:date="2022-07-23T10:46:37Z">
        <w:r>
          <w:rPr>
            <w:lang w:val="en-US"/>
          </w:rPr>
          <w:t xml:space="preserve"> </w:t>
        </w:r>
      </w:ins>
      <w:r>
        <w:rPr>
          <w:lang w:val="en-US"/>
        </w:rPr>
        <w:t>again</w:t>
      </w:r>
      <w:r>
        <w:rPr>
          <w:lang w:val="en-US"/>
        </w:rPr>
        <w:t xml:space="preserve">. They said </w:t>
      </w:r>
      <w:r>
        <w:rPr>
          <w:lang w:val="en-US"/>
        </w:rPr>
        <w:t>the new variant</w:t>
      </w:r>
      <w:r>
        <w:rPr>
          <w:lang w:val="en-US"/>
        </w:rPr>
        <w:t xml:space="preserve"> doesn</w:t>
      </w:r>
      <w:del w:id="407" w:author="R.Scott Wade" w:date="2022-07-31T18:13:17Z">
        <w:r>
          <w:rPr>
            <w:lang w:val="en-US"/>
          </w:rPr>
          <w:delText>’</w:delText>
        </w:r>
      </w:del>
      <w:ins w:id="408" w:author="R.Scott Wade" w:date="2022-07-31T18:13:17Z">
        <w:r>
          <w:rPr>
            <w:lang w:val="en-US"/>
          </w:rPr>
          <w:t>’</w:t>
        </w:r>
      </w:ins>
      <w:r>
        <w:rPr>
          <w:lang w:val="en-US"/>
        </w:rPr>
        <w:t xml:space="preserve">t do anything – </w:t>
      </w:r>
      <w:ins w:id="409" w:author="R.Scott Wade" w:date="2022-07-23T10:46:55Z">
        <w:r>
          <w:rPr>
            <w:lang w:val="en-US"/>
          </w:rPr>
          <w:t xml:space="preserve"> </w:t>
        </w:r>
      </w:ins>
      <w:r>
        <w:rPr>
          <w:lang w:val="en-US"/>
        </w:rPr>
        <w:t>again. L</w:t>
      </w:r>
      <w:r>
        <w:rPr>
          <w:lang w:val="en-US"/>
        </w:rPr>
        <w:t>ike always. Makes me wonder why they give us shots for nothing.”</w:t>
      </w:r>
    </w:p>
    <w:p>
      <w:pPr>
        <w:pStyle w:val="TextBody"/>
        <w:rPr>
          <w:lang w:val="en-US"/>
        </w:rPr>
      </w:pPr>
      <w:r>
        <w:rPr>
          <w:lang w:val="en-US"/>
        </w:rPr>
        <w:t xml:space="preserve">She started to turn, but halted, looking </w:t>
      </w:r>
      <w:r>
        <w:rPr>
          <w:lang w:val="en-US"/>
        </w:rPr>
        <w:t>over at him</w:t>
      </w:r>
      <w:r>
        <w:rPr>
          <w:lang w:val="en-US"/>
        </w:rPr>
        <w:t xml:space="preserve">. On his right shoulder, from his upper arm </w:t>
      </w:r>
      <w:r>
        <w:rPr>
          <w:lang w:val="en-US"/>
        </w:rPr>
        <w:t>halfway</w:t>
      </w:r>
      <w:r>
        <w:rPr>
          <w:lang w:val="en-US"/>
        </w:rPr>
        <w:t xml:space="preserve"> to his </w:t>
      </w:r>
      <w:r>
        <w:rPr>
          <w:lang w:val="en-US"/>
        </w:rPr>
        <w:t>neck</w:t>
      </w:r>
      <w:r>
        <w:rPr>
          <w:lang w:val="en-US"/>
        </w:rPr>
        <w:t xml:space="preserve">, thin lines formed a tattoo-like web. She had seen his </w:t>
      </w:r>
      <w:r>
        <w:rPr>
          <w:lang w:val="en-US"/>
        </w:rPr>
        <w:t xml:space="preserve">wielder </w:t>
      </w:r>
      <w:r>
        <w:rPr>
          <w:lang w:val="en-US"/>
        </w:rPr>
        <w:t xml:space="preserve">mark when it </w:t>
      </w:r>
      <w:r>
        <w:rPr>
          <w:lang w:val="en-US"/>
        </w:rPr>
        <w:t>first appeared</w:t>
      </w:r>
      <w:r>
        <w:rPr>
          <w:lang w:val="en-US"/>
        </w:rPr>
        <w:t xml:space="preserve"> a few months ago. He </w:t>
      </w:r>
      <w:r>
        <w:rPr>
          <w:lang w:val="en-US"/>
        </w:rPr>
        <w:t>had asked</w:t>
      </w:r>
      <w:r>
        <w:rPr>
          <w:lang w:val="en-US"/>
        </w:rPr>
        <w:t xml:space="preserve"> her </w:t>
      </w:r>
      <w:r>
        <w:rPr>
          <w:lang w:val="en-US"/>
        </w:rPr>
        <w:t>then t</w:t>
      </w:r>
      <w:r>
        <w:rPr>
          <w:lang w:val="en-US"/>
        </w:rPr>
        <w:t xml:space="preserve">o </w:t>
      </w:r>
      <w:r>
        <w:rPr>
          <w:lang w:val="en-US"/>
        </w:rPr>
        <w:t>not</w:t>
      </w:r>
      <w:r>
        <w:rPr>
          <w:lang w:val="en-US"/>
        </w:rPr>
        <w:t xml:space="preserve"> </w:t>
      </w:r>
      <w:r>
        <w:rPr>
          <w:lang w:val="en-US"/>
        </w:rPr>
        <w:t>tell</w:t>
      </w:r>
      <w:r>
        <w:rPr>
          <w:lang w:val="en-US"/>
        </w:rPr>
        <w:t xml:space="preserve"> anyone, and he knew she would keep his secret. </w:t>
      </w:r>
      <w:r>
        <w:rPr>
          <w:lang w:val="en-US"/>
        </w:rPr>
        <w:t>The mark was created by the wielder virus that affected one young person in thousands. It was harmless, but it would attract unwanted attention.</w:t>
      </w:r>
    </w:p>
    <w:p>
      <w:pPr>
        <w:pStyle w:val="TextBody"/>
        <w:rPr>
          <w:lang w:val="en-US"/>
        </w:rPr>
      </w:pPr>
      <w:r>
        <w:rPr>
          <w:lang w:val="en-US"/>
        </w:rPr>
        <w:t>“</w:t>
      </w:r>
      <w:r>
        <w:rPr>
          <w:lang w:val="en-US"/>
        </w:rPr>
        <w:t xml:space="preserve">You </w:t>
      </w:r>
      <w:r>
        <w:rPr>
          <w:lang w:val="en-US"/>
        </w:rPr>
        <w:t>should</w:t>
      </w:r>
      <w:r>
        <w:rPr>
          <w:lang w:val="en-US"/>
        </w:rPr>
        <w:t xml:space="preserve"> put on a sweater.” Looking down, Kenst realized the mark on his skin had darkened enough to be seen through his white shirt. Saying a bad word under his breath, he pulled a sweater out of his school bag. </w:t>
      </w:r>
    </w:p>
    <w:p>
      <w:pPr>
        <w:pStyle w:val="Heading9"/>
        <w:rPr>
          <w:lang w:val="en-US"/>
        </w:rPr>
      </w:pPr>
      <w:bookmarkStart w:id="4" w:name="__RefHeading___Toc29853_1146340026"/>
      <w:bookmarkEnd w:id="4"/>
      <w:r>
        <w:rPr>
          <w:lang w:val="en-US"/>
        </w:rPr>
        <w:t>D70 Mark of Arachnae shows</w:t>
      </w:r>
      <w:ins w:id="410" w:author="R.Scott Wade" w:date="2022-07-22T22:59:42Z">
        <w:r>
          <w:rPr>
            <w:lang w:val="en-US"/>
          </w:rPr>
          <w:t xml:space="preserve"> –  </w:t>
        </w:r>
      </w:ins>
      <w:ins w:id="411" w:author="R.Scott Wade" w:date="2022-07-22T22:59:42Z">
        <w:r>
          <w:rPr>
            <w:lang w:val="en-US"/>
          </w:rPr>
          <w:t>Pirka sees it</w:t>
        </w:r>
      </w:ins>
    </w:p>
    <w:p>
      <w:pPr>
        <w:pStyle w:val="TextBody"/>
        <w:rPr>
          <w:lang w:val="en-US"/>
        </w:rPr>
      </w:pPr>
      <w:r>
        <w:rPr>
          <w:lang w:val="en-US"/>
        </w:rPr>
        <w:t>“</w:t>
      </w:r>
      <w:r>
        <w:rPr>
          <w:lang w:val="en-US"/>
        </w:rPr>
        <w:t xml:space="preserve">Hey – </w:t>
      </w:r>
      <w:ins w:id="412" w:author="R.Scott Wade" w:date="2022-07-23T10:47:37Z">
        <w:r>
          <w:rPr>
            <w:lang w:val="en-US"/>
          </w:rPr>
          <w:t xml:space="preserve"> </w:t>
        </w:r>
      </w:ins>
      <w:r>
        <w:rPr>
          <w:lang w:val="en-US"/>
        </w:rPr>
        <w:t xml:space="preserve">Riadn!” </w:t>
      </w:r>
      <w:r>
        <w:rPr>
          <w:lang w:val="en-US"/>
        </w:rPr>
        <w:t>A shout came from behind them.</w:t>
      </w:r>
    </w:p>
    <w:p>
      <w:pPr>
        <w:pStyle w:val="TextBody"/>
        <w:rPr>
          <w:lang w:val="en-US"/>
        </w:rPr>
      </w:pPr>
      <w:r>
        <w:rPr>
          <w:lang w:val="en-US"/>
        </w:rPr>
        <w:t>Riadn whispered “Hurry, Pirka</w:t>
      </w:r>
      <w:del w:id="413" w:author="R.Scott Wade" w:date="2022-07-31T18:13:17Z">
        <w:r>
          <w:rPr>
            <w:lang w:val="en-US"/>
          </w:rPr>
          <w:delText>’</w:delText>
        </w:r>
      </w:del>
      <w:ins w:id="414" w:author="R.Scott Wade" w:date="2022-07-31T18:13:17Z">
        <w:r>
          <w:rPr>
            <w:lang w:val="en-US"/>
          </w:rPr>
          <w:t>’</w:t>
        </w:r>
      </w:ins>
      <w:r>
        <w:rPr>
          <w:lang w:val="en-US"/>
        </w:rPr>
        <w:t xml:space="preserve">s coming!” and turned to greet </w:t>
      </w:r>
      <w:r>
        <w:rPr>
          <w:lang w:val="en-US"/>
        </w:rPr>
        <w:t xml:space="preserve">her </w:t>
      </w:r>
      <w:r>
        <w:rPr>
          <w:lang w:val="en-US"/>
        </w:rPr>
        <w:t>other</w:t>
      </w:r>
      <w:r>
        <w:rPr>
          <w:lang w:val="en-US"/>
        </w:rPr>
        <w:t xml:space="preserve"> best friend.</w:t>
      </w:r>
    </w:p>
    <w:p>
      <w:pPr>
        <w:pStyle w:val="TextBody"/>
        <w:rPr>
          <w:lang w:val="en-US"/>
        </w:rPr>
      </w:pPr>
      <w:r>
        <w:rPr>
          <w:lang w:val="en-US"/>
        </w:rPr>
        <w:t>He</w:t>
      </w:r>
      <w:del w:id="415" w:author="R.Scott Wade" w:date="2022-07-23T10:47:59Z">
        <w:r>
          <w:rPr>
            <w:lang w:val="en-US"/>
          </w:rPr>
          <w:delText xml:space="preserve"> hadn'</w:delText>
        </w:r>
      </w:del>
      <w:ins w:id="416" w:author="R.Scott Wade" w:date="2022-07-23T10:48:01Z">
        <w:r>
          <w:rPr>
            <w:lang w:val="en-US"/>
          </w:rPr>
          <w:t xml:space="preserve"> </w:t>
        </w:r>
      </w:ins>
      <w:ins w:id="417" w:author="R.Scott Wade" w:date="2022-07-23T10:48:01Z">
        <w:r>
          <w:rPr>
            <w:lang w:val="en-US"/>
          </w:rPr>
          <w:t>hadn</w:t>
        </w:r>
      </w:ins>
      <w:ins w:id="418" w:author="R.Scott Wade" w:date="2022-07-31T18:13:17Z">
        <w:r>
          <w:rPr>
            <w:lang w:val="en-US"/>
          </w:rPr>
          <w:t>’</w:t>
        </w:r>
      </w:ins>
      <w:r>
        <w:rPr>
          <w:lang w:val="en-US"/>
        </w:rPr>
        <w:t xml:space="preserve">t a chance to finish putting on </w:t>
      </w:r>
      <w:r>
        <w:rPr>
          <w:lang w:val="en-US"/>
        </w:rPr>
        <w:t>the sweater</w:t>
      </w:r>
      <w:r>
        <w:rPr>
          <w:lang w:val="en-US"/>
        </w:rPr>
        <w:t xml:space="preserve"> when </w:t>
      </w:r>
      <w:r>
        <w:fldChar w:fldCharType="begin"/>
      </w:r>
      <w:r>
        <w:rPr>
          <w:lang w:val="en-US"/>
        </w:rPr>
        <w:instrText xml:space="preserve"> XE "People:Pirka" </w:instrText>
      </w:r>
      <w:r>
        <w:rPr>
          <w:lang w:val="en-US"/>
        </w:rPr>
        <w:fldChar w:fldCharType="separate"/>
      </w:r>
      <w:r>
        <w:rPr>
          <w:lang w:val="en-US"/>
          <w:rPrChange w:id="0" w:author="R.Scott Wade" w:date="2022-07-23T13:11:29Z"/>
        </w:rPr>
        <w:t>Pirka</w:t>
      </w:r>
      <w:r>
        <w:rPr>
          <w:lang w:val="en-US"/>
        </w:rPr>
        <w:fldChar w:fldCharType="end"/>
      </w:r>
      <w:r>
        <w:rPr>
          <w:lang w:val="en-US"/>
        </w:rPr>
        <w:t xml:space="preserve"> caught up. Pirka </w:t>
      </w:r>
      <w:r>
        <w:rPr>
          <w:lang w:val="en-US"/>
        </w:rPr>
        <w:t xml:space="preserve">had been </w:t>
      </w:r>
      <w:r>
        <w:rPr>
          <w:lang w:val="en-US"/>
        </w:rPr>
        <w:t>Riadn</w:t>
      </w:r>
      <w:del w:id="421" w:author="R.Scott Wade" w:date="2022-07-31T18:13:17Z">
        <w:r>
          <w:rPr>
            <w:lang w:val="en-US"/>
          </w:rPr>
          <w:delText>’</w:delText>
        </w:r>
      </w:del>
      <w:ins w:id="422" w:author="R.Scott Wade" w:date="2022-07-31T18:13:17Z">
        <w:r>
          <w:rPr>
            <w:lang w:val="en-US"/>
          </w:rPr>
          <w:t>’</w:t>
        </w:r>
      </w:ins>
      <w:r>
        <w:rPr>
          <w:lang w:val="en-US"/>
        </w:rPr>
        <w:t xml:space="preserve">s friend for almost as long as Kenst. She was also </w:t>
      </w:r>
      <w:r>
        <w:fldChar w:fldCharType="begin"/>
      </w:r>
      <w:r>
        <w:rPr>
          <w:lang w:val="en-US"/>
        </w:rPr>
        <w:instrText xml:space="preserve"> XE "People:Zada" </w:instrText>
      </w:r>
      <w:r>
        <w:rPr>
          <w:lang w:val="en-US"/>
        </w:rPr>
        <w:fldChar w:fldCharType="separate"/>
      </w:r>
      <w:r>
        <w:rPr>
          <w:lang w:val="en-US"/>
          <w:rPrChange w:id="0" w:author="R.Scott Wade" w:date="2022-07-23T13:11:39Z"/>
        </w:rPr>
        <w:t>Zada</w:t>
      </w:r>
      <w:r>
        <w:rPr>
          <w:lang w:val="en-US"/>
        </w:rPr>
        <w:fldChar w:fldCharType="end"/>
      </w:r>
      <w:del w:id="425" w:author="R.Scott Wade" w:date="2022-07-31T18:13:17Z">
        <w:r>
          <w:fldChar w:fldCharType="begin"/>
        </w:r>
        <w:r>
          <w:rPr>
            <w:lang w:val="en-US"/>
          </w:rPr>
          <w:delInstrText xml:space="preserve"> XE "People:’" </w:delInstrText>
        </w:r>
      </w:del>
      <w:r>
        <w:rPr>
          <w:lang w:val="en-US"/>
        </w:rPr>
        <w:fldChar w:fldCharType="separate"/>
      </w:r>
      <w:del w:id="426" w:author="R.Scott Wade" w:date="2022-07-31T18:13:17Z">
        <w:r>
          <w:fldChar w:fldCharType="begin"/>
        </w:r>
        <w:r>
          <w:rPr>
            <w:lang w:val="en-US"/>
          </w:rPr>
          <w:delInstrText xml:space="preserve"> XE "People:’" </w:delInstrText>
        </w:r>
      </w:del>
      <w:r>
        <w:rPr>
          <w:lang w:val="en-US"/>
        </w:rPr>
        <w:fldChar w:fldCharType="separate"/>
      </w:r>
      <w:del w:id="427" w:author="R.Scott Wade" w:date="2022-07-31T18:13:17Z">
        <w:r>
          <w:fldChar w:fldCharType="begin"/>
        </w:r>
        <w:r>
          <w:rPr>
            <w:lang w:val="en-US"/>
          </w:rPr>
          <w:delInstrText xml:space="preserve"> XE "People:’" </w:delInstrText>
        </w:r>
      </w:del>
      <w:r>
        <w:rPr>
          <w:lang w:val="en-US"/>
        </w:rPr>
        <w:fldChar w:fldCharType="separate"/>
      </w:r>
      <w:del w:id="428" w:author="R.Scott Wade" w:date="2022-07-31T18:13:17Z">
        <w:r>
          <w:fldChar w:fldCharType="begin"/>
        </w:r>
        <w:r>
          <w:rPr>
            <w:lang w:val="en-US"/>
          </w:rPr>
          <w:delInstrText xml:space="preserve"> XE "People:’" </w:delInstrText>
        </w:r>
      </w:del>
      <w:r>
        <w:rPr>
          <w:lang w:val="en-US"/>
        </w:rPr>
        <w:fldChar w:fldCharType="separate"/>
      </w:r>
      <w:del w:id="429" w:author="R.Scott Wade" w:date="2022-07-31T18:13:17Z">
        <w:r>
          <w:fldChar w:fldCharType="begin"/>
        </w:r>
        <w:r>
          <w:rPr>
            <w:lang w:val="en-US"/>
          </w:rPr>
          <w:delInstrText xml:space="preserve"> XE "People:’" </w:delInstrText>
        </w:r>
      </w:del>
      <w:r>
        <w:rPr>
          <w:lang w:val="en-US"/>
        </w:rPr>
        <w:fldChar w:fldCharType="separate"/>
      </w:r>
      <w:del w:id="430" w:author="R.Scott Wade" w:date="2022-07-31T18:13:17Z">
        <w:r>
          <w:fldChar w:fldCharType="begin"/>
        </w:r>
        <w:r>
          <w:rPr>
            <w:lang w:val="en-US"/>
          </w:rPr>
          <w:delInstrText xml:space="preserve"> XE "People:’" </w:delInstrText>
        </w:r>
      </w:del>
      <w:r>
        <w:rPr>
          <w:lang w:val="en-US"/>
        </w:rPr>
        <w:fldChar w:fldCharType="separate"/>
      </w:r>
      <w:del w:id="431" w:author="R.Scott Wade" w:date="2022-07-31T18:13:17Z">
        <w:r>
          <w:fldChar w:fldCharType="begin"/>
        </w:r>
        <w:r>
          <w:rPr>
            <w:lang w:val="en-US"/>
          </w:rPr>
          <w:delInstrText xml:space="preserve"> XE "People:’" </w:delInstrText>
        </w:r>
      </w:del>
      <w:r>
        <w:rPr>
          <w:lang w:val="en-US"/>
        </w:rPr>
        <w:fldChar w:fldCharType="separate"/>
      </w:r>
      <w:del w:id="432" w:author="R.Scott Wade" w:date="2022-07-31T18:13:17Z">
        <w:r>
          <w:fldChar w:fldCharType="begin"/>
        </w:r>
        <w:r>
          <w:rPr>
            <w:lang w:val="en-US"/>
          </w:rPr>
          <w:delInstrText xml:space="preserve"> XE "People:’" </w:delInstrText>
        </w:r>
      </w:del>
      <w:r>
        <w:rPr>
          <w:lang w:val="en-US"/>
        </w:rPr>
        <w:fldChar w:fldCharType="separate"/>
      </w:r>
      <w:del w:id="433" w:author="R.Scott Wade" w:date="2022-07-31T18:13:17Z">
        <w:r>
          <w:fldChar w:fldCharType="begin"/>
        </w:r>
        <w:r>
          <w:rPr>
            <w:lang w:val="en-US"/>
          </w:rPr>
          <w:delInstrText xml:space="preserve"> XE "People:’" </w:delInstrText>
        </w:r>
      </w:del>
      <w:r>
        <w:rPr>
          <w:lang w:val="en-US"/>
        </w:rPr>
        <w:fldChar w:fldCharType="separate"/>
      </w:r>
      <w:del w:id="434" w:author="R.Scott Wade" w:date="2022-07-31T18:13:17Z">
        <w:r>
          <w:fldChar w:fldCharType="begin"/>
        </w:r>
        <w:r>
          <w:rPr>
            <w:lang w:val="en-US"/>
          </w:rPr>
          <w:delInstrText xml:space="preserve"> XE "People:’" </w:delInstrText>
        </w:r>
      </w:del>
      <w:r>
        <w:rPr>
          <w:lang w:val="en-US"/>
        </w:rPr>
        <w:fldChar w:fldCharType="separate"/>
      </w:r>
      <w:del w:id="435" w:author="R.Scott Wade" w:date="2022-07-31T18:13:17Z">
        <w:r>
          <w:fldChar w:fldCharType="begin"/>
        </w:r>
        <w:r>
          <w:rPr>
            <w:lang w:val="en-US"/>
          </w:rPr>
          <w:delInstrText xml:space="preserve"> XE "People:’" </w:delInstrText>
        </w:r>
      </w:del>
      <w:r>
        <w:rPr>
          <w:lang w:val="en-US"/>
        </w:rPr>
        <w:fldChar w:fldCharType="separate"/>
      </w:r>
      <w:del w:id="436" w:author="R.Scott Wade" w:date="2022-07-31T18:13:17Z">
        <w:r>
          <w:fldChar w:fldCharType="begin"/>
        </w:r>
        <w:r>
          <w:rPr>
            <w:lang w:val="en-US"/>
          </w:rPr>
          <w:delInstrText xml:space="preserve"> XE "People:’" </w:delInstrText>
        </w:r>
      </w:del>
      <w:r>
        <w:rPr>
          <w:lang w:val="en-US"/>
        </w:rPr>
        <w:fldChar w:fldCharType="separate"/>
      </w:r>
      <w:del w:id="437" w:author="R.Scott Wade" w:date="2022-07-31T18:13:17Z">
        <w:r>
          <w:fldChar w:fldCharType="begin"/>
        </w:r>
        <w:r>
          <w:rPr>
            <w:lang w:val="en-US"/>
          </w:rPr>
          <w:delInstrText xml:space="preserve"> XE "People:’" </w:delInstrText>
        </w:r>
      </w:del>
      <w:r>
        <w:rPr>
          <w:lang w:val="en-US"/>
        </w:rPr>
        <w:fldChar w:fldCharType="separate"/>
      </w:r>
      <w:del w:id="438" w:author="R.Scott Wade" w:date="2022-07-31T18:13:17Z">
        <w:r>
          <w:fldChar w:fldCharType="begin"/>
        </w:r>
        <w:r>
          <w:rPr>
            <w:lang w:val="en-US"/>
          </w:rPr>
          <w:delInstrText xml:space="preserve"> XE "People:’" </w:delInstrText>
        </w:r>
      </w:del>
      <w:r>
        <w:rPr>
          <w:lang w:val="en-US"/>
        </w:rPr>
        <w:fldChar w:fldCharType="separate"/>
      </w:r>
      <w:del w:id="439" w:author="R.Scott Wade" w:date="2022-07-31T18:13:17Z">
        <w:r>
          <w:fldChar w:fldCharType="begin"/>
        </w:r>
        <w:r>
          <w:rPr>
            <w:lang w:val="en-US"/>
          </w:rPr>
          <w:delInstrText xml:space="preserve"> XE "People:’" </w:delInstrText>
        </w:r>
      </w:del>
      <w:r>
        <w:rPr>
          <w:lang w:val="en-US"/>
        </w:rPr>
        <w:fldChar w:fldCharType="separate"/>
      </w:r>
      <w:del w:id="440" w:author="R.Scott Wade" w:date="2022-07-31T18:13:17Z">
        <w:r>
          <w:fldChar w:fldCharType="begin"/>
        </w:r>
        <w:r>
          <w:rPr>
            <w:lang w:val="en-US"/>
          </w:rPr>
          <w:delInstrText xml:space="preserve"> XE "People:’" </w:delInstrText>
        </w:r>
      </w:del>
      <w:r>
        <w:rPr>
          <w:lang w:val="en-US"/>
        </w:rPr>
        <w:fldChar w:fldCharType="separate"/>
      </w:r>
      <w:del w:id="441" w:author="R.Scott Wade" w:date="2022-07-31T18:13:17Z">
        <w:r>
          <w:fldChar w:fldCharType="begin"/>
        </w:r>
        <w:r>
          <w:rPr>
            <w:lang w:val="en-US"/>
          </w:rPr>
          <w:delInstrText xml:space="preserve"> XE "People:’" </w:delInstrText>
        </w:r>
      </w:del>
      <w:r>
        <w:rPr>
          <w:lang w:val="en-US"/>
        </w:rPr>
        <w:fldChar w:fldCharType="separate"/>
      </w:r>
      <w:del w:id="442" w:author="R.Scott Wade" w:date="2022-07-31T18:13:17Z">
        <w:r>
          <w:fldChar w:fldCharType="begin"/>
        </w:r>
        <w:r>
          <w:rPr>
            <w:lang w:val="en-US"/>
          </w:rPr>
          <w:delInstrText xml:space="preserve"> XE "People:’" </w:delInstrText>
        </w:r>
      </w:del>
      <w:r>
        <w:rPr>
          <w:lang w:val="en-US"/>
        </w:rPr>
        <w:fldChar w:fldCharType="separate"/>
      </w:r>
      <w:del w:id="443" w:author="R.Scott Wade" w:date="2022-07-31T18:13:17Z">
        <w:r>
          <w:fldChar w:fldCharType="begin"/>
        </w:r>
        <w:r>
          <w:rPr>
            <w:lang w:val="en-US"/>
          </w:rPr>
          <w:delInstrText xml:space="preserve"> XE "People:’" </w:delInstrText>
        </w:r>
      </w:del>
      <w:r>
        <w:rPr>
          <w:lang w:val="en-US"/>
        </w:rPr>
        <w:fldChar w:fldCharType="separate"/>
      </w:r>
      <w:del w:id="444" w:author="R.Scott Wade" w:date="2022-07-31T18:13:17Z">
        <w:r>
          <w:fldChar w:fldCharType="begin"/>
        </w:r>
        <w:r>
          <w:rPr>
            <w:lang w:val="en-US"/>
          </w:rPr>
          <w:delInstrText xml:space="preserve"> XE "People:’" </w:delInstrText>
        </w:r>
      </w:del>
      <w:r>
        <w:rPr>
          <w:lang w:val="en-US"/>
        </w:rPr>
        <w:fldChar w:fldCharType="separate"/>
      </w:r>
      <w:del w:id="445" w:author="R.Scott Wade" w:date="2022-07-31T18:13:17Z">
        <w:r>
          <w:fldChar w:fldCharType="begin"/>
        </w:r>
        <w:r>
          <w:rPr>
            <w:lang w:val="en-US"/>
          </w:rPr>
          <w:delInstrText xml:space="preserve"> XE "People:’" </w:delInstrText>
        </w:r>
      </w:del>
      <w:r>
        <w:rPr>
          <w:lang w:val="en-US"/>
        </w:rPr>
        <w:fldChar w:fldCharType="separate"/>
      </w:r>
      <w:del w:id="446" w:author="R.Scott Wade" w:date="2022-07-31T18:13:17Z">
        <w:r>
          <w:fldChar w:fldCharType="begin"/>
        </w:r>
        <w:r>
          <w:rPr>
            <w:lang w:val="en-US"/>
          </w:rPr>
          <w:delInstrText xml:space="preserve"> XE "People:’" </w:delInstrText>
        </w:r>
      </w:del>
      <w:r>
        <w:rPr>
          <w:lang w:val="en-US"/>
        </w:rPr>
        <w:fldChar w:fldCharType="separate"/>
      </w:r>
      <w:del w:id="447" w:author="R.Scott Wade" w:date="2022-07-31T18:13:17Z">
        <w:r>
          <w:fldChar w:fldCharType="begin"/>
        </w:r>
        <w:r>
          <w:rPr>
            <w:lang w:val="en-US"/>
          </w:rPr>
          <w:delInstrText xml:space="preserve"> XE "People:’" </w:delInstrText>
        </w:r>
      </w:del>
      <w:r>
        <w:rPr>
          <w:lang w:val="en-US"/>
        </w:rPr>
        <w:fldChar w:fldCharType="separate"/>
      </w:r>
      <w:del w:id="448" w:author="R.Scott Wade" w:date="2022-07-31T18:13:17Z">
        <w:r>
          <w:rPr>
            <w:lang w:val="en-US"/>
          </w:rPr>
          <w:delText>’</w:delText>
        </w:r>
      </w:del>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ins w:id="449" w:author="R.Scott Wade" w:date="2022-07-31T18:13:17Z">
        <w:r>
          <w:rPr>
            <w:lang w:val="en-US"/>
          </w:rPr>
          <w:t>’</w:t>
        </w:r>
      </w:ins>
      <w:r>
        <w:rPr>
          <w:lang w:val="en-US"/>
        </w:rPr>
        <w:t xml:space="preserve">s current girlfriend. This was a recent change in the social dynamics, and Kenst tried to not hold it against her. To Kenst, the idea of Zada having a girlfriend was </w:t>
      </w:r>
      <w:r>
        <w:rPr>
          <w:lang w:val="en-US"/>
        </w:rPr>
        <w:t>discordant</w:t>
      </w:r>
      <w:r>
        <w:rPr>
          <w:lang w:val="en-US"/>
        </w:rPr>
        <w:t xml:space="preserve">. Zada </w:t>
      </w:r>
      <w:r>
        <w:rPr>
          <w:lang w:val="en-US"/>
        </w:rPr>
        <w:t>exhibited</w:t>
      </w:r>
      <w:r>
        <w:rPr>
          <w:lang w:val="en-US"/>
        </w:rPr>
        <w:t xml:space="preserve"> no form of civility </w:t>
      </w:r>
      <w:r>
        <w:rPr>
          <w:lang w:val="en-US"/>
        </w:rPr>
        <w:t xml:space="preserve">to Kenst </w:t>
      </w:r>
      <w:r>
        <w:rPr>
          <w:lang w:val="en-US"/>
        </w:rPr>
        <w:t>t</w:t>
      </w:r>
      <w:r>
        <w:rPr>
          <w:lang w:val="en-US"/>
        </w:rPr>
        <w:t xml:space="preserve">o evidence </w:t>
      </w:r>
      <w:r>
        <w:rPr>
          <w:lang w:val="en-US"/>
        </w:rPr>
        <w:t>normal human feelings of affection.</w:t>
      </w:r>
    </w:p>
    <w:p>
      <w:pPr>
        <w:pStyle w:val="TextBody"/>
        <w:rPr>
          <w:lang w:val="en-US"/>
        </w:rPr>
      </w:pPr>
      <w:r>
        <w:rPr>
          <w:lang w:val="en-US"/>
        </w:rPr>
        <w:t>“</w:t>
      </w:r>
      <w:r>
        <w:rPr>
          <w:lang w:val="en-US"/>
        </w:rPr>
        <w:t xml:space="preserve">Wait – </w:t>
      </w:r>
      <w:ins w:id="450" w:author="R.Scott Wade" w:date="2022-07-23T10:48:25Z">
        <w:r>
          <w:rPr>
            <w:lang w:val="en-US"/>
          </w:rPr>
          <w:t xml:space="preserve"> </w:t>
        </w:r>
      </w:ins>
      <w:r>
        <w:rPr>
          <w:lang w:val="en-US"/>
        </w:rPr>
        <w:t>is that a wielder mark?” she was staring at</w:t>
      </w:r>
      <w:del w:id="451" w:author="R.Scott Wade" w:date="2022-07-23T10:48:52Z">
        <w:r>
          <w:rPr>
            <w:lang w:val="en-US"/>
          </w:rPr>
          <w:delText xml:space="preserve"> Kenst'</w:delText>
        </w:r>
      </w:del>
      <w:ins w:id="452" w:author="R.Scott Wade" w:date="2022-07-23T10:48:32Z">
        <w:r>
          <w:rPr>
            <w:lang w:val="en-US"/>
          </w:rPr>
          <w:t xml:space="preserve"> </w:t>
        </w:r>
      </w:ins>
      <w:ins w:id="453" w:author="R.Scott Wade" w:date="2022-07-23T10:48:32Z">
        <w:r>
          <w:rPr>
            <w:lang w:val="en-US"/>
          </w:rPr>
          <w:t>Kenst</w:t>
        </w:r>
      </w:ins>
      <w:ins w:id="454" w:author="R.Scott Wade" w:date="2022-07-31T18:13:17Z">
        <w:r>
          <w:rPr>
            <w:lang w:val="en-US"/>
          </w:rPr>
          <w:t>’</w:t>
        </w:r>
      </w:ins>
      <w:r>
        <w:rPr>
          <w:lang w:val="en-US"/>
        </w:rPr>
        <w:t>s mark.</w:t>
      </w:r>
    </w:p>
    <w:p>
      <w:pPr>
        <w:pStyle w:val="TextBody"/>
        <w:rPr>
          <w:lang w:val="en-US"/>
        </w:rPr>
      </w:pPr>
      <w:r>
        <w:rPr>
          <w:lang w:val="en-US"/>
        </w:rPr>
        <w:t>To Kenst</w:t>
      </w:r>
      <w:del w:id="455" w:author="R.Scott Wade" w:date="2022-07-31T18:13:17Z">
        <w:r>
          <w:rPr>
            <w:lang w:val="en-US"/>
          </w:rPr>
          <w:delText>’</w:delText>
        </w:r>
      </w:del>
      <w:ins w:id="456" w:author="R.Scott Wade" w:date="2022-07-31T18:13:17Z">
        <w:r>
          <w:rPr>
            <w:lang w:val="en-US"/>
          </w:rPr>
          <w:t>’</w:t>
        </w:r>
      </w:ins>
      <w:r>
        <w:rPr>
          <w:lang w:val="en-US"/>
        </w:rPr>
        <w:t xml:space="preserve">s befuddlement, Pirka liked social drama in her life. So anything going on with Kenst that Pirka knew </w:t>
      </w:r>
      <w:r>
        <w:rPr>
          <w:lang w:val="en-US"/>
        </w:rPr>
        <w:t>about</w:t>
      </w:r>
      <w:r>
        <w:rPr>
          <w:lang w:val="en-US"/>
        </w:rPr>
        <w:t xml:space="preserve"> might be reported to Zada, if it could in any way </w:t>
      </w:r>
      <w:r>
        <w:rPr>
          <w:lang w:val="en-US"/>
        </w:rPr>
        <w:t>provide</w:t>
      </w:r>
      <w:r>
        <w:rPr>
          <w:lang w:val="en-US"/>
        </w:rPr>
        <w:t xml:space="preserve"> Pirka</w:t>
      </w:r>
      <w:del w:id="457" w:author="R.Scott Wade" w:date="2022-07-31T18:13:17Z">
        <w:r>
          <w:rPr>
            <w:lang w:val="en-US"/>
          </w:rPr>
          <w:delText>’</w:delText>
        </w:r>
      </w:del>
      <w:ins w:id="458" w:author="R.Scott Wade" w:date="2022-07-31T18:13:17Z">
        <w:r>
          <w:rPr>
            <w:lang w:val="en-US"/>
          </w:rPr>
          <w:t>’</w:t>
        </w:r>
      </w:ins>
      <w:r>
        <w:rPr>
          <w:lang w:val="en-US"/>
        </w:rPr>
        <w:t xml:space="preserve">s dramatic entertainment. Fortunately for Kenst, Zada lived far enough away </w:t>
      </w:r>
      <w:r>
        <w:rPr>
          <w:lang w:val="en-US"/>
        </w:rPr>
        <w:t>to make</w:t>
      </w:r>
      <w:r>
        <w:rPr>
          <w:lang w:val="en-US"/>
        </w:rPr>
        <w:t xml:space="preserve"> daily conflict inconvenient. The weekly shared school activity, however, brought them into close and inescapable proximity.</w:t>
      </w:r>
    </w:p>
    <w:p>
      <w:pPr>
        <w:pStyle w:val="TextBody"/>
        <w:rPr>
          <w:lang w:val="en-US"/>
        </w:rPr>
      </w:pPr>
      <w:r>
        <w:rPr>
          <w:lang w:val="en-US"/>
        </w:rPr>
        <w:t>Riadn took a sidelong glance at Kenst, worried. She knew about</w:t>
      </w:r>
      <w:del w:id="459" w:author="R.Scott Wade" w:date="2022-07-23T10:49:08Z">
        <w:r>
          <w:rPr>
            <w:lang w:val="en-US"/>
          </w:rPr>
          <w:delText xml:space="preserve"> Pirka'</w:delText>
        </w:r>
      </w:del>
      <w:ins w:id="460" w:author="R.Scott Wade" w:date="2022-07-23T10:51:03Z">
        <w:r>
          <w:rPr>
            <w:lang w:val="en-US"/>
          </w:rPr>
          <w:t xml:space="preserve"> </w:t>
        </w:r>
      </w:ins>
      <w:ins w:id="461" w:author="R.Scott Wade" w:date="2022-07-23T10:51:03Z">
        <w:r>
          <w:rPr>
            <w:lang w:val="en-US"/>
          </w:rPr>
          <w:t>Pirka</w:t>
        </w:r>
      </w:ins>
      <w:ins w:id="462" w:author="R.Scott Wade" w:date="2022-07-31T18:13:17Z">
        <w:r>
          <w:rPr>
            <w:lang w:val="en-US"/>
          </w:rPr>
          <w:t>’</w:t>
        </w:r>
      </w:ins>
      <w:r>
        <w:rPr>
          <w:lang w:val="en-US"/>
        </w:rPr>
        <w:t>s affinities for both Zada and drama, and hoped Kenst</w:t>
      </w:r>
      <w:del w:id="463" w:author="R.Scott Wade" w:date="2022-07-23T10:51:34Z">
        <w:r>
          <w:rPr>
            <w:lang w:val="en-US"/>
          </w:rPr>
          <w:delText xml:space="preserve"> wouldn</w:delText>
        </w:r>
      </w:del>
      <w:del w:id="464" w:author="R.Scott Wade" w:date="2022-07-23T10:49:17Z">
        <w:r>
          <w:rPr>
            <w:lang w:val="en-US"/>
          </w:rPr>
          <w:delText>'</w:delText>
        </w:r>
      </w:del>
      <w:ins w:id="465" w:author="R.Scott Wade" w:date="2022-07-23T10:51:25Z">
        <w:r>
          <w:rPr>
            <w:lang w:val="en-US"/>
          </w:rPr>
          <w:t xml:space="preserve"> </w:t>
        </w:r>
      </w:ins>
      <w:ins w:id="466" w:author="R.Scott Wade" w:date="2022-07-23T10:51:25Z">
        <w:r>
          <w:rPr>
            <w:lang w:val="en-US"/>
          </w:rPr>
          <w:t>wouldn</w:t>
        </w:r>
      </w:ins>
      <w:ins w:id="467" w:author="R.Scott Wade" w:date="2022-07-31T18:13:17Z">
        <w:r>
          <w:rPr>
            <w:lang w:val="en-US"/>
          </w:rPr>
          <w:t>’</w:t>
        </w:r>
      </w:ins>
      <w:r>
        <w:rPr>
          <w:lang w:val="en-US"/>
        </w:rPr>
        <w:t>t react.</w:t>
      </w:r>
    </w:p>
    <w:p>
      <w:pPr>
        <w:pStyle w:val="TextBody"/>
        <w:rPr>
          <w:lang w:val="en-US"/>
        </w:rPr>
      </w:pPr>
      <w:r>
        <w:rPr>
          <w:lang w:val="en-US"/>
        </w:rPr>
        <w:t>“</w:t>
      </w:r>
      <w:r>
        <w:rPr>
          <w:lang w:val="en-US"/>
        </w:rPr>
        <w:t xml:space="preserve">Pirka –” Kenst started, but Riadn interrupted. </w:t>
      </w:r>
    </w:p>
    <w:p>
      <w:pPr>
        <w:pStyle w:val="TextBody"/>
        <w:rPr>
          <w:lang w:val="en-US"/>
        </w:rPr>
      </w:pPr>
      <w:r>
        <w:rPr>
          <w:lang w:val="en-US"/>
        </w:rPr>
        <w:t>“</w:t>
      </w:r>
      <w:r>
        <w:rPr>
          <w:lang w:val="en-US"/>
        </w:rPr>
        <w:t>Pirka won</w:t>
      </w:r>
      <w:del w:id="468" w:author="R.Scott Wade" w:date="2022-07-31T18:13:17Z">
        <w:r>
          <w:rPr>
            <w:lang w:val="en-US"/>
          </w:rPr>
          <w:delText>’</w:delText>
        </w:r>
      </w:del>
      <w:ins w:id="469" w:author="R.Scott Wade" w:date="2022-07-31T18:13:17Z">
        <w:r>
          <w:rPr>
            <w:lang w:val="en-US"/>
          </w:rPr>
          <w:t>’</w:t>
        </w:r>
      </w:ins>
      <w:r>
        <w:rPr>
          <w:lang w:val="en-US"/>
        </w:rPr>
        <w:t>t mention it to anyone, will you?” Riadn turned to her friend, eyes wide with innocent trust.</w:t>
      </w:r>
    </w:p>
    <w:p>
      <w:pPr>
        <w:pStyle w:val="TextBody"/>
        <w:rPr>
          <w:lang w:val="en-US"/>
        </w:rPr>
      </w:pPr>
      <w:r>
        <w:rPr>
          <w:sz w:val="24"/>
          <w:lang w:val="en-US"/>
        </w:rPr>
        <w:t>“</w:t>
      </w:r>
      <w:r>
        <w:rPr>
          <w:sz w:val="24"/>
          <w:lang w:val="en-US"/>
        </w:rPr>
        <w:t>Well… O</w:t>
      </w:r>
      <w:r>
        <w:rPr>
          <w:lang w:val="en-US"/>
        </w:rPr>
        <w:t xml:space="preserve">K, but you owe me.” Pirka </w:t>
      </w:r>
      <w:r>
        <w:rPr>
          <w:lang w:val="en-US"/>
        </w:rPr>
        <w:t>was clearly</w:t>
      </w:r>
      <w:r>
        <w:rPr>
          <w:lang w:val="en-US"/>
        </w:rPr>
        <w:t xml:space="preserve"> torn.</w:t>
      </w:r>
    </w:p>
    <w:p>
      <w:pPr>
        <w:pStyle w:val="TextBody"/>
        <w:rPr>
          <w:lang w:val="en-US"/>
        </w:rPr>
      </w:pPr>
      <w:del w:id="470" w:author="R.Scott Wade" w:date="2022-07-23T10:32:41Z">
        <w:r>
          <w:rPr>
            <w:lang w:val="en-US"/>
          </w:rPr>
          <w:delText>“</w:delText>
        </w:r>
      </w:del>
      <w:ins w:id="471" w:author="R.Scott Wade" w:date="2022-07-23T10:32:41Z">
        <w:r>
          <w:rPr>
            <w:lang w:val="en-US"/>
          </w:rPr>
          <w:t>“</w:t>
        </w:r>
      </w:ins>
      <w:r>
        <w:rPr>
          <w:lang w:val="en-US"/>
        </w:rPr>
        <w:t>Great!</w:t>
      </w:r>
      <w:del w:id="472" w:author="R.Scott Wade" w:date="2022-07-23T10:32:34Z">
        <w:r>
          <w:rPr>
            <w:lang w:val="en-US"/>
          </w:rPr>
          <w:delText>”</w:delText>
        </w:r>
      </w:del>
      <w:ins w:id="473" w:author="R.Scott Wade" w:date="2022-07-23T10:32:36Z">
        <w:r>
          <w:rPr>
            <w:lang w:val="en-US"/>
          </w:rPr>
          <w:t>”</w:t>
        </w:r>
      </w:ins>
      <w:del w:id="474" w:author="R.Scott Wade" w:date="2022-07-23T10:49:59Z">
        <w:r>
          <w:rPr>
            <w:lang w:val="en-US"/>
          </w:rPr>
          <w:delText xml:space="preserve"> </w:delText>
        </w:r>
      </w:del>
      <w:del w:id="475" w:author="R.Scott Wade" w:date="2022-07-23T10:31:57Z">
        <w:r>
          <w:rPr>
            <w:lang w:val="en-US"/>
          </w:rPr>
          <w:delText>Riadn'</w:delText>
        </w:r>
      </w:del>
      <w:ins w:id="476" w:author="R.Scott Wade" w:date="2022-07-23T10:50:00Z">
        <w:r>
          <w:rPr>
            <w:lang w:val="en-US"/>
          </w:rPr>
          <w:t xml:space="preserve"> </w:t>
        </w:r>
      </w:ins>
      <w:ins w:id="477" w:author="R.Scott Wade" w:date="2022-07-23T10:50:00Z">
        <w:r>
          <w:rPr>
            <w:lang w:val="en-US"/>
          </w:rPr>
          <w:t>Riadn</w:t>
        </w:r>
      </w:ins>
      <w:ins w:id="478" w:author="R.Scott Wade" w:date="2022-07-31T18:13:17Z">
        <w:r>
          <w:rPr>
            <w:lang w:val="en-US"/>
          </w:rPr>
          <w:t>’</w:t>
        </w:r>
      </w:ins>
      <w:r>
        <w:rPr>
          <w:lang w:val="en-US"/>
        </w:rPr>
        <w:t xml:space="preserve">s mood shifted back into high gear. </w:t>
      </w:r>
      <w:r>
        <w:rPr>
          <w:lang w:val="en-US"/>
        </w:rPr>
        <w:t xml:space="preserve">They continued walking to school, </w:t>
      </w:r>
      <w:del w:id="479" w:author="R.Scott Wade" w:date="2022-07-23T10:31:18Z">
        <w:r>
          <w:rPr>
            <w:lang w:val="en-US"/>
          </w:rPr>
          <w:delText xml:space="preserve"> </w:delText>
        </w:r>
      </w:del>
      <w:r>
        <w:rPr>
          <w:lang w:val="en-US"/>
        </w:rPr>
        <w:t>Pirka and Riadn chattering</w:t>
      </w:r>
      <w:r>
        <w:rPr>
          <w:lang w:val="en-US"/>
        </w:rPr>
        <w:commentReference w:id="6"/>
      </w:r>
      <w:r>
        <w:rPr>
          <w:lang w:val="en-US"/>
        </w:rPr>
        <w:t xml:space="preserve"> away. Only slightly reassured, Kenst let his mind wander from the conversation.</w:t>
      </w:r>
    </w:p>
    <w:p>
      <w:pPr>
        <w:pStyle w:val="TextBody"/>
        <w:rPr>
          <w:lang w:val="en-US"/>
        </w:rPr>
      </w:pPr>
      <w:r>
        <w:rPr>
          <w:lang w:val="en-US"/>
        </w:rPr>
        <w:t xml:space="preserve">The mark supposedly meant the bearer was “chosen” to be a wielder, one of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del w:id="482" w:author="R.Scott Wade" w:date="2022-07-31T18:13:17Z">
        <w:r>
          <w:fldChar w:fldCharType="begin"/>
        </w:r>
        <w:r>
          <w:rPr>
            <w:lang w:val="en-US"/>
          </w:rPr>
          <w:delInstrText xml:space="preserve"> XE "Places:’" </w:delInstrText>
        </w:r>
      </w:del>
      <w:r>
        <w:rPr>
          <w:lang w:val="en-US"/>
        </w:rPr>
        <w:fldChar w:fldCharType="separate"/>
      </w:r>
      <w:del w:id="483" w:author="R.Scott Wade" w:date="2022-07-31T18:13:17Z">
        <w:r>
          <w:fldChar w:fldCharType="begin"/>
        </w:r>
        <w:r>
          <w:rPr>
            <w:lang w:val="en-US"/>
          </w:rPr>
          <w:delInstrText xml:space="preserve"> XE "Places:’" </w:delInstrText>
        </w:r>
      </w:del>
      <w:r>
        <w:rPr>
          <w:lang w:val="en-US"/>
        </w:rPr>
        <w:fldChar w:fldCharType="separate"/>
      </w:r>
      <w:del w:id="484" w:author="R.Scott Wade" w:date="2022-07-31T18:13:17Z">
        <w:r>
          <w:fldChar w:fldCharType="begin"/>
        </w:r>
        <w:r>
          <w:rPr>
            <w:lang w:val="en-US"/>
          </w:rPr>
          <w:delInstrText xml:space="preserve"> XE "Places:’" </w:delInstrText>
        </w:r>
      </w:del>
      <w:r>
        <w:rPr>
          <w:lang w:val="en-US"/>
        </w:rPr>
        <w:fldChar w:fldCharType="separate"/>
      </w:r>
      <w:del w:id="485" w:author="R.Scott Wade" w:date="2022-07-31T18:13:17Z">
        <w:r>
          <w:fldChar w:fldCharType="begin"/>
        </w:r>
        <w:r>
          <w:rPr>
            <w:lang w:val="en-US"/>
          </w:rPr>
          <w:delInstrText xml:space="preserve"> XE "Places:’" </w:delInstrText>
        </w:r>
      </w:del>
      <w:r>
        <w:rPr>
          <w:lang w:val="en-US"/>
        </w:rPr>
        <w:fldChar w:fldCharType="separate"/>
      </w:r>
      <w:del w:id="486" w:author="R.Scott Wade" w:date="2022-07-31T18:13:17Z">
        <w:r>
          <w:fldChar w:fldCharType="begin"/>
        </w:r>
        <w:r>
          <w:rPr>
            <w:lang w:val="en-US"/>
          </w:rPr>
          <w:delInstrText xml:space="preserve"> XE "Places:’" </w:delInstrText>
        </w:r>
      </w:del>
      <w:r>
        <w:rPr>
          <w:lang w:val="en-US"/>
        </w:rPr>
        <w:fldChar w:fldCharType="separate"/>
      </w:r>
      <w:del w:id="487" w:author="R.Scott Wade" w:date="2022-07-31T18:13:17Z">
        <w:r>
          <w:fldChar w:fldCharType="begin"/>
        </w:r>
        <w:r>
          <w:rPr>
            <w:lang w:val="en-US"/>
          </w:rPr>
          <w:delInstrText xml:space="preserve"> XE "Places:’" </w:delInstrText>
        </w:r>
      </w:del>
      <w:r>
        <w:rPr>
          <w:lang w:val="en-US"/>
        </w:rPr>
        <w:fldChar w:fldCharType="separate"/>
      </w:r>
      <w:del w:id="488" w:author="R.Scott Wade" w:date="2022-07-31T18:13:17Z">
        <w:r>
          <w:fldChar w:fldCharType="begin"/>
        </w:r>
        <w:r>
          <w:rPr>
            <w:lang w:val="en-US"/>
          </w:rPr>
          <w:delInstrText xml:space="preserve"> XE "Places:’" </w:delInstrText>
        </w:r>
      </w:del>
      <w:r>
        <w:rPr>
          <w:lang w:val="en-US"/>
        </w:rPr>
        <w:fldChar w:fldCharType="separate"/>
      </w:r>
      <w:del w:id="489" w:author="R.Scott Wade" w:date="2022-07-31T18:13:17Z">
        <w:r>
          <w:fldChar w:fldCharType="begin"/>
        </w:r>
        <w:r>
          <w:rPr>
            <w:lang w:val="en-US"/>
          </w:rPr>
          <w:delInstrText xml:space="preserve"> XE "Places:’" </w:delInstrText>
        </w:r>
      </w:del>
      <w:r>
        <w:rPr>
          <w:lang w:val="en-US"/>
        </w:rPr>
        <w:fldChar w:fldCharType="separate"/>
      </w:r>
      <w:del w:id="490" w:author="R.Scott Wade" w:date="2022-07-31T18:13:17Z">
        <w:r>
          <w:fldChar w:fldCharType="begin"/>
        </w:r>
        <w:r>
          <w:rPr>
            <w:lang w:val="en-US"/>
          </w:rPr>
          <w:delInstrText xml:space="preserve"> XE "Places:’" </w:delInstrText>
        </w:r>
      </w:del>
      <w:r>
        <w:rPr>
          <w:lang w:val="en-US"/>
        </w:rPr>
        <w:fldChar w:fldCharType="separate"/>
      </w:r>
      <w:del w:id="491" w:author="R.Scott Wade" w:date="2022-07-31T18:13:17Z">
        <w:r>
          <w:fldChar w:fldCharType="begin"/>
        </w:r>
        <w:r>
          <w:rPr>
            <w:lang w:val="en-US"/>
          </w:rPr>
          <w:delInstrText xml:space="preserve"> XE "Places:’" </w:delInstrText>
        </w:r>
      </w:del>
      <w:r>
        <w:rPr>
          <w:lang w:val="en-US"/>
        </w:rPr>
        <w:fldChar w:fldCharType="separate"/>
      </w:r>
      <w:del w:id="492" w:author="R.Scott Wade" w:date="2022-07-31T18:13:17Z">
        <w:r>
          <w:fldChar w:fldCharType="begin"/>
        </w:r>
        <w:r>
          <w:rPr>
            <w:lang w:val="en-US"/>
          </w:rPr>
          <w:delInstrText xml:space="preserve"> XE "Places:’" </w:delInstrText>
        </w:r>
      </w:del>
      <w:r>
        <w:rPr>
          <w:lang w:val="en-US"/>
        </w:rPr>
        <w:fldChar w:fldCharType="separate"/>
      </w:r>
      <w:del w:id="493" w:author="R.Scott Wade" w:date="2022-07-31T18:13:17Z">
        <w:r>
          <w:fldChar w:fldCharType="begin"/>
        </w:r>
        <w:r>
          <w:rPr>
            <w:lang w:val="en-US"/>
          </w:rPr>
          <w:delInstrText xml:space="preserve"> XE "Places:’" </w:delInstrText>
        </w:r>
      </w:del>
      <w:r>
        <w:rPr>
          <w:lang w:val="en-US"/>
        </w:rPr>
        <w:fldChar w:fldCharType="separate"/>
      </w:r>
      <w:del w:id="494" w:author="R.Scott Wade" w:date="2022-07-31T18:13:17Z">
        <w:r>
          <w:fldChar w:fldCharType="begin"/>
        </w:r>
        <w:r>
          <w:rPr>
            <w:lang w:val="en-US"/>
          </w:rPr>
          <w:delInstrText xml:space="preserve"> XE "Places:’" </w:delInstrText>
        </w:r>
      </w:del>
      <w:r>
        <w:rPr>
          <w:lang w:val="en-US"/>
        </w:rPr>
        <w:fldChar w:fldCharType="separate"/>
      </w:r>
      <w:del w:id="495" w:author="R.Scott Wade" w:date="2022-07-31T18:13:17Z">
        <w:r>
          <w:fldChar w:fldCharType="begin"/>
        </w:r>
        <w:r>
          <w:rPr>
            <w:lang w:val="en-US"/>
          </w:rPr>
          <w:delInstrText xml:space="preserve"> XE "Places:’" </w:delInstrText>
        </w:r>
      </w:del>
      <w:r>
        <w:rPr>
          <w:lang w:val="en-US"/>
        </w:rPr>
        <w:fldChar w:fldCharType="separate"/>
      </w:r>
      <w:del w:id="496" w:author="R.Scott Wade" w:date="2022-07-31T18:13:17Z">
        <w:r>
          <w:fldChar w:fldCharType="begin"/>
        </w:r>
        <w:r>
          <w:rPr>
            <w:lang w:val="en-US"/>
          </w:rPr>
          <w:delInstrText xml:space="preserve"> XE "Places:’" </w:delInstrText>
        </w:r>
      </w:del>
      <w:r>
        <w:rPr>
          <w:lang w:val="en-US"/>
        </w:rPr>
        <w:fldChar w:fldCharType="separate"/>
      </w:r>
      <w:del w:id="497" w:author="R.Scott Wade" w:date="2022-07-31T18:13:17Z">
        <w:r>
          <w:fldChar w:fldCharType="begin"/>
        </w:r>
        <w:r>
          <w:rPr>
            <w:lang w:val="en-US"/>
          </w:rPr>
          <w:delInstrText xml:space="preserve"> XE "Places:’" </w:delInstrText>
        </w:r>
      </w:del>
      <w:r>
        <w:rPr>
          <w:lang w:val="en-US"/>
        </w:rPr>
        <w:fldChar w:fldCharType="separate"/>
      </w:r>
      <w:del w:id="498" w:author="R.Scott Wade" w:date="2022-07-31T18:13:17Z">
        <w:r>
          <w:fldChar w:fldCharType="begin"/>
        </w:r>
        <w:r>
          <w:rPr>
            <w:lang w:val="en-US"/>
          </w:rPr>
          <w:delInstrText xml:space="preserve"> XE "Places:’" </w:delInstrText>
        </w:r>
      </w:del>
      <w:r>
        <w:rPr>
          <w:lang w:val="en-US"/>
        </w:rPr>
        <w:fldChar w:fldCharType="separate"/>
      </w:r>
      <w:del w:id="499" w:author="R.Scott Wade" w:date="2022-07-31T18:13:17Z">
        <w:r>
          <w:fldChar w:fldCharType="begin"/>
        </w:r>
        <w:r>
          <w:rPr>
            <w:lang w:val="en-US"/>
          </w:rPr>
          <w:delInstrText xml:space="preserve"> XE "Places:’" </w:delInstrText>
        </w:r>
      </w:del>
      <w:r>
        <w:rPr>
          <w:lang w:val="en-US"/>
        </w:rPr>
        <w:fldChar w:fldCharType="separate"/>
      </w:r>
      <w:del w:id="500" w:author="R.Scott Wade" w:date="2022-07-31T18:13:17Z">
        <w:r>
          <w:fldChar w:fldCharType="begin"/>
        </w:r>
        <w:r>
          <w:rPr>
            <w:lang w:val="en-US"/>
          </w:rPr>
          <w:delInstrText xml:space="preserve"> XE "Places:’" </w:delInstrText>
        </w:r>
      </w:del>
      <w:r>
        <w:rPr>
          <w:lang w:val="en-US"/>
        </w:rPr>
        <w:fldChar w:fldCharType="separate"/>
      </w:r>
      <w:del w:id="501" w:author="R.Scott Wade" w:date="2022-07-31T18:13:17Z">
        <w:r>
          <w:fldChar w:fldCharType="begin"/>
        </w:r>
        <w:r>
          <w:rPr>
            <w:lang w:val="en-US"/>
          </w:rPr>
          <w:delInstrText xml:space="preserve"> XE "Places:’" </w:delInstrText>
        </w:r>
      </w:del>
      <w:r>
        <w:rPr>
          <w:lang w:val="en-US"/>
        </w:rPr>
        <w:fldChar w:fldCharType="separate"/>
      </w:r>
      <w:del w:id="502" w:author="R.Scott Wade" w:date="2022-07-31T18:13:17Z">
        <w:r>
          <w:fldChar w:fldCharType="begin"/>
        </w:r>
        <w:r>
          <w:rPr>
            <w:lang w:val="en-US"/>
          </w:rPr>
          <w:delInstrText xml:space="preserve"> XE "Places:’" </w:delInstrText>
        </w:r>
      </w:del>
      <w:r>
        <w:rPr>
          <w:lang w:val="en-US"/>
        </w:rPr>
        <w:fldChar w:fldCharType="separate"/>
      </w:r>
      <w:del w:id="503" w:author="R.Scott Wade" w:date="2022-07-31T18:13:17Z">
        <w:r>
          <w:fldChar w:fldCharType="begin"/>
        </w:r>
        <w:r>
          <w:rPr>
            <w:lang w:val="en-US"/>
          </w:rPr>
          <w:delInstrText xml:space="preserve"> XE "Places:’" </w:delInstrText>
        </w:r>
      </w:del>
      <w:r>
        <w:rPr>
          <w:lang w:val="en-US"/>
        </w:rPr>
        <w:fldChar w:fldCharType="separate"/>
      </w:r>
      <w:del w:id="504" w:author="R.Scott Wade" w:date="2022-07-31T18:13:17Z">
        <w:r>
          <w:fldChar w:fldCharType="begin"/>
        </w:r>
        <w:r>
          <w:rPr>
            <w:lang w:val="en-US"/>
          </w:rPr>
          <w:delInstrText xml:space="preserve"> XE "Places:’" </w:delInstrText>
        </w:r>
      </w:del>
      <w:r>
        <w:rPr>
          <w:lang w:val="en-US"/>
        </w:rPr>
        <w:fldChar w:fldCharType="separate"/>
      </w:r>
      <w:del w:id="505" w:author="R.Scott Wade" w:date="2022-07-31T18:13:17Z">
        <w:r>
          <w:rPr>
            <w:lang w:val="en-US"/>
          </w:rPr>
          <w:delText>’</w:delText>
        </w:r>
      </w:del>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ins w:id="506" w:author="R.Scott Wade" w:date="2022-07-31T18:13:17Z">
        <w:r>
          <w:rPr>
            <w:lang w:val="en-US"/>
          </w:rPr>
          <w:t>’</w:t>
        </w:r>
      </w:ins>
      <w:r>
        <w:rPr>
          <w:lang w:val="en-US"/>
        </w:rPr>
        <w:t xml:space="preserve">s ancient planetary saviors. </w:t>
      </w:r>
      <w:commentRangeStart w:id="7"/>
      <w:r>
        <w:rPr>
          <w:lang w:val="en-US"/>
        </w:rPr>
        <w:t>R</w:t>
      </w:r>
      <w:r>
        <w:rPr>
          <w:lang w:val="en-US"/>
        </w:rPr>
        <w:t>ubbish, of course</w:t>
      </w:r>
      <w:ins w:id="507" w:author="R.Scott Wade" w:date="2022-07-10T16:32:20Z">
        <w:r>
          <w:rPr>
            <w:lang w:val="en-US"/>
          </w:rPr>
        </w:r>
      </w:ins>
      <w:commentRangeEnd w:id="7"/>
      <w:r>
        <w:commentReference w:id="7"/>
      </w:r>
      <w:r>
        <w:rPr>
          <w:lang w:val="en-US"/>
        </w:rPr>
        <w:t xml:space="preserve">. </w:t>
      </w:r>
      <w:del w:id="508" w:author="R.Scott Wade" w:date="2022-07-10T16:33:36Z">
        <w:r>
          <w:rPr>
            <w:lang w:val="en-US"/>
          </w:rPr>
          <w:delText>N</w:delText>
        </w:r>
      </w:del>
      <w:del w:id="509" w:author="R.Scott Wade" w:date="2022-07-10T16:33:36Z">
        <w:r>
          <w:rPr>
            <w:lang w:val="en-US"/>
          </w:rPr>
          <w:delText xml:space="preserve">othing ever happened to kids that had the mark. They didn’t turn into giant spiders or start shooting lasers from their eyes. </w:delText>
        </w:r>
      </w:del>
      <w:r>
        <w:rPr>
          <w:lang w:val="en-US"/>
        </w:rPr>
        <w:t>It</w:t>
      </w:r>
      <w:r>
        <w:rPr>
          <w:lang w:val="en-US"/>
        </w:rPr>
        <w:t xml:space="preserve"> was all fictional vid entertainment, nothing more. </w:t>
      </w:r>
      <w:r>
        <w:rPr>
          <w:lang w:val="en-US"/>
        </w:rPr>
        <w:t>T</w:t>
      </w:r>
      <w:r>
        <w:rPr>
          <w:lang w:val="en-US"/>
        </w:rPr>
        <w:t xml:space="preserve">he Health Commission would make a pronouncement </w:t>
      </w:r>
      <w:r>
        <w:rPr>
          <w:lang w:val="en-US"/>
        </w:rPr>
        <w:t xml:space="preserve">like today </w:t>
      </w:r>
      <w:r>
        <w:rPr>
          <w:lang w:val="en-US"/>
        </w:rPr>
        <w:t xml:space="preserve">every few years, </w:t>
      </w:r>
      <w:r>
        <w:rPr>
          <w:lang w:val="en-US"/>
        </w:rPr>
        <w:t>and k</w:t>
      </w:r>
      <w:r>
        <w:rPr>
          <w:lang w:val="en-US"/>
        </w:rPr>
        <w:t xml:space="preserve">ids would get the vaccine. </w:t>
      </w:r>
      <w:r>
        <w:rPr>
          <w:lang w:val="en-US"/>
        </w:rPr>
        <w:t>T</w:t>
      </w:r>
      <w:r>
        <w:rPr>
          <w:lang w:val="en-US"/>
        </w:rPr>
        <w:t>he world kept turning like it always did.</w:t>
      </w:r>
    </w:p>
    <w:p>
      <w:pPr>
        <w:pStyle w:val="TextBody"/>
        <w:rPr>
          <w:lang w:val="en-US"/>
        </w:rPr>
      </w:pPr>
      <w:r>
        <w:rPr>
          <w:lang w:val="en-US"/>
        </w:rPr>
        <w:t>But in Kenst</w:t>
      </w:r>
      <w:del w:id="510" w:author="R.Scott Wade" w:date="2022-07-31T18:13:17Z">
        <w:r>
          <w:rPr>
            <w:lang w:val="en-US"/>
          </w:rPr>
          <w:delText>’</w:delText>
        </w:r>
      </w:del>
      <w:ins w:id="511" w:author="R.Scott Wade" w:date="2022-07-31T18:13:17Z">
        <w:r>
          <w:rPr>
            <w:lang w:val="en-US"/>
          </w:rPr>
          <w:t>’</w:t>
        </w:r>
      </w:ins>
      <w:r>
        <w:rPr>
          <w:lang w:val="en-US"/>
        </w:rPr>
        <w:t xml:space="preserve">s case, there was no vaccine for what would </w:t>
      </w:r>
      <w:r>
        <w:rPr>
          <w:lang w:val="en-US"/>
        </w:rPr>
        <w:t>happen</w:t>
      </w:r>
      <w:r>
        <w:rPr>
          <w:lang w:val="en-US"/>
        </w:rPr>
        <w:t xml:space="preserve"> if Zada found out about </w:t>
      </w:r>
      <w:ins w:id="512" w:author="R.Scott Wade" w:date="2022-07-23T15:25:29Z">
        <w:r>
          <w:rPr>
            <w:lang w:val="en-US"/>
          </w:rPr>
          <w:t>the</w:t>
        </w:r>
      </w:ins>
      <w:del w:id="513" w:author="R.Scott Wade" w:date="2022-07-23T15:25:28Z">
        <w:r>
          <w:rPr>
            <w:lang w:val="en-US"/>
          </w:rPr>
          <w:delText>it</w:delText>
        </w:r>
      </w:del>
      <w:ins w:id="514" w:author="R.Scott Wade" w:date="2022-07-23T15:25:29Z">
        <w:r>
          <w:rPr>
            <w:lang w:val="en-US"/>
          </w:rPr>
          <w:t xml:space="preserve"> </w:t>
        </w:r>
      </w:ins>
      <w:ins w:id="515" w:author="R.Scott Wade" w:date="2022-07-23T15:25:29Z">
        <w:r>
          <w:rPr>
            <w:lang w:val="en-US"/>
          </w:rPr>
          <w:t>mark</w:t>
        </w:r>
      </w:ins>
      <w:r>
        <w:rPr>
          <w:lang w:val="en-US"/>
        </w:rPr>
        <w:t xml:space="preserve">. Kenst expected Zada would use it to mock him </w:t>
      </w:r>
      <w:r>
        <w:rPr>
          <w:lang w:val="en-US"/>
        </w:rPr>
        <w:t>like anything else distinctive about Kenst</w:t>
      </w:r>
      <w:r>
        <w:rPr>
          <w:lang w:val="en-US"/>
        </w:rPr>
        <w:t xml:space="preserve">. That was why Riadn and now Pirka were keeping it a secret. </w:t>
      </w:r>
    </w:p>
    <w:p>
      <w:pPr>
        <w:pStyle w:val="TextBody"/>
        <w:rPr>
          <w:ins w:id="516" w:author="R.Scott Wade" w:date="2022-07-23T10:33:15Z"/>
        </w:rPr>
      </w:pPr>
      <w:r>
        <w:rPr>
          <w:lang w:val="en-US"/>
        </w:rPr>
        <w:t xml:space="preserve">The walk to school was long enough that Kenst realized the sweater was going to be a problem. Summer </w:t>
      </w:r>
      <w:r>
        <w:rPr>
          <w:lang w:val="en-US"/>
        </w:rPr>
        <w:t>had</w:t>
      </w:r>
      <w:r>
        <w:rPr>
          <w:lang w:val="en-US"/>
        </w:rPr>
        <w:t xml:space="preserve"> pas</w:t>
      </w:r>
      <w:r>
        <w:rPr>
          <w:lang w:val="en-US"/>
        </w:rPr>
        <w:t>sed</w:t>
      </w:r>
      <w:r>
        <w:rPr>
          <w:lang w:val="en-US"/>
        </w:rPr>
        <w:t xml:space="preserve">, but </w:t>
      </w:r>
      <w:r>
        <w:rPr>
          <w:lang w:val="en-US"/>
        </w:rPr>
        <w:t xml:space="preserve">the weather </w:t>
      </w:r>
      <w:r>
        <w:rPr>
          <w:lang w:val="en-US"/>
        </w:rPr>
        <w:t xml:space="preserve">was </w:t>
      </w:r>
      <w:r>
        <w:rPr>
          <w:lang w:val="en-US"/>
        </w:rPr>
        <w:t>just</w:t>
      </w:r>
      <w:r>
        <w:rPr>
          <w:lang w:val="en-US"/>
        </w:rPr>
        <w:t xml:space="preserve"> warm enough that Kenst would be </w:t>
      </w:r>
      <w:r>
        <w:rPr>
          <w:lang w:val="en-US"/>
        </w:rPr>
        <w:t>drenched</w:t>
      </w:r>
      <w:r>
        <w:rPr>
          <w:lang w:val="en-US"/>
        </w:rPr>
        <w:t xml:space="preserve"> with sweat before the </w:t>
      </w:r>
      <w:r>
        <w:rPr>
          <w:lang w:val="en-US"/>
        </w:rPr>
        <w:t xml:space="preserve">end of the </w:t>
      </w:r>
      <w:r>
        <w:rPr>
          <w:lang w:val="en-US"/>
        </w:rPr>
        <w:t>day.</w:t>
      </w:r>
    </w:p>
    <w:p>
      <w:pPr>
        <w:pStyle w:val="Heading9"/>
        <w:rPr>
          <w:ins w:id="521" w:author="R.Scott Wade" w:date="2022-07-23T15:24:26Z"/>
        </w:rPr>
      </w:pPr>
      <w:ins w:id="517" w:author="R.Scott Wade" w:date="2022-07-23T10:33:15Z">
        <w:bookmarkStart w:id="5" w:name="__RefHeading___Toc501406_4321067"/>
        <w:bookmarkEnd w:id="5"/>
        <w:r>
          <w:rPr>
            <w:lang w:val="en-US"/>
          </w:rPr>
          <w:t>D</w:t>
        </w:r>
      </w:ins>
      <w:ins w:id="518" w:author="R.Scott Wade" w:date="2022-07-23T10:33:15Z">
        <w:r>
          <w:rPr>
            <w:lang w:val="en-US"/>
          </w:rPr>
          <w:t>70 Kenst and Riadn walk to school</w:t>
        </w:r>
      </w:ins>
      <w:ins w:id="519" w:author="R.Scott Wade" w:date="2022-08-01T11:01:48Z">
        <w:r>
          <w:rPr>
            <w:lang w:val="en-US"/>
          </w:rPr>
          <w:t xml:space="preserve"> – </w:t>
        </w:r>
      </w:ins>
      <w:ins w:id="520" w:author="R.Scott Wade" w:date="2022-08-01T11:01:48Z">
        <w:r>
          <w:rPr>
            <w:lang w:val="en-US"/>
          </w:rPr>
          <w:t>to – end of first Zada scuffle</w:t>
        </w:r>
      </w:ins>
    </w:p>
    <w:p>
      <w:pPr>
        <w:pStyle w:val="TextBody"/>
        <w:rPr>
          <w:ins w:id="523" w:author="R.Scott Wade" w:date="2022-07-23T15:24:26Z"/>
        </w:rPr>
      </w:pPr>
      <w:ins w:id="522" w:author="R.Scott Wade" w:date="2022-07-23T15:24:26Z">
        <w:r>
          <w:rPr/>
        </w:r>
      </w:ins>
    </w:p>
    <w:p>
      <w:pPr>
        <w:pStyle w:val="TextBody"/>
        <w:rPr>
          <w:lang w:val="en-US"/>
          <w:ins w:id="540" w:author="R.Scott Wade" w:date="2022-07-23T15:24:26Z"/>
        </w:rPr>
      </w:pPr>
      <w:ins w:id="524" w:author="R.Scott Wade" w:date="2022-07-23T15:24:26Z">
        <w:r>
          <w:rPr>
            <w:lang w:val="en-US"/>
          </w:rPr>
          <w:t xml:space="preserve">The community farm was maintained in part by </w:t>
        </w:r>
      </w:ins>
      <w:ins w:id="525" w:author="R.Scott Wade" w:date="2022-07-23T15:24:26Z">
        <w:r>
          <w:rPr>
            <w:lang w:val="en-US"/>
          </w:rPr>
          <w:t xml:space="preserve">the </w:t>
        </w:r>
      </w:ins>
      <w:ins w:id="526" w:author="R.Scott Wade" w:date="2022-07-23T15:24:26Z">
        <w:r>
          <w:rPr>
            <w:lang w:val="en-US"/>
          </w:rPr>
          <w:t xml:space="preserve">four schools in </w:t>
        </w:r>
      </w:ins>
      <w:ins w:id="527" w:author="R.Scott Wade" w:date="2022-07-23T15:24:26Z">
        <w:r>
          <w:rPr>
            <w:lang w:val="en-US"/>
          </w:rPr>
          <w:t>the town of Blauwald</w:t>
        </w:r>
      </w:ins>
      <w:ins w:id="528" w:author="R.Scott Wade" w:date="2022-07-23T15:24:26Z">
        <w:r>
          <w:rPr>
            <w:lang w:val="en-US"/>
          </w:rPr>
          <w:t xml:space="preserve">. Every </w:t>
        </w:r>
      </w:ins>
      <w:ins w:id="529" w:author="R.Scott Wade" w:date="2022-07-23T15:24:26Z">
        <w:r>
          <w:rPr>
            <w:lang w:val="en-US"/>
          </w:rPr>
          <w:t>month</w:t>
        </w:r>
      </w:ins>
      <w:ins w:id="530" w:author="R.Scott Wade" w:date="2022-07-23T15:24:26Z">
        <w:r>
          <w:rPr>
            <w:lang w:val="en-US"/>
          </w:rPr>
          <w:t xml:space="preserve">, Kenst’s school spent </w:t>
        </w:r>
      </w:ins>
      <w:ins w:id="531" w:author="R.Scott Wade" w:date="2022-07-23T15:24:26Z">
        <w:r>
          <w:rPr>
            <w:lang w:val="en-US"/>
          </w:rPr>
          <w:t>one</w:t>
        </w:r>
      </w:ins>
      <w:ins w:id="532" w:author="R.Scott Wade" w:date="2022-07-23T15:24:26Z">
        <w:r>
          <w:rPr>
            <w:lang w:val="en-US"/>
          </w:rPr>
          <w:t xml:space="preserve"> </w:t>
        </w:r>
      </w:ins>
      <w:ins w:id="533" w:author="R.Scott Wade" w:date="2022-07-23T15:24:26Z">
        <w:r>
          <w:rPr>
            <w:lang w:val="en-US"/>
          </w:rPr>
          <w:t xml:space="preserve">day </w:t>
        </w:r>
      </w:ins>
      <w:ins w:id="534" w:author="R.Scott Wade" w:date="2022-07-23T15:24:26Z">
        <w:r>
          <w:rPr>
            <w:lang w:val="en-US"/>
          </w:rPr>
          <w:t xml:space="preserve">tending the </w:t>
        </w:r>
      </w:ins>
      <w:ins w:id="535" w:author="R.Scott Wade" w:date="2022-07-23T15:24:26Z">
        <w:r>
          <w:rPr>
            <w:lang w:val="en-US"/>
          </w:rPr>
          <w:t>garden and some of the crops</w:t>
        </w:r>
      </w:ins>
      <w:ins w:id="536" w:author="R.Scott Wade" w:date="2022-07-23T15:24:26Z">
        <w:r>
          <w:rPr>
            <w:lang w:val="en-US"/>
          </w:rPr>
          <w:t xml:space="preserve">. The crops were part of the food for the community. </w:t>
        </w:r>
      </w:ins>
      <w:ins w:id="537" w:author="R.Scott Wade" w:date="2022-07-23T15:24:26Z">
        <w:r>
          <w:rPr>
            <w:lang w:val="en-US"/>
          </w:rPr>
          <w:t xml:space="preserve">Kenst participated as well as any other student, but he disliked farming enough that he would surely do something else for a career. </w:t>
        </w:r>
      </w:ins>
      <w:ins w:id="538" w:author="R.Scott Wade" w:date="2022-07-23T15:24:26Z">
        <w:r>
          <w:rPr>
            <w:lang w:val="en-US"/>
          </w:rPr>
          <w:t xml:space="preserve">He wasn’t sure what, but it would have nothing to do with agriculture. He knew Riadn felt similarly, but she was already focused on a career in business intelligence systems. </w:t>
        </w:r>
      </w:ins>
      <w:ins w:id="539" w:author="R.Scott Wade" w:date="2022-07-23T15:24:26Z">
        <w:r>
          <w:rPr>
            <w:lang w:val="en-US"/>
          </w:rPr>
          <w:t>Kenst alternately marveled at and envied her knowledge of artificial intelligences.</w:t>
        </w:r>
      </w:ins>
    </w:p>
    <w:p>
      <w:pPr>
        <w:pStyle w:val="TextBody"/>
        <w:rPr>
          <w:lang w:val="en-US"/>
          <w:ins w:id="546" w:author="R.Scott Wade" w:date="2022-07-23T15:24:26Z"/>
        </w:rPr>
      </w:pPr>
      <w:ins w:id="541" w:author="R.Scott Wade" w:date="2022-07-23T15:24:26Z">
        <w:r>
          <w:rPr>
            <w:lang w:val="en-US"/>
          </w:rPr>
          <w:t xml:space="preserve">The farm was on the main highway through town, backed up against the woods that encircled the town. The woods were part of </w:t>
        </w:r>
      </w:ins>
      <w:ins w:id="542" w:author="R.Scott Wade" w:date="2022-07-23T15:24:26Z">
        <w:r>
          <w:rPr>
            <w:lang w:val="en-US"/>
          </w:rPr>
          <w:t xml:space="preserve">the Blauerbaum, </w:t>
        </w:r>
      </w:ins>
      <w:ins w:id="543" w:author="R.Scott Wade" w:date="2022-07-23T15:24:26Z">
        <w:r>
          <w:rPr>
            <w:lang w:val="en-US"/>
          </w:rPr>
          <w:t xml:space="preserve">a </w:t>
        </w:r>
      </w:ins>
      <w:ins w:id="544" w:author="R.Scott Wade" w:date="2022-07-23T15:24:26Z">
        <w:r>
          <w:rPr>
            <w:lang w:val="en-US"/>
          </w:rPr>
          <w:t xml:space="preserve">deep temperate </w:t>
        </w:r>
      </w:ins>
      <w:ins w:id="545" w:author="R.Scott Wade" w:date="2022-07-23T15:24:26Z">
        <w:r>
          <w:rPr>
            <w:lang w:val="en-US"/>
          </w:rPr>
          <w:t>forest that covered most of the continent.</w:t>
        </w:r>
      </w:ins>
    </w:p>
    <w:p>
      <w:pPr>
        <w:pStyle w:val="TextBody"/>
        <w:rPr>
          <w:lang w:val="en-US"/>
          <w:ins w:id="553" w:author="R.Scott Wade" w:date="2022-07-23T15:24:26Z"/>
        </w:rPr>
      </w:pPr>
      <w:ins w:id="547" w:author="R.Scott Wade" w:date="2022-07-23T15:24:26Z">
        <w:r>
          <w:rPr>
            <w:lang w:val="en-US"/>
          </w:rPr>
          <w:t xml:space="preserve">The day’s activity was to help </w:t>
        </w:r>
      </w:ins>
      <w:ins w:id="548" w:author="R.Scott Wade" w:date="2022-07-23T15:24:26Z">
        <w:r>
          <w:rPr>
            <w:lang w:val="en-US"/>
          </w:rPr>
          <w:t xml:space="preserve">prepare the farm and </w:t>
        </w:r>
      </w:ins>
      <w:ins w:id="549" w:author="R.Scott Wade" w:date="2022-07-23T15:24:26Z">
        <w:r>
          <w:rPr>
            <w:lang w:val="en-US"/>
          </w:rPr>
          <w:t xml:space="preserve">garden </w:t>
        </w:r>
      </w:ins>
      <w:ins w:id="550" w:author="R.Scott Wade" w:date="2022-07-23T15:24:26Z">
        <w:r>
          <w:rPr>
            <w:lang w:val="en-US"/>
          </w:rPr>
          <w:t>for winter</w:t>
        </w:r>
      </w:ins>
      <w:ins w:id="551" w:author="R.Scott Wade" w:date="2022-07-23T15:24:26Z">
        <w:r>
          <w:rPr>
            <w:lang w:val="en-US"/>
          </w:rPr>
          <w:t xml:space="preserve">. </w:t>
        </w:r>
      </w:ins>
      <w:ins w:id="552" w:author="R.Scott Wade" w:date="2022-07-23T15:24:26Z">
        <w:r>
          <w:rPr>
            <w:lang w:val="en-US"/>
          </w:rPr>
          <w:t xml:space="preserve">The fields and beds needed composting and tilling, trees and shrubs needed pruning. Kenst picked tilling because pruning would require stretching his arms periodically, and that could reveal his secret. </w:t>
        </w:r>
      </w:ins>
    </w:p>
    <w:p>
      <w:pPr>
        <w:pStyle w:val="TextBody"/>
        <w:rPr>
          <w:lang w:val="en-US"/>
          <w:ins w:id="573" w:author="R.Scott Wade" w:date="2022-07-23T15:24:26Z"/>
        </w:rPr>
      </w:pPr>
      <w:ins w:id="554" w:author="R.Scott Wade" w:date="2022-07-23T15:24:26Z">
        <w:r>
          <w:rPr>
            <w:lang w:val="en-US"/>
          </w:rPr>
          <w:t xml:space="preserve">Kenst tilled the first pair of rows out </w:t>
        </w:r>
      </w:ins>
      <w:ins w:id="555" w:author="R.Scott Wade" w:date="2022-07-23T15:24:26Z">
        <w:r>
          <w:rPr>
            <w:lang w:val="en-US"/>
          </w:rPr>
          <w:t xml:space="preserve">to </w:t>
        </w:r>
      </w:ins>
      <w:ins w:id="556" w:author="R.Scott Wade" w:date="2022-07-23T15:24:26Z">
        <w:r>
          <w:rPr>
            <w:lang w:val="en-US"/>
          </w:rPr>
          <w:t xml:space="preserve">the end of the large grain field and back to the barn in peace. He was about to start the next </w:t>
        </w:r>
      </w:ins>
      <w:ins w:id="557" w:author="R.Scott Wade" w:date="2022-07-23T15:24:26Z">
        <w:r>
          <w:rPr>
            <w:lang w:val="en-US"/>
          </w:rPr>
          <w:t>rows</w:t>
        </w:r>
      </w:ins>
      <w:ins w:id="558" w:author="R.Scott Wade" w:date="2022-07-23T15:24:26Z">
        <w:r>
          <w:rPr>
            <w:lang w:val="en-US"/>
          </w:rPr>
          <w:t xml:space="preserve"> when he heard a shout. </w:t>
        </w:r>
      </w:ins>
      <w:ins w:id="559" w:author="R.Scott Wade" w:date="2022-07-23T15:24:26Z">
        <w:r>
          <w:rPr>
            <w:lang w:val="en-US"/>
          </w:rPr>
          <w:t>He immediately recognized</w:t>
        </w:r>
      </w:ins>
      <w:ins w:id="560" w:author="R.Scott Wade" w:date="2022-07-23T15:24:26Z">
        <w:r>
          <w:rPr>
            <w:lang w:val="en-US"/>
          </w:rPr>
          <w:t xml:space="preserve"> </w:t>
        </w:r>
      </w:ins>
      <w:ins w:id="561" w:author="R.Scott Wade" w:date="2022-07-23T15:24:26Z">
        <w:r>
          <w:rPr>
            <w:lang w:val="en-US"/>
          </w:rPr>
          <w:t>the large combined double bulk of</w:t>
        </w:r>
      </w:ins>
      <w:ins w:id="562" w:author="R.Scott Wade" w:date="2022-07-23T15:24:26Z">
        <w:r>
          <w:rPr>
            <w:lang w:val="en-US"/>
          </w:rPr>
          <w:t xml:space="preserve"> Zada </w:t>
        </w:r>
      </w:ins>
      <w:ins w:id="563" w:author="R.Scott Wade" w:date="2022-07-23T15:24:26Z">
        <w:r>
          <w:rPr>
            <w:lang w:val="en-US"/>
          </w:rPr>
          <w:t>and his prime acolyte Kir</w:t>
        </w:r>
      </w:ins>
      <w:ins w:id="564" w:author="R.Scott Wade" w:date="2022-07-23T15:24:26Z">
        <w:r>
          <w:rPr>
            <w:lang w:val="en-US"/>
          </w:rPr>
          <w:t>.</w:t>
        </w:r>
      </w:ins>
      <w:ins w:id="565" w:author="R.Scott Wade" w:date="2022-07-23T15:24:26Z">
        <w:r>
          <w:rPr>
            <w:lang w:val="en-US"/>
          </w:rPr>
          <w:commentReference w:id="8"/>
        </w:r>
      </w:ins>
      <w:ins w:id="566" w:author="R.Scott Wade" w:date="2022-07-23T15:24:26Z">
        <w:r>
          <w:rPr>
            <w:lang w:val="en-US"/>
          </w:rPr>
          <w:t xml:space="preserve"> </w:t>
        </w:r>
      </w:ins>
      <w:ins w:id="567" w:author="R.Scott Wade" w:date="2022-07-23T15:24:26Z">
        <w:r>
          <w:rPr>
            <w:lang w:val="en-US"/>
          </w:rPr>
          <w:t>They were</w:t>
        </w:r>
      </w:ins>
      <w:ins w:id="568" w:author="R.Scott Wade" w:date="2022-07-23T15:24:26Z">
        <w:r>
          <w:rPr>
            <w:lang w:val="en-US"/>
          </w:rPr>
          <w:t xml:space="preserve"> trailing the usual collection of hangers-on. </w:t>
        </w:r>
      </w:ins>
      <w:ins w:id="569" w:author="R.Scott Wade" w:date="2022-07-23T15:24:26Z">
        <w:r>
          <w:rPr>
            <w:lang w:val="en-US"/>
          </w:rPr>
          <w:t xml:space="preserve">Minions was how Kenst thought of them. </w:t>
        </w:r>
      </w:ins>
      <w:ins w:id="570" w:author="R.Scott Wade" w:date="2022-07-23T15:24:26Z">
        <w:r>
          <w:rPr>
            <w:lang w:val="en-US"/>
          </w:rPr>
          <w:t xml:space="preserve">Whatever it was </w:t>
        </w:r>
      </w:ins>
      <w:ins w:id="571" w:author="R.Scott Wade" w:date="2022-07-23T15:24:26Z">
        <w:r>
          <w:rPr>
            <w:lang w:val="en-US"/>
          </w:rPr>
          <w:t>that Zada wanted</w:t>
        </w:r>
      </w:ins>
      <w:ins w:id="572" w:author="R.Scott Wade" w:date="2022-07-23T15:24:26Z">
        <w:r>
          <w:rPr>
            <w:lang w:val="en-US"/>
          </w:rPr>
          <w:t>, it was never good when Zada was involved. With a feeling of dread, Kenst turned the tiller off.</w:t>
        </w:r>
      </w:ins>
    </w:p>
    <w:p>
      <w:pPr>
        <w:pStyle w:val="TextBody"/>
        <w:rPr>
          <w:lang w:val="en-US"/>
          <w:ins w:id="576" w:author="R.Scott Wade" w:date="2022-07-23T15:24:26Z"/>
        </w:rPr>
      </w:pPr>
      <w:ins w:id="574" w:author="R.Scott Wade" w:date="2022-07-23T15:24:26Z">
        <w:r>
          <w:rPr>
            <w:lang w:val="en-US"/>
          </w:rPr>
          <w:t>“</w:t>
        </w:r>
      </w:ins>
      <w:ins w:id="575" w:author="R.Scott Wade" w:date="2022-07-23T15:24:26Z">
        <w:r>
          <w:rPr>
            <w:lang w:val="en-US"/>
          </w:rPr>
          <w:t>Stop slacking off, Rodeloy!” Kenst had seen Zada’s false anger face before, so he knew he was in for a dramatic presentation.</w:t>
        </w:r>
      </w:ins>
    </w:p>
    <w:p>
      <w:pPr>
        <w:pStyle w:val="TextBody"/>
        <w:rPr>
          <w:lang w:val="en-US"/>
          <w:ins w:id="579" w:author="R.Scott Wade" w:date="2022-07-23T15:24:26Z"/>
        </w:rPr>
      </w:pPr>
      <w:ins w:id="577" w:author="R.Scott Wade" w:date="2022-07-23T15:24:26Z">
        <w:r>
          <w:rPr>
            <w:lang w:val="en-US"/>
          </w:rPr>
          <w:t>“</w:t>
        </w:r>
      </w:ins>
      <w:ins w:id="578" w:author="R.Scott Wade" w:date="2022-07-23T15:24:26Z">
        <w:r>
          <w:rPr>
            <w:lang w:val="en-US"/>
          </w:rPr>
          <w:t>I got work to do, Triflagr, what do you want?”</w:t>
        </w:r>
      </w:ins>
    </w:p>
    <w:p>
      <w:pPr>
        <w:pStyle w:val="TextBody"/>
        <w:rPr>
          <w:lang w:val="en-US"/>
          <w:ins w:id="585" w:author="R.Scott Wade" w:date="2022-07-23T15:24:26Z"/>
        </w:rPr>
      </w:pPr>
      <w:ins w:id="580" w:author="R.Scott Wade" w:date="2022-07-23T15:24:26Z">
        <w:r>
          <w:rPr>
            <w:lang w:val="en-US"/>
          </w:rPr>
          <w:t>“</w:t>
        </w:r>
      </w:ins>
      <w:ins w:id="581" w:author="R.Scott Wade" w:date="2022-07-23T15:24:26Z">
        <w:r>
          <w:rPr>
            <w:lang w:val="en-US"/>
          </w:rPr>
          <w:t xml:space="preserve">Then you ought to be doing it, right?” Zada stopped within easy reach of Kenst, if Kenst should try to start the tiller and escape that way. </w:t>
        </w:r>
      </w:ins>
      <w:ins w:id="582" w:author="R.Scott Wade" w:date="2022-07-23T15:24:26Z">
        <w:r>
          <w:rPr>
            <w:lang w:val="en-US"/>
          </w:rPr>
          <w:t xml:space="preserve">Zada’s greater bulk and height was normally intimidating, but Kenst was angry already today. He was tired of getting hit, and tired of being someone else’s </w:t>
        </w:r>
      </w:ins>
      <w:ins w:id="583" w:author="R.Scott Wade" w:date="2022-07-23T15:24:26Z">
        <w:r>
          <w:rPr>
            <w:lang w:val="en-US"/>
          </w:rPr>
          <w:t xml:space="preserve">punching bag. </w:t>
        </w:r>
      </w:ins>
      <w:ins w:id="584" w:author="R.Scott Wade" w:date="2022-07-23T15:24:26Z">
        <w:r>
          <w:rPr>
            <w:lang w:val="en-US"/>
          </w:rPr>
          <w:t>His dread gave way to his greater fatalistic rage. He couldn’t help it – he was heartily sick of Zada’s idea of conversation.</w:t>
        </w:r>
      </w:ins>
    </w:p>
    <w:p>
      <w:pPr>
        <w:pStyle w:val="TextBody"/>
        <w:rPr>
          <w:lang w:val="en-US"/>
          <w:ins w:id="588" w:author="R.Scott Wade" w:date="2022-07-23T15:24:26Z"/>
        </w:rPr>
      </w:pPr>
      <w:ins w:id="586" w:author="R.Scott Wade" w:date="2022-07-23T15:24:26Z">
        <w:r>
          <w:rPr>
            <w:lang w:val="en-US"/>
          </w:rPr>
          <w:t>“</w:t>
        </w:r>
      </w:ins>
      <w:ins w:id="587" w:author="R.Scott Wade" w:date="2022-07-23T15:24:26Z">
        <w:r>
          <w:rPr>
            <w:lang w:val="en-US"/>
          </w:rPr>
          <w:t>I was, until you stopped me.”</w:t>
        </w:r>
      </w:ins>
    </w:p>
    <w:p>
      <w:pPr>
        <w:pStyle w:val="TextBody"/>
        <w:rPr>
          <w:lang w:val="en-US"/>
          <w:ins w:id="591" w:author="R.Scott Wade" w:date="2022-07-23T15:24:26Z"/>
        </w:rPr>
      </w:pPr>
      <w:ins w:id="589" w:author="R.Scott Wade" w:date="2022-07-23T15:24:26Z">
        <w:r>
          <w:rPr>
            <w:lang w:val="en-US"/>
          </w:rPr>
          <w:t>“</w:t>
        </w:r>
      </w:ins>
      <w:ins w:id="590" w:author="R.Scott Wade" w:date="2022-07-23T15:24:26Z">
        <w:r>
          <w:rPr>
            <w:lang w:val="en-US"/>
          </w:rPr>
          <w:t>No you weren’t, I saw you.”</w:t>
        </w:r>
      </w:ins>
    </w:p>
    <w:p>
      <w:pPr>
        <w:pStyle w:val="TextBody"/>
        <w:rPr>
          <w:lang w:val="en-US"/>
          <w:ins w:id="594" w:author="R.Scott Wade" w:date="2022-07-23T15:24:26Z"/>
        </w:rPr>
      </w:pPr>
      <w:ins w:id="592" w:author="R.Scott Wade" w:date="2022-07-23T15:24:26Z">
        <w:r>
          <w:rPr>
            <w:lang w:val="en-US"/>
          </w:rPr>
          <w:t>“</w:t>
        </w:r>
      </w:ins>
      <w:ins w:id="593" w:author="R.Scott Wade" w:date="2022-07-23T15:24:26Z">
        <w:r>
          <w:rPr>
            <w:lang w:val="en-US"/>
          </w:rPr>
          <w:t>Zada, you didn’t see anything. You’re just making it up.”</w:t>
        </w:r>
      </w:ins>
    </w:p>
    <w:p>
      <w:pPr>
        <w:pStyle w:val="TextBody"/>
        <w:rPr>
          <w:lang w:val="en-US"/>
          <w:ins w:id="597" w:author="R.Scott Wade" w:date="2022-07-23T15:24:26Z"/>
        </w:rPr>
      </w:pPr>
      <w:ins w:id="595" w:author="R.Scott Wade" w:date="2022-07-23T15:24:26Z">
        <w:r>
          <w:rPr>
            <w:lang w:val="en-US"/>
          </w:rPr>
          <w:t>“</w:t>
        </w:r>
      </w:ins>
      <w:ins w:id="596" w:author="R.Scott Wade" w:date="2022-07-23T15:24:26Z">
        <w:r>
          <w:rPr>
            <w:lang w:val="en-US"/>
          </w:rPr>
          <w:t>You calling me a liar?”</w:t>
        </w:r>
      </w:ins>
    </w:p>
    <w:p>
      <w:pPr>
        <w:pStyle w:val="TextBody"/>
        <w:rPr>
          <w:lang w:val="en-US"/>
          <w:ins w:id="600" w:author="R.Scott Wade" w:date="2022-07-23T15:24:26Z"/>
        </w:rPr>
      </w:pPr>
      <w:ins w:id="598" w:author="R.Scott Wade" w:date="2022-07-23T15:24:26Z">
        <w:r>
          <w:rPr>
            <w:lang w:val="en-US"/>
          </w:rPr>
          <w:t>“</w:t>
        </w:r>
      </w:ins>
      <w:ins w:id="599" w:author="R.Scott Wade" w:date="2022-07-23T15:24:26Z">
        <w:r>
          <w:rPr>
            <w:lang w:val="en-US"/>
          </w:rPr>
          <w:t>No, I’m calling you a fuxelpaw dropping.” A few gasps and snickers went around the crowd. Kenst had struck home – a fuxelpaw was a loathsome warthog-like beast of the forest.</w:t>
        </w:r>
      </w:ins>
    </w:p>
    <w:p>
      <w:pPr>
        <w:pStyle w:val="TextBody"/>
        <w:rPr>
          <w:ins w:id="607" w:author="R.Scott Wade" w:date="2022-07-23T15:24:26Z"/>
        </w:rPr>
      </w:pPr>
      <w:ins w:id="601" w:author="R.Scott Wade" w:date="2022-07-23T15:24:26Z">
        <w:r>
          <w:rPr>
            <w:lang w:val="en-US"/>
          </w:rPr>
          <w:t>“</w:t>
        </w:r>
      </w:ins>
      <w:ins w:id="602" w:author="R.Scott Wade" w:date="2022-07-23T15:24:26Z">
        <w:r>
          <w:rPr>
            <w:lang w:val="en-US"/>
          </w:rPr>
          <w:t>You –” Zada stepped forward and grabbed Kenst’s sweater and pulled. He looked down, straight at Kenst’s right shoulder where the mark was no longer hidden. Zada pulled hard, ripping open the sweater. “Woohoo, look at this. F</w:t>
        </w:r>
      </w:ins>
      <w:ins w:id="603" w:author="R.Scott Wade" w:date="2022-07-23T15:24:26Z">
        <w:r>
          <w:rPr>
            <w:lang w:val="en-US"/>
          </w:rPr>
          <w:t>at boy’s g</w:t>
        </w:r>
      </w:ins>
      <w:ins w:id="604" w:author="R.Scott Wade" w:date="2022-07-23T15:24:26Z">
        <w:r>
          <w:rPr>
            <w:lang w:val="en-US"/>
          </w:rPr>
          <w:t xml:space="preserve">ot a wielder’s mark! He’s a bona fide hero!” Most of the </w:t>
        </w:r>
      </w:ins>
      <w:ins w:id="605" w:author="R.Scott Wade" w:date="2022-07-23T15:24:26Z">
        <w:r>
          <w:rPr>
            <w:lang w:val="en-US"/>
          </w:rPr>
          <w:t xml:space="preserve">minions </w:t>
        </w:r>
      </w:ins>
      <w:ins w:id="606" w:author="R.Scott Wade" w:date="2022-07-23T15:24:26Z">
        <w:r>
          <w:rPr>
            <w:lang w:val="en-US"/>
          </w:rPr>
          <w:t xml:space="preserve">dutifully laughed, although some were gaping at the mark. </w:t>
        </w:r>
      </w:ins>
    </w:p>
    <w:p>
      <w:pPr>
        <w:pStyle w:val="TextBody"/>
        <w:rPr>
          <w:shd w:fill="auto" w:val="clear"/>
          <w:lang w:val="en-US"/>
          <w:ins w:id="614" w:author="R.Scott Wade" w:date="2022-07-23T15:24:26Z"/>
        </w:rPr>
      </w:pPr>
      <w:ins w:id="608" w:author="R.Scott Wade" w:date="2022-07-23T15:24:26Z">
        <w:r>
          <w:rPr>
            <w:shd w:fill="auto" w:val="clear"/>
            <w:lang w:val="en-US"/>
          </w:rPr>
          <w:t>K</w:t>
        </w:r>
      </w:ins>
      <w:ins w:id="609" w:author="R.Scott Wade" w:date="2022-07-23T15:24:26Z">
        <w:r>
          <w:rPr>
            <w:shd w:fill="auto" w:val="clear"/>
            <w:lang w:val="en-US"/>
          </w:rPr>
          <w:t xml:space="preserve">enst pushed back at Zada, breaking his grasp on </w:t>
        </w:r>
      </w:ins>
      <w:ins w:id="610" w:author="R.Scott Wade" w:date="2022-07-23T15:24:26Z">
        <w:r>
          <w:rPr>
            <w:shd w:fill="auto" w:val="clear"/>
            <w:lang w:val="en-US"/>
          </w:rPr>
          <w:t xml:space="preserve">the torn </w:t>
        </w:r>
      </w:ins>
      <w:ins w:id="611" w:author="R.Scott Wade" w:date="2022-07-23T15:24:26Z">
        <w:r>
          <w:rPr>
            <w:shd w:fill="auto" w:val="clear"/>
            <w:lang w:val="en-US"/>
          </w:rPr>
          <w:t xml:space="preserve">sweater. </w:t>
        </w:r>
      </w:ins>
      <w:ins w:id="612" w:author="R.Scott Wade" w:date="2022-07-23T15:24:26Z">
        <w:r>
          <w:rPr>
            <w:shd w:fill="auto" w:val="clear"/>
            <w:lang w:val="en-US"/>
          </w:rPr>
          <w:t xml:space="preserve">Zada punched Kenst’s cheek hard enough that he blinked away stars. </w:t>
        </w:r>
      </w:ins>
      <w:ins w:id="613" w:author="R.Scott Wade" w:date="2022-07-23T15:24:26Z">
        <w:r>
          <w:rPr>
            <w:shd w:fill="auto" w:val="clear"/>
            <w:lang w:val="en-US"/>
          </w:rPr>
          <w:t>Kenst stepped back, as much to clear his head as to prepare to defend himself.</w:t>
        </w:r>
      </w:ins>
    </w:p>
    <w:p>
      <w:pPr>
        <w:pStyle w:val="TextBody"/>
        <w:rPr>
          <w:lang w:val="en-US"/>
          <w:ins w:id="622" w:author="R.Scott Wade" w:date="2022-07-23T15:24:26Z"/>
        </w:rPr>
      </w:pPr>
      <w:ins w:id="615" w:author="R.Scott Wade" w:date="2022-07-23T15:24:26Z">
        <w:r>
          <w:rPr>
            <w:lang w:val="en-US"/>
          </w:rPr>
          <w:t>“</w:t>
        </w:r>
      </w:ins>
      <w:ins w:id="616" w:author="R.Scott Wade" w:date="2022-07-23T15:24:26Z">
        <w:r>
          <w:rPr>
            <w:lang w:val="en-US"/>
          </w:rPr>
          <w:t>Not again</w:t>
        </w:r>
      </w:ins>
      <w:ins w:id="617" w:author="R.Scott Wade" w:date="2022-07-23T15:24:26Z">
        <w:r>
          <w:rPr>
            <w:lang w:val="en-US"/>
          </w:rPr>
          <w:t xml:space="preserve">, </w:t>
        </w:r>
      </w:ins>
      <w:ins w:id="618" w:author="R.Scott Wade" w:date="2022-07-23T15:24:26Z">
        <w:r>
          <w:rPr>
            <w:lang w:val="en-US"/>
          </w:rPr>
          <w:t>you two.”</w:t>
        </w:r>
      </w:ins>
      <w:ins w:id="619" w:author="R.Scott Wade" w:date="2022-07-23T15:24:26Z">
        <w:r>
          <w:rPr>
            <w:lang w:val="en-US"/>
          </w:rPr>
          <w:t xml:space="preserve"> Mr. Phrajka, the school counselor for the farm work, came up. He was about to speak again when Kenst’s shoulder caught his eye. He looked at it for a long second, and </w:t>
        </w:r>
      </w:ins>
      <w:ins w:id="620" w:author="R.Scott Wade" w:date="2022-07-23T15:24:26Z">
        <w:r>
          <w:rPr>
            <w:lang w:val="en-US"/>
          </w:rPr>
          <w:t>glanced</w:t>
        </w:r>
      </w:ins>
      <w:ins w:id="621" w:author="R.Scott Wade" w:date="2022-07-23T15:24:26Z">
        <w:r>
          <w:rPr>
            <w:lang w:val="en-US"/>
          </w:rPr>
          <w:t xml:space="preserve"> at Kenst’s face. </w:t>
        </w:r>
      </w:ins>
    </w:p>
    <w:p>
      <w:pPr>
        <w:pStyle w:val="TextBody"/>
        <w:rPr>
          <w:lang w:val="en-US"/>
          <w:ins w:id="631" w:author="R.Scott Wade" w:date="2022-07-23T15:24:26Z"/>
        </w:rPr>
      </w:pPr>
      <w:ins w:id="623" w:author="R.Scott Wade" w:date="2022-07-23T15:24:26Z">
        <w:r>
          <w:rPr>
            <w:lang w:val="en-US"/>
          </w:rPr>
          <w:t>“</w:t>
        </w:r>
      </w:ins>
      <w:ins w:id="624" w:author="R.Scott Wade" w:date="2022-07-23T15:24:26Z">
        <w:r>
          <w:rPr>
            <w:lang w:val="en-US"/>
          </w:rPr>
          <w:t xml:space="preserve">Zada, you and your … </w:t>
        </w:r>
      </w:ins>
      <w:ins w:id="625" w:author="R.Scott Wade" w:date="2022-07-23T15:24:26Z">
        <w:r>
          <w:rPr>
            <w:lang w:val="en-US"/>
          </w:rPr>
          <w:t>friends</w:t>
        </w:r>
      </w:ins>
      <w:ins w:id="626" w:author="R.Scott Wade" w:date="2022-07-23T15:24:26Z">
        <w:r>
          <w:rPr>
            <w:lang w:val="en-US"/>
          </w:rPr>
          <w:t xml:space="preserve"> get back to work.” He looked around at all of them </w:t>
        </w:r>
      </w:ins>
      <w:ins w:id="627" w:author="R.Scott Wade" w:date="2022-07-23T15:24:26Z">
        <w:r>
          <w:rPr>
            <w:lang w:val="en-US"/>
          </w:rPr>
          <w:t>in disgust</w:t>
        </w:r>
      </w:ins>
      <w:ins w:id="628" w:author="R.Scott Wade" w:date="2022-07-23T15:24:26Z">
        <w:r>
          <w:rPr>
            <w:lang w:val="en-US"/>
          </w:rPr>
          <w:t xml:space="preserve">, challenging each to say anything. They quietly turned at </w:t>
        </w:r>
      </w:ins>
      <w:ins w:id="629" w:author="R.Scott Wade" w:date="2022-07-23T15:24:26Z">
        <w:r>
          <w:rPr>
            <w:lang w:val="en-US"/>
          </w:rPr>
          <w:t>that and</w:t>
        </w:r>
      </w:ins>
      <w:ins w:id="630" w:author="R.Scott Wade" w:date="2022-07-23T15:24:26Z">
        <w:r>
          <w:rPr>
            <w:lang w:val="en-US"/>
          </w:rPr>
          <w:t xml:space="preserve"> left with Zada trailing after.</w:t>
        </w:r>
      </w:ins>
    </w:p>
    <w:p>
      <w:pPr>
        <w:pStyle w:val="TextBody"/>
        <w:rPr>
          <w:lang w:val="en-US"/>
          <w:ins w:id="634" w:author="R.Scott Wade" w:date="2022-07-23T15:24:26Z"/>
        </w:rPr>
      </w:pPr>
      <w:ins w:id="632" w:author="R.Scott Wade" w:date="2022-07-23T15:24:26Z">
        <w:r>
          <w:rPr>
            <w:lang w:val="en-US"/>
          </w:rPr>
          <w:t>“</w:t>
        </w:r>
      </w:ins>
      <w:ins w:id="633" w:author="R.Scott Wade" w:date="2022-07-23T15:24:26Z">
        <w:r>
          <w:rPr>
            <w:lang w:val="en-US"/>
          </w:rPr>
          <w:t>You OK?” Mr. Phrajka asked, looking back at Kenst as he removed the torn sweater.</w:t>
        </w:r>
      </w:ins>
    </w:p>
    <w:p>
      <w:pPr>
        <w:pStyle w:val="TextBody"/>
        <w:rPr>
          <w:lang w:val="en-US"/>
          <w:ins w:id="637" w:author="R.Scott Wade" w:date="2022-07-23T15:24:26Z"/>
        </w:rPr>
      </w:pPr>
      <w:ins w:id="635" w:author="R.Scott Wade" w:date="2022-07-23T15:24:26Z">
        <w:r>
          <w:rPr>
            <w:lang w:val="en-US"/>
          </w:rPr>
          <w:t>“</w:t>
        </w:r>
      </w:ins>
      <w:ins w:id="636" w:author="R.Scott Wade" w:date="2022-07-23T15:24:26Z">
        <w:r>
          <w:rPr>
            <w:lang w:val="en-US"/>
          </w:rPr>
          <w:t>Yeah, but you know it isn’t over.” Kenst looked sourly after the retreating backs.</w:t>
        </w:r>
      </w:ins>
    </w:p>
    <w:p>
      <w:pPr>
        <w:pStyle w:val="TextBody"/>
        <w:rPr>
          <w:lang w:val="en-US"/>
          <w:ins w:id="640" w:author="R.Scott Wade" w:date="2022-07-23T15:24:26Z"/>
        </w:rPr>
      </w:pPr>
      <w:ins w:id="638" w:author="R.Scott Wade" w:date="2022-07-23T15:24:26Z">
        <w:r>
          <w:rPr>
            <w:lang w:val="en-US"/>
          </w:rPr>
          <w:t>“</w:t>
        </w:r>
      </w:ins>
      <w:ins w:id="639" w:author="R.Scott Wade" w:date="2022-07-23T15:24:26Z">
        <w:r>
          <w:rPr>
            <w:lang w:val="en-US"/>
          </w:rPr>
          <w:t xml:space="preserve">Why can’t you two get along?” </w:t>
        </w:r>
      </w:ins>
    </w:p>
    <w:p>
      <w:pPr>
        <w:pStyle w:val="TextBody"/>
        <w:rPr>
          <w:lang w:val="en-US"/>
          <w:ins w:id="643" w:author="R.Scott Wade" w:date="2022-07-23T15:24:26Z"/>
        </w:rPr>
      </w:pPr>
      <w:ins w:id="641" w:author="R.Scott Wade" w:date="2022-07-23T15:24:26Z">
        <w:r>
          <w:rPr>
            <w:lang w:val="en-US"/>
          </w:rPr>
          <w:t>“</w:t>
        </w:r>
      </w:ins>
      <w:ins w:id="642" w:author="R.Scott Wade" w:date="2022-07-23T15:24:26Z">
        <w:r>
          <w:rPr>
            <w:lang w:val="en-US"/>
          </w:rPr>
          <w:t>Ask Zada.” Kenst, impatient with man’s repeated inactions regarding Zada, restarted the tiller.</w:t>
        </w:r>
      </w:ins>
    </w:p>
    <w:p>
      <w:pPr>
        <w:pStyle w:val="TextBody"/>
        <w:rPr>
          <w:lang w:val="en-US"/>
          <w:ins w:id="646" w:author="R.Scott Wade" w:date="2022-07-23T15:24:26Z"/>
        </w:rPr>
      </w:pPr>
      <w:ins w:id="644" w:author="R.Scott Wade" w:date="2022-07-23T15:24:26Z">
        <w:r>
          <w:rPr>
            <w:lang w:val="en-US"/>
          </w:rPr>
          <w:t>“</w:t>
        </w:r>
      </w:ins>
      <w:ins w:id="645" w:author="R.Scott Wade" w:date="2022-07-23T15:24:26Z">
        <w:r>
          <w:rPr>
            <w:lang w:val="en-US"/>
          </w:rPr>
          <w:t>You know, Kenst, you can come by the office anytime to talk, even on home school days.”</w:t>
        </w:r>
      </w:ins>
    </w:p>
    <w:p>
      <w:pPr>
        <w:sectPr>
          <w:headerReference w:type="default" r:id="rId8"/>
          <w:headerReference w:type="first" r:id="rId9"/>
          <w:footerReference w:type="default" r:id="rId10"/>
          <w:footerReference w:type="first" r:id="rId11"/>
          <w:type w:val="nextPage"/>
          <w:pgSz w:w="12240" w:h="15811"/>
          <w:pgMar w:left="1134" w:right="1134" w:gutter="0" w:header="1123" w:top="1745" w:footer="1123" w:bottom="1469"/>
          <w:pgNumType w:fmt="decimal"/>
          <w:formProt w:val="false"/>
          <w:textDirection w:val="lrTb"/>
          <w:docGrid w:type="default" w:linePitch="312" w:charSpace="4294961151"/>
        </w:sectPr>
        <w:pStyle w:val="TextBody"/>
        <w:rPr>
          <w:ins w:id="669" w:author="R.Scott Wade" w:date="2022-07-22T19:03:36Z"/>
        </w:rPr>
      </w:pPr>
      <w:ins w:id="647" w:author="R.Scott Wade" w:date="2022-07-23T15:24:26Z">
        <w:r>
          <w:rPr>
            <w:lang w:val="en-US"/>
          </w:rPr>
          <w:t>“</w:t>
        </w:r>
      </w:ins>
      <w:ins w:id="648" w:author="R.Scott Wade" w:date="2022-07-23T15:24:26Z">
        <w:r>
          <w:rPr>
            <w:lang w:val="en-US"/>
          </w:rPr>
          <w:t xml:space="preserve">There’s nothing I can say to you that will change the situation.” </w:t>
        </w:r>
      </w:ins>
    </w:p>
    <w:p>
      <w:pPr>
        <w:pStyle w:val="Heading1"/>
        <w:rPr>
          <w:ins w:id="671" w:author="R.Scott Wade" w:date="2022-07-22T19:03:36Z"/>
        </w:rPr>
      </w:pPr>
      <w:ins w:id="670" w:author="R.Scott Wade" w:date="2022-07-22T19:03:36Z">
        <w:bookmarkStart w:id="6" w:name="__RefHeading___Toc492676_4321067"/>
        <w:bookmarkEnd w:id="6"/>
        <w:r>
          <w:rPr/>
          <w:t>Hidden Powers</w:t>
        </w:r>
      </w:ins>
    </w:p>
    <w:p>
      <w:pPr>
        <w:pStyle w:val="Heading9"/>
        <w:spacing w:lineRule="auto" w:line="360"/>
        <w:rPr>
          <w:ins w:id="677" w:author="R.Scott Wade" w:date="2022-07-22T19:03:36Z"/>
        </w:rPr>
      </w:pPr>
      <w:ins w:id="672" w:author="R.Scott Wade" w:date="2022-07-22T19:03:36Z">
        <w:bookmarkStart w:id="7" w:name="__RefHeading___Toc9673_1591344949"/>
        <w:bookmarkEnd w:id="7"/>
        <w:r>
          <w:rPr/>
          <w:t xml:space="preserve">D069 | </w:t>
        </w:r>
      </w:ins>
      <w:ins w:id="673" w:author="R.Scott Wade" w:date="2022-07-22T19:03:36Z">
        <w:r>
          <w:rPr/>
          <w:t xml:space="preserve">Soc: </w:t>
        </w:r>
      </w:ins>
      <w:ins w:id="674" w:author="R.Scott Wade" w:date="2022-07-22T19:03:36Z">
        <w:r>
          <w:rPr/>
          <w:t>Gabe and Maj. Bob start</w:t>
        </w:r>
      </w:ins>
      <w:ins w:id="675" w:author="R.Scott Wade" w:date="2022-07-22T19:03:36Z">
        <w:r>
          <w:rPr/>
          <w:t>s</w:t>
        </w:r>
      </w:ins>
      <w:ins w:id="676" w:author="R.Scott Wade" w:date="2022-07-22T19:03:36Z">
        <w:r>
          <w:rPr/>
          <w:t xml:space="preserve"> SocCamp &amp; other plans</w:t>
        </w:r>
      </w:ins>
    </w:p>
    <w:p>
      <w:pPr>
        <w:pStyle w:val="TextBody"/>
        <w:rPr>
          <w:lang w:val="en-US"/>
          <w:ins w:id="684" w:author="R.Scott Wade" w:date="2022-07-22T19:03:36Z"/>
        </w:rPr>
      </w:pPr>
      <w:ins w:id="678" w:author="R.Scott Wade" w:date="2022-07-22T19:03:36Z">
        <w:r>
          <w:fldChar w:fldCharType="begin"/>
        </w:r>
        <w:r>
          <w:rPr>
            <w:lang w:val="en-US"/>
          </w:rPr>
          <w:instrText xml:space="preserve"> XE "People:Gabriel, General Danyl" </w:instrText>
        </w:r>
      </w:ins>
      <w:r>
        <w:rPr>
          <w:lang w:val="en-US"/>
        </w:rPr>
        <w:fldChar w:fldCharType="separate"/>
      </w:r>
      <w:ins w:id="679" w:author="R.Scott Wade" w:date="2022-07-22T19:03:36Z">
        <w:r>
          <w:rPr>
            <w:lang w:val="en-US"/>
          </w:rPr>
        </w:r>
      </w:ins>
      <w:r>
        <w:rPr>
          <w:lang w:val="en-US"/>
        </w:rPr>
        <w:fldChar w:fldCharType="end"/>
      </w:r>
      <w:ins w:id="680" w:author="R.Scott Wade" w:date="2022-07-22T19:03:36Z">
        <w:r>
          <w:rPr>
            <w:lang w:val="en-US"/>
          </w:rPr>
          <w:t xml:space="preserve">General Gabriel left to take the innocent looking case back to his office. He was joined in the hall outside the briefing room by an equally perfectly uniformed major of the </w:t>
        </w:r>
      </w:ins>
      <w:ins w:id="681" w:author="R.Scott Wade" w:date="2022-07-22T19:03:36Z">
        <w:r>
          <w:fldChar w:fldCharType="begin"/>
        </w:r>
        <w:r>
          <w:rPr>
            <w:lang w:val="en-US"/>
          </w:rPr>
          <w:instrText xml:space="preserve"> XE "Places:Arach" </w:instrText>
        </w:r>
      </w:ins>
      <w:r>
        <w:rPr>
          <w:lang w:val="en-US"/>
        </w:rPr>
        <w:fldChar w:fldCharType="separate"/>
      </w:r>
      <w:ins w:id="682" w:author="R.Scott Wade" w:date="2022-07-22T19:03:36Z">
        <w:r>
          <w:rPr>
            <w:lang w:val="en-US"/>
          </w:rPr>
          <w:t>Arach</w:t>
        </w:r>
      </w:ins>
      <w:r>
        <w:rPr>
          <w:lang w:val="en-US"/>
        </w:rPr>
        <w:fldChar w:fldCharType="end"/>
      </w:r>
      <w:ins w:id="683" w:author="R.Scott Wade" w:date="2022-07-22T19:03:36Z">
        <w:r>
          <w:rPr>
            <w:lang w:val="en-US"/>
          </w:rPr>
          <w:t xml:space="preserve"> Defense Forces. Once they were both inside the General’s office, the major closed the door as the General set the box on the small working table.</w:t>
        </w:r>
      </w:ins>
    </w:p>
    <w:p>
      <w:pPr>
        <w:pStyle w:val="TextBody"/>
        <w:rPr>
          <w:ins w:id="689" w:author="R.Scott Wade" w:date="2022-07-22T19:03:36Z"/>
        </w:rPr>
      </w:pPr>
      <w:ins w:id="685" w:author="R.Scott Wade" w:date="2022-07-22T19:03:36Z">
        <w:r>
          <w:rPr/>
          <w:t>“</w:t>
        </w:r>
      </w:ins>
      <w:ins w:id="686" w:author="R.Scott Wade" w:date="2022-07-22T19:03:36Z">
        <w:r>
          <w:rPr/>
          <w:t xml:space="preserve">Bob, take that back to the facility, and start </w:t>
        </w:r>
      </w:ins>
      <w:ins w:id="687" w:author="R.Scott Wade" w:date="2022-07-22T19:03:36Z">
        <w:r>
          <w:rPr/>
          <w:t>rounding up the candidates</w:t>
        </w:r>
      </w:ins>
      <w:ins w:id="688" w:author="R.Scott Wade" w:date="2022-07-22T19:03:36Z">
        <w:r>
          <w:rPr/>
          <w:t>. The signal has gone out and we’re going active now. I’ll trigger the camp plans and release the first list of rendezvous locations today. We’re pretty well situated, but we need to hit the ground running.”</w:t>
        </w:r>
      </w:ins>
    </w:p>
    <w:p>
      <w:pPr>
        <w:pStyle w:val="TextBody"/>
        <w:rPr>
          <w:lang w:val="en-US"/>
          <w:ins w:id="691" w:author="R.Scott Wade" w:date="2022-07-22T19:03:36Z"/>
        </w:rPr>
      </w:pPr>
      <w:ins w:id="690" w:author="R.Scott Wade" w:date="2022-07-22T19:03:36Z">
        <w:r>
          <w:rPr>
            <w:lang w:val="en-US"/>
          </w:rPr>
          <w:t>The major just said “Yes, sir”, picked up the case and left. The General waved his hand over his desk, and the map there rippled from one set of symbols to another. He sat down and started calling up vertical displays emblazoned with the shield of the ADF Logistics Command.</w:t>
        </w:r>
      </w:ins>
    </w:p>
    <w:p>
      <w:pPr>
        <w:pStyle w:val="TextBody"/>
        <w:rPr>
          <w:ins w:id="697" w:author="R.Scott Wade" w:date="2022-07-22T19:03:36Z"/>
        </w:rPr>
      </w:pPr>
      <w:ins w:id="692" w:author="R.Scott Wade" w:date="2022-07-22T19:03:36Z">
        <w:r>
          <w:rPr/>
          <w:t xml:space="preserve">Jevv arrived </w:t>
        </w:r>
      </w:ins>
      <w:ins w:id="693" w:author="R.Scott Wade" w:date="2022-07-22T19:03:36Z">
        <w:r>
          <w:rPr/>
          <w:t>at</w:t>
        </w:r>
      </w:ins>
      <w:ins w:id="694" w:author="R.Scott Wade" w:date="2022-07-22T19:03:36Z">
        <w:r>
          <w:rPr/>
          <w:t xml:space="preserve"> </w:t>
        </w:r>
      </w:ins>
      <w:ins w:id="695" w:author="R.Scott Wade" w:date="2022-07-22T19:03:36Z">
        <w:r>
          <w:rPr/>
          <w:t xml:space="preserve">the hallway outside the general’s offices in </w:t>
        </w:r>
      </w:ins>
      <w:ins w:id="696" w:author="R.Scott Wade" w:date="2022-07-22T19:03:36Z">
        <w:r>
          <w:rPr/>
          <w:t>time to see the major leave with the case. He followed discreetly.</w:t>
        </w:r>
      </w:ins>
    </w:p>
    <w:p>
      <w:pPr>
        <w:pStyle w:val="Heading9"/>
        <w:keepNext w:val="false"/>
        <w:spacing w:lineRule="auto" w:line="360"/>
        <w:rPr>
          <w:ins w:id="706" w:author="R.Scott Wade" w:date="2022-07-22T19:03:36Z"/>
        </w:rPr>
      </w:pPr>
      <w:ins w:id="698" w:author="R.Scott Wade" w:date="2022-07-22T19:03:36Z">
        <w:bookmarkStart w:id="8" w:name="__RefHeading___Toc9675_1591344949"/>
        <w:bookmarkEnd w:id="8"/>
        <w:r>
          <w:rPr/>
          <w:t xml:space="preserve">D069 | </w:t>
        </w:r>
      </w:ins>
      <w:ins w:id="699" w:author="R.Scott Wade" w:date="2022-07-22T19:03:36Z">
        <w:r>
          <w:rPr/>
          <w:t xml:space="preserve">Grp: </w:t>
        </w:r>
      </w:ins>
      <w:ins w:id="700" w:author="R.Scott Wade" w:date="2022-07-22T19:03:36Z">
        <w:r>
          <w:rPr/>
          <w:t>Jevv follow</w:t>
        </w:r>
      </w:ins>
      <w:ins w:id="701" w:author="R.Scott Wade" w:date="2022-07-22T19:03:36Z">
        <w:r>
          <w:rPr/>
          <w:t>s</w:t>
        </w:r>
      </w:ins>
      <w:ins w:id="702" w:author="R.Scott Wade" w:date="2022-07-22T19:03:36Z">
        <w:r>
          <w:rPr/>
          <w:t xml:space="preserve"> Maj. Bob, </w:t>
        </w:r>
      </w:ins>
      <w:ins w:id="703" w:author="R.Scott Wade" w:date="2022-07-22T19:03:36Z">
        <w:r>
          <w:rPr/>
          <w:t>Gabbro holds meeting 1</w:t>
        </w:r>
      </w:ins>
      <w:ins w:id="704" w:author="R.Scott Wade" w:date="2022-07-22T19:03:36Z">
        <w:r>
          <w:rPr/>
          <w:t>b</w:t>
        </w:r>
      </w:ins>
      <w:ins w:id="705" w:author="R.Scott Wade" w:date="2022-07-22T19:03:36Z">
        <w:r>
          <w:rPr/>
          <w:t xml:space="preserve"> </w:t>
        </w:r>
      </w:ins>
    </w:p>
    <w:p>
      <w:pPr>
        <w:pStyle w:val="Heading9"/>
        <w:rPr>
          <w:ins w:id="714" w:author="R.Scott Wade" w:date="2022-07-22T19:03:36Z"/>
        </w:rPr>
      </w:pPr>
      <w:ins w:id="707" w:author="R.Scott Wade" w:date="2022-07-22T19:03:36Z">
        <w:bookmarkStart w:id="9" w:name="__RefHeading___Toc70758_3711031613"/>
        <w:bookmarkEnd w:id="9"/>
        <w:r>
          <w:rPr/>
          <w:t xml:space="preserve">D069 | </w:t>
        </w:r>
      </w:ins>
      <w:ins w:id="708" w:author="R.Scott Wade" w:date="2022-07-22T19:03:36Z">
        <w:r>
          <w:rPr/>
          <w:t xml:space="preserve">Grp: </w:t>
        </w:r>
      </w:ins>
      <w:ins w:id="709" w:author="R.Scott Wade" w:date="2022-07-22T19:03:36Z">
        <w:r>
          <w:rPr/>
          <w:t>Prime, Sensei, Ambass meet</w:t>
        </w:r>
      </w:ins>
      <w:ins w:id="710" w:author="R.Scott Wade" w:date="2022-07-22T19:03:36Z">
        <w:r>
          <w:rPr/>
          <w:t>ing 1</w:t>
        </w:r>
      </w:ins>
      <w:ins w:id="711" w:author="R.Scott Wade" w:date="2022-07-22T19:03:36Z">
        <w:r>
          <w:rPr/>
          <w:t>c</w:t>
        </w:r>
      </w:ins>
      <w:ins w:id="712" w:author="R.Scott Wade" w:date="2022-07-22T19:03:36Z">
        <w:r>
          <w:rPr/>
          <w:t xml:space="preserve">, </w:t>
        </w:r>
      </w:ins>
      <w:ins w:id="713" w:author="R.Scott Wade" w:date="2022-07-22T19:03:36Z">
        <w:r>
          <w:rPr/>
          <w:t>starts MilCamp &amp; other plans</w:t>
        </w:r>
      </w:ins>
    </w:p>
    <w:p>
      <w:pPr>
        <w:pStyle w:val="TextBody"/>
        <w:ind w:left="2127" w:right="0" w:firstLine="288"/>
        <w:rPr>
          <w:ins w:id="718" w:author="R.Scott Wade" w:date="2022-07-22T19:03:36Z"/>
        </w:rPr>
      </w:pPr>
      <w:ins w:id="715" w:author="R.Scott Wade" w:date="2022-07-22T19:03:36Z">
        <w:r>
          <w:rPr>
            <w:lang w:val="en-US"/>
          </w:rPr>
          <w:t>Gabbro</w:t>
        </w:r>
      </w:ins>
      <w:ins w:id="716" w:author="R.Scott Wade" w:date="2022-07-22T19:03:36Z">
        <w:r>
          <w:rPr>
            <w:lang w:val="en-US"/>
          </w:rPr>
          <w:t xml:space="preserve"> left the briefing room for his adjacent office. “Pika, </w:t>
        </w:r>
      </w:ins>
      <w:ins w:id="717" w:author="R.Scott Wade" w:date="2022-07-22T19:03:36Z">
        <w:r>
          <w:rPr>
            <w:lang w:val="en-US"/>
          </w:rPr>
          <w:t>is the Task Force assembled?”</w:t>
        </w:r>
      </w:ins>
    </w:p>
    <w:p>
      <w:pPr>
        <w:pStyle w:val="TextBody"/>
        <w:ind w:left="2127" w:right="0" w:firstLine="288"/>
        <w:rPr>
          <w:ins w:id="723" w:author="R.Scott Wade" w:date="2022-07-22T19:03:36Z"/>
        </w:rPr>
      </w:pPr>
      <w:ins w:id="719" w:author="R.Scott Wade" w:date="2022-07-22T19:03:36Z">
        <w:r>
          <w:rPr>
            <w:lang w:val="en-US"/>
          </w:rPr>
          <w:t xml:space="preserve">Prime’s chief of staff answered from </w:t>
        </w:r>
      </w:ins>
      <w:ins w:id="720" w:author="R.Scott Wade" w:date="2022-07-22T19:03:36Z">
        <w:r>
          <w:rPr>
            <w:lang w:val="en-US"/>
          </w:rPr>
          <w:t xml:space="preserve">thin air “Yes, sir. </w:t>
        </w:r>
      </w:ins>
      <w:ins w:id="721" w:author="R.Scott Wade" w:date="2022-07-22T19:03:36Z">
        <w:r>
          <w:rPr>
            <w:lang w:val="en-US"/>
          </w:rPr>
          <w:t>We’re all here except Jevv.</w:t>
        </w:r>
      </w:ins>
      <w:ins w:id="722" w:author="R.Scott Wade" w:date="2022-07-22T19:03:36Z">
        <w:r>
          <w:rPr>
            <w:lang w:val="en-US"/>
          </w:rPr>
          <w:t xml:space="preserve">” </w:t>
        </w:r>
      </w:ins>
    </w:p>
    <w:p>
      <w:pPr>
        <w:pStyle w:val="TextBody"/>
        <w:ind w:left="2127" w:right="0" w:firstLine="288"/>
        <w:rPr>
          <w:ins w:id="730" w:author="R.Scott Wade" w:date="2022-07-22T19:03:36Z"/>
        </w:rPr>
      </w:pPr>
      <w:ins w:id="724" w:author="R.Scott Wade" w:date="2022-07-22T19:03:36Z">
        <w:r>
          <w:rPr>
            <w:lang w:val="en-US"/>
          </w:rPr>
          <w:t>“</w:t>
        </w:r>
      </w:ins>
      <w:ins w:id="725" w:author="R.Scott Wade" w:date="2022-07-22T19:03:36Z">
        <w:r>
          <w:rPr>
            <w:lang w:val="en-US"/>
          </w:rPr>
          <w:t>I’ll be right there</w:t>
        </w:r>
      </w:ins>
      <w:ins w:id="726" w:author="R.Scott Wade" w:date="2022-07-22T19:03:36Z">
        <w:r>
          <w:rPr>
            <w:lang w:val="en-US"/>
          </w:rPr>
          <w:t xml:space="preserve">.” </w:t>
        </w:r>
      </w:ins>
      <w:ins w:id="727" w:author="R.Scott Wade" w:date="2022-07-22T19:03:36Z">
        <w:r>
          <w:rPr>
            <w:lang w:val="en-US"/>
          </w:rPr>
          <w:t>Gabbro</w:t>
        </w:r>
      </w:ins>
      <w:ins w:id="728" w:author="R.Scott Wade" w:date="2022-07-22T19:03:36Z">
        <w:r>
          <w:rPr>
            <w:lang w:val="en-US"/>
          </w:rPr>
          <w:t xml:space="preserve"> stopped next to his desk and removed a recording device from his jacket pocket. He placed it in a desk drawer and locked the desk. He left the office without looking back.</w:t>
        </w:r>
      </w:ins>
      <w:ins w:id="729" w:author="R.Scott Wade" w:date="2022-07-22T19:03:36Z">
        <w:r>
          <w:rPr>
            <w:lang w:val="en-US"/>
          </w:rPr>
          <w:commentReference w:id="9"/>
        </w:r>
      </w:ins>
    </w:p>
    <w:p>
      <w:pPr>
        <w:pStyle w:val="TextBody"/>
        <w:ind w:left="2127" w:right="0" w:firstLine="288"/>
        <w:rPr>
          <w:ins w:id="732" w:author="R.Scott Wade" w:date="2022-07-22T19:03:36Z"/>
        </w:rPr>
      </w:pPr>
      <w:ins w:id="731" w:author="R.Scott Wade" w:date="2022-07-22T19:03:36Z">
        <w:r>
          <w:rPr/>
          <w:t>[ED: Prime will brief them on Wielders and that they have been summoned. Prime meets with Pentagon ‘Department of Logistics’ to setup facilities for wielders, and a backup method to kill them all if they can’t be controlled. Here, beat around the bush about it, be subtle, Prime hasn’t yet decided this is needed. Note that Jevv’s presence is implied only, since he is Prime’s aide, but equally important. It will emerge in this meeting that Jevv is Prime’s Vice Minister of Group, far more important than a mere aide.]</w:t>
        </w:r>
      </w:ins>
    </w:p>
    <w:p>
      <w:pPr>
        <w:pStyle w:val="TextBody"/>
        <w:ind w:left="2127" w:right="0" w:firstLine="288"/>
        <w:rPr>
          <w:ins w:id="738" w:author="R.Scott Wade" w:date="2022-07-22T19:03:36Z"/>
        </w:rPr>
      </w:pPr>
      <w:ins w:id="733" w:author="R.Scott Wade" w:date="2022-07-22T19:03:36Z">
        <w:r>
          <w:rPr>
            <w:lang w:val="en-US"/>
          </w:rPr>
          <w:t>Gabbro</w:t>
        </w:r>
      </w:ins>
      <w:ins w:id="734" w:author="R.Scott Wade" w:date="2022-07-22T19:03:36Z">
        <w:r>
          <w:rPr/>
          <w:t xml:space="preserve"> told</w:t>
        </w:r>
      </w:ins>
      <w:ins w:id="735" w:author="R.Scott Wade" w:date="2022-07-22T19:03:36Z">
        <w:r>
          <w:rPr/>
          <w:t xml:space="preserve"> </w:t>
        </w:r>
      </w:ins>
      <w:ins w:id="736" w:author="R.Scott Wade" w:date="2022-07-22T19:03:36Z">
        <w:r>
          <w:rPr/>
          <w:t>the</w:t>
        </w:r>
      </w:ins>
      <w:ins w:id="737" w:author="R.Scott Wade" w:date="2022-07-22T19:03:36Z">
        <w:r>
          <w:rPr/>
          <w:t>m to start preparations for a top secret training program for a new high powered infantry weapon system. Details TBD.</w:t>
        </w:r>
      </w:ins>
    </w:p>
    <w:p>
      <w:pPr>
        <w:pStyle w:val="TextBody"/>
        <w:ind w:left="2127" w:right="0" w:firstLine="288"/>
        <w:rPr>
          <w:ins w:id="756" w:author="R.Scott Wade" w:date="2022-07-22T19:03:36Z"/>
        </w:rPr>
      </w:pPr>
      <w:ins w:id="739" w:author="R.Scott Wade" w:date="2022-07-22T19:03:36Z">
        <w:r>
          <w:rPr/>
          <w:t xml:space="preserve">He </w:t>
        </w:r>
      </w:ins>
      <w:ins w:id="740" w:author="R.Scott Wade" w:date="2022-07-22T19:03:36Z">
        <w:r>
          <w:rPr/>
          <w:t>told</w:t>
        </w:r>
      </w:ins>
      <w:ins w:id="741" w:author="R.Scott Wade" w:date="2022-07-22T19:03:36Z">
        <w:r>
          <w:rPr/>
          <w:t xml:space="preserve"> them both that a new, top secret base must be established. Col. Smoothhound of Logistics </w:t>
        </w:r>
      </w:ins>
      <w:ins w:id="742" w:author="R.Scott Wade" w:date="2022-07-22T19:03:36Z">
        <w:r>
          <w:rPr/>
          <w:t>wa</w:t>
        </w:r>
      </w:ins>
      <w:ins w:id="743" w:author="R.Scott Wade" w:date="2022-07-22T19:03:36Z">
        <w:r>
          <w:rPr/>
          <w:t xml:space="preserve">s tasked to find a sufficiently remote parcel of land. He </w:t>
        </w:r>
      </w:ins>
      <w:ins w:id="744" w:author="R.Scott Wade" w:date="2022-07-22T19:03:36Z">
        <w:r>
          <w:rPr/>
          <w:t>told</w:t>
        </w:r>
      </w:ins>
      <w:ins w:id="745" w:author="R.Scott Wade" w:date="2022-07-22T19:03:36Z">
        <w:r>
          <w:rPr/>
          <w:t xml:space="preserve"> them why </w:t>
        </w:r>
      </w:ins>
      <w:ins w:id="746" w:author="R.Scott Wade" w:date="2022-07-22T19:03:36Z">
        <w:r>
          <w:rPr/>
          <w:t>(wielders)</w:t>
        </w:r>
      </w:ins>
      <w:ins w:id="747" w:author="R.Scott Wade" w:date="2022-07-22T19:03:36Z">
        <w:r>
          <w:rPr/>
          <w:t xml:space="preserve">, how many trainees </w:t>
        </w:r>
      </w:ins>
      <w:ins w:id="748" w:author="R.Scott Wade" w:date="2022-07-22T19:03:36Z">
        <w:r>
          <w:rPr/>
          <w:t>were expected (200-500)</w:t>
        </w:r>
      </w:ins>
      <w:ins w:id="749" w:author="R.Scott Wade" w:date="2022-07-22T19:03:36Z">
        <w:r>
          <w:rPr/>
          <w:t xml:space="preserve">, etc. He </w:t>
        </w:r>
      </w:ins>
      <w:ins w:id="750" w:author="R.Scott Wade" w:date="2022-07-22T19:03:36Z">
        <w:r>
          <w:rPr/>
          <w:t>told</w:t>
        </w:r>
      </w:ins>
      <w:ins w:id="751" w:author="R.Scott Wade" w:date="2022-07-22T19:03:36Z">
        <w:r>
          <w:rPr/>
          <w:t xml:space="preserve"> them it’ll need the basics any base does, plus extra warehousing, several large infantry firing ranges </w:t>
        </w:r>
      </w:ins>
      <w:ins w:id="752" w:author="R.Scott Wade" w:date="2022-07-22T19:03:36Z">
        <w:r>
          <w:rPr/>
          <w:t>and</w:t>
        </w:r>
      </w:ins>
      <w:ins w:id="753" w:author="R.Scott Wade" w:date="2022-07-22T19:03:36Z">
        <w:r>
          <w:rPr/>
          <w:t xml:space="preserve"> technological support. He instructs Col. Smoothhound to be ready and flexible –  once the orders start coming </w:t>
        </w:r>
      </w:ins>
      <w:ins w:id="754" w:author="R.Scott Wade" w:date="2022-07-22T19:03:36Z">
        <w:r>
          <w:rPr/>
          <w:t>in</w:t>
        </w:r>
      </w:ins>
      <w:ins w:id="755" w:author="R.Scott Wade" w:date="2022-07-22T19:03:36Z">
        <w:r>
          <w:rPr/>
          <w:t>, they’ll be fast and unpredictable.</w:t>
        </w:r>
      </w:ins>
    </w:p>
    <w:p>
      <w:pPr>
        <w:pStyle w:val="Heading9"/>
        <w:ind w:left="0" w:right="0" w:hanging="0"/>
        <w:rPr>
          <w:ins w:id="763" w:author="R.Scott Wade" w:date="2022-07-22T19:03:36Z"/>
        </w:rPr>
      </w:pPr>
      <w:ins w:id="757" w:author="R.Scott Wade" w:date="2022-07-22T19:03:36Z">
        <w:bookmarkStart w:id="10" w:name="__RefHeading___Toc9681_1591344949"/>
        <w:bookmarkEnd w:id="10"/>
        <w:r>
          <w:rPr/>
          <w:t>D070 | Gabbro</w:t>
        </w:r>
      </w:ins>
      <w:ins w:id="758" w:author="R.Scott Wade" w:date="2022-07-22T19:03:36Z">
        <w:r>
          <w:rPr/>
          <w:t xml:space="preserve"> tells </w:t>
        </w:r>
      </w:ins>
      <w:ins w:id="759" w:author="R.Scott Wade" w:date="2022-07-22T19:03:36Z">
        <w:r>
          <w:rPr>
            <w:lang w:val="en-US"/>
          </w:rPr>
          <w:t>Mokil</w:t>
        </w:r>
      </w:ins>
      <w:ins w:id="760" w:author="R.Scott Wade" w:date="2022-07-22T19:03:36Z">
        <w:r>
          <w:rPr/>
          <w:t xml:space="preserve"> About Wielders </w:t>
        </w:r>
      </w:ins>
      <w:ins w:id="761" w:author="R.Scott Wade" w:date="2022-07-22T19:03:36Z">
        <w:r>
          <w:rPr/>
          <w:t>Meeting 1</w:t>
        </w:r>
      </w:ins>
      <w:ins w:id="762" w:author="R.Scott Wade" w:date="2022-07-22T19:03:36Z">
        <w:r>
          <w:rPr/>
          <w:t>c</w:t>
        </w:r>
      </w:ins>
    </w:p>
    <w:p>
      <w:pPr>
        <w:pStyle w:val="TextBody"/>
        <w:ind w:left="2127" w:right="0" w:firstLine="288"/>
        <w:rPr>
          <w:ins w:id="767" w:author="R.Scott Wade" w:date="2022-07-22T19:03:36Z"/>
        </w:rPr>
      </w:pPr>
      <w:ins w:id="764" w:author="R.Scott Wade" w:date="2022-07-22T19:03:36Z">
        <w:r>
          <w:rPr>
            <w:lang w:val="en-US"/>
          </w:rPr>
          <w:t xml:space="preserve">Then </w:t>
        </w:r>
      </w:ins>
      <w:ins w:id="765" w:author="R.Scott Wade" w:date="2022-07-22T19:03:36Z">
        <w:r>
          <w:rPr>
            <w:lang w:val="en-US"/>
          </w:rPr>
          <w:t>Gabbro</w:t>
        </w:r>
      </w:ins>
      <w:ins w:id="766" w:author="R.Scott Wade" w:date="2022-07-22T19:03:36Z">
        <w:r>
          <w:rPr>
            <w:lang w:val="en-US"/>
          </w:rPr>
          <w:t xml:space="preserve"> met with the consul general Mokil to explain about the wielders. He told him they’ve been called up without going into details of how. He said he wasn’t sure how many will be trained and deployed, but it will be a militarily significant amount –  enough to repel the Prilani. He reminded Mokil that Earth must not hear anything, not even rumors about the wielders. The only answer to any questions they ask should be to the single point that wielders ceased to exist 400 years ago, and anything to the contrary is just a tale to scare children.</w:t>
        </w:r>
      </w:ins>
    </w:p>
    <w:p>
      <w:pPr>
        <w:pStyle w:val="TextBody"/>
        <w:ind w:left="2127" w:right="0" w:firstLine="288"/>
        <w:rPr>
          <w:ins w:id="772" w:author="R.Scott Wade" w:date="2022-07-22T19:03:36Z"/>
        </w:rPr>
      </w:pPr>
      <w:ins w:id="768" w:author="R.Scott Wade" w:date="2022-07-22T19:03:36Z">
        <w:r>
          <w:rPr>
            <w:lang w:val="en-US"/>
          </w:rPr>
          <w:t>Gabbro</w:t>
        </w:r>
      </w:ins>
      <w:ins w:id="769" w:author="R.Scott Wade" w:date="2022-07-22T19:03:36Z">
        <w:r>
          <w:rPr>
            <w:lang w:val="en-US"/>
          </w:rPr>
          <w:t xml:space="preserve">’s logic is that the Prilani is the only reason the wielders have been called up. Earth is not involved in the Prilani situation at all. </w:t>
        </w:r>
      </w:ins>
      <w:ins w:id="770" w:author="R.Scott Wade" w:date="2022-07-22T19:03:36Z">
        <w:r>
          <w:rPr>
            <w:lang w:val="en-US"/>
          </w:rPr>
          <w:t>Gabbro</w:t>
        </w:r>
      </w:ins>
      <w:ins w:id="771" w:author="R.Scott Wade" w:date="2022-07-22T19:03:36Z">
        <w:r>
          <w:rPr>
            <w:lang w:val="en-US"/>
          </w:rPr>
          <w:t xml:space="preserve"> might call upon Mokil to communicate with the Prilani, if the wielders prove effective in changing the situation in any positive way. Although humans had no idea how to communicate with the Prilani, it is known that the Prilani understood at least the basics of speaking with humans. They routinely ordered humans out of the areas they invade. </w:t>
        </w:r>
      </w:ins>
    </w:p>
    <w:p>
      <w:pPr>
        <w:pStyle w:val="Heading9"/>
        <w:spacing w:lineRule="auto" w:line="360"/>
        <w:rPr>
          <w:ins w:id="775" w:author="R.Scott Wade" w:date="2022-07-22T19:03:36Z"/>
        </w:rPr>
      </w:pPr>
      <w:ins w:id="773" w:author="R.Scott Wade" w:date="2022-07-22T19:03:36Z">
        <w:bookmarkStart w:id="11" w:name="__RefHeading___Toc9683_1591344949"/>
        <w:bookmarkEnd w:id="11"/>
        <w:r>
          <w:rPr/>
          <w:t xml:space="preserve">D0~~ | </w:t>
        </w:r>
      </w:ins>
      <w:ins w:id="774" w:author="R.Scott Wade" w:date="2022-07-22T19:03:36Z">
        <w:r>
          <w:rPr/>
          <w:t>Very few alien species have been encountered.</w:t>
        </w:r>
      </w:ins>
    </w:p>
    <w:p>
      <w:pPr>
        <w:pStyle w:val="Heading9"/>
        <w:spacing w:lineRule="auto" w:line="360"/>
        <w:rPr>
          <w:ins w:id="782" w:author="R.Scott Wade" w:date="2022-07-22T19:03:36Z"/>
        </w:rPr>
      </w:pPr>
      <w:ins w:id="776" w:author="R.Scott Wade" w:date="2022-07-22T19:03:36Z">
        <w:bookmarkStart w:id="12" w:name="__RefHeading___Toc70760_3711031613"/>
        <w:bookmarkEnd w:id="12"/>
        <w:r>
          <w:rPr/>
          <w:t xml:space="preserve">D0~~ | </w:t>
        </w:r>
      </w:ins>
      <w:ins w:id="777" w:author="R.Scott Wade" w:date="2022-07-22T19:03:36Z">
        <w:r>
          <w:rPr/>
          <w:t xml:space="preserve">The Prilani and </w:t>
        </w:r>
      </w:ins>
      <w:ins w:id="778" w:author="R.Scott Wade" w:date="2022-07-22T19:03:36Z">
        <w:r>
          <w:fldChar w:fldCharType="begin"/>
        </w:r>
        <w:r>
          <w:rPr/>
          <w:instrText xml:space="preserve"> XE "Places:Arach" </w:instrText>
        </w:r>
      </w:ins>
      <w:r>
        <w:rPr/>
        <w:fldChar w:fldCharType="separate"/>
      </w:r>
      <w:ins w:id="779" w:author="R.Scott Wade" w:date="2022-07-22T19:03:36Z">
        <w:r>
          <w:rPr/>
          <w:t>Arach</w:t>
        </w:r>
      </w:ins>
      <w:r>
        <w:rPr/>
        <w:fldChar w:fldCharType="end"/>
      </w:r>
      <w:ins w:id="780" w:author="R.Scott Wade" w:date="2022-07-22T19:03:36Z">
        <w:r>
          <w:rPr>
            <w:rFonts w:eastAsia="Noto Sans CJK SC" w:cs="Lohit Devanagari"/>
            <w:b/>
            <w:bCs w:val="false"/>
            <w:sz w:val="21"/>
            <w:szCs w:val="21"/>
          </w:rPr>
          <w:t>’</w:t>
        </w:r>
      </w:ins>
      <w:ins w:id="781" w:author="R.Scott Wade" w:date="2022-07-22T19:03:36Z">
        <w:r>
          <w:rPr/>
          <w:t>s weakness</w:t>
        </w:r>
      </w:ins>
    </w:p>
    <w:p>
      <w:pPr>
        <w:pStyle w:val="TextBody"/>
        <w:rPr>
          <w:lang w:val="en-US"/>
          <w:ins w:id="787" w:author="R.Scott Wade" w:date="2022-07-22T19:03:36Z"/>
        </w:rPr>
      </w:pPr>
      <w:ins w:id="783" w:author="R.Scott Wade" w:date="2022-07-22T19:03:36Z">
        <w:r>
          <w:rPr>
            <w:lang w:val="en-US"/>
          </w:rPr>
          <w:t xml:space="preserve">Humanity had encountered a very few alien sentient species, and all encounters had been handled by the Solar Alliance. </w:t>
        </w:r>
      </w:ins>
      <w:ins w:id="784" w:author="R.Scott Wade" w:date="2022-07-22T19:03:36Z">
        <w:r>
          <w:fldChar w:fldCharType="begin"/>
        </w:r>
        <w:r>
          <w:rPr>
            <w:lang w:val="en-US"/>
          </w:rPr>
          <w:instrText xml:space="preserve"> XE "Places:Arach" </w:instrText>
        </w:r>
      </w:ins>
      <w:r>
        <w:rPr>
          <w:lang w:val="en-US"/>
        </w:rPr>
        <w:fldChar w:fldCharType="separate"/>
      </w:r>
      <w:ins w:id="785" w:author="R.Scott Wade" w:date="2022-07-22T19:03:36Z">
        <w:r>
          <w:rPr>
            <w:lang w:val="en-US"/>
          </w:rPr>
          <w:t>Arach</w:t>
        </w:r>
      </w:ins>
      <w:r>
        <w:rPr>
          <w:lang w:val="en-US"/>
        </w:rPr>
        <w:fldChar w:fldCharType="end"/>
      </w:r>
      <w:ins w:id="786" w:author="R.Scott Wade" w:date="2022-07-22T19:03:36Z">
        <w:r>
          <w:rPr>
            <w:lang w:val="en-US"/>
          </w:rPr>
          <w:t xml:space="preserve"> had no experience to draw upon, no governmental infrastructure whose job it was to handle such an exigency. Arach’s relationship with Earth was still complex, meaning simply that Earth wasn’t coming.</w:t>
        </w:r>
      </w:ins>
    </w:p>
    <w:p>
      <w:pPr>
        <w:pStyle w:val="TextBody"/>
        <w:rPr>
          <w:lang w:val="en-US"/>
          <w:ins w:id="789" w:author="R.Scott Wade" w:date="2022-07-22T19:03:36Z"/>
        </w:rPr>
      </w:pPr>
      <w:ins w:id="788" w:author="R.Scott Wade" w:date="2022-07-22T19:03:36Z">
        <w:bookmarkStart w:id="13" w:name="__RefHeading___Toc9685_1591344949"/>
        <w:bookmarkEnd w:id="13"/>
        <w:r>
          <w:rPr>
            <w:lang w:val="en-US"/>
          </w:rPr>
          <w:t>It was to Earth’s advantage to see the Commonwealth of Arach fail. Failure would present an opportunity to reestablish control over Arach. The Alliance would come eventually, after lengthy negotiation, as Arach became increasingly desperate. The Alliance’s help would have a cost though, and Earth would certainly ensure the cost was as close to unbearable as possible. So when the Prilani arrived in Arach’s space, Earth’s defense forces did not.</w:t>
        </w:r>
      </w:ins>
    </w:p>
    <w:p>
      <w:pPr>
        <w:pStyle w:val="TextBody"/>
        <w:rPr>
          <w:lang w:val="en-US"/>
          <w:ins w:id="791" w:author="R.Scott Wade" w:date="2022-07-22T19:03:36Z"/>
        </w:rPr>
      </w:pPr>
      <w:ins w:id="790" w:author="R.Scott Wade" w:date="2022-07-22T19:03:36Z">
        <w:r>
          <w:rPr>
            <w:lang w:val="en-US"/>
          </w:rPr>
          <w:t>How the aliens perceived humanity through the lens of Arach’s weakness was easy to guess.</w:t>
        </w:r>
      </w:ins>
    </w:p>
    <w:p>
      <w:pPr>
        <w:pStyle w:val="TextBody"/>
        <w:rPr>
          <w:lang w:val="en-US"/>
          <w:ins w:id="793" w:author="R.Scott Wade" w:date="2022-07-22T19:03:36Z"/>
        </w:rPr>
      </w:pPr>
      <w:ins w:id="792" w:author="R.Scott Wade" w:date="2022-07-22T19:03:36Z">
        <w:r>
          <w:rPr>
            <w:lang w:val="en-US"/>
          </w:rPr>
        </w:r>
      </w:ins>
    </w:p>
    <w:p>
      <w:pPr>
        <w:pStyle w:val="TextBody"/>
        <w:rPr>
          <w:lang w:val="en-US"/>
          <w:ins w:id="795" w:author="R.Scott Wade" w:date="2022-07-22T19:03:36Z"/>
        </w:rPr>
      </w:pPr>
      <w:ins w:id="794" w:author="R.Scott Wade" w:date="2022-07-22T19:03:36Z">
        <w:r>
          <w:rPr>
            <w:lang w:val="en-US"/>
          </w:rPr>
        </w:r>
      </w:ins>
    </w:p>
    <w:p>
      <w:pPr>
        <w:sectPr>
          <w:headerReference w:type="default" r:id="rId12"/>
          <w:headerReference w:type="first" r:id="rId13"/>
          <w:footerReference w:type="default" r:id="rId14"/>
          <w:footerReference w:type="first" r:id="rId15"/>
          <w:type w:val="nextPage"/>
          <w:pgSz w:w="12240" w:h="15811"/>
          <w:pgMar w:left="1134" w:right="1134" w:gutter="0" w:header="1123" w:top="1745" w:footer="1123" w:bottom="1469"/>
          <w:pgNumType w:fmt="decimal"/>
          <w:formProt w:val="false"/>
          <w:textDirection w:val="lrTb"/>
          <w:docGrid w:type="default" w:linePitch="312" w:charSpace="4294961151"/>
        </w:sectPr>
        <w:pStyle w:val="TextBody"/>
        <w:rPr>
          <w:lang w:val="en-US"/>
          <w:ins w:id="817" w:author="R.Scott Wade" w:date="2022-07-22T19:03:36Z"/>
        </w:rPr>
      </w:pPr>
      <w:ins w:id="796" w:author="R.Scott Wade" w:date="2022-07-22T19:03:36Z">
        <w:r>
          <w:rPr>
            <w:lang w:val="en-US"/>
          </w:rPr>
        </w:r>
      </w:ins>
    </w:p>
    <w:p>
      <w:pPr>
        <w:pStyle w:val="Heading1"/>
        <w:rPr>
          <w:ins w:id="819" w:author="R.Scott Wade" w:date="2022-07-22T19:03:36Z"/>
        </w:rPr>
      </w:pPr>
      <w:ins w:id="818" w:author="R.Scott Wade" w:date="2022-07-22T19:03:36Z">
        <w:bookmarkStart w:id="14" w:name="__RefHeading___Toc9687_1591344949"/>
        <w:bookmarkEnd w:id="14"/>
        <w:r>
          <w:rPr/>
          <w:t>Hidden Power</w:t>
        </w:r>
      </w:ins>
    </w:p>
    <w:p>
      <w:pPr>
        <w:pStyle w:val="Heading9"/>
        <w:spacing w:lineRule="auto" w:line="360"/>
        <w:rPr>
          <w:ins w:id="826" w:author="R.Scott Wade" w:date="2022-07-22T19:03:36Z"/>
        </w:rPr>
      </w:pPr>
      <w:ins w:id="820" w:author="R.Scott Wade" w:date="2022-07-22T19:03:36Z">
        <w:bookmarkStart w:id="15" w:name="__RefHeading___Toc9689_1591344949"/>
        <w:bookmarkEnd w:id="15"/>
        <w:r>
          <w:rPr/>
          <w:t xml:space="preserve">D070 | </w:t>
        </w:r>
      </w:ins>
      <w:ins w:id="821" w:author="R.Scott Wade" w:date="2022-07-22T19:03:36Z">
        <w:r>
          <w:rPr/>
          <w:t xml:space="preserve">Grp: </w:t>
        </w:r>
      </w:ins>
      <w:ins w:id="822" w:author="R.Scott Wade" w:date="2022-07-22T19:03:36Z">
        <w:r>
          <w:rPr/>
          <w:t xml:space="preserve">Jevv </w:t>
        </w:r>
      </w:ins>
      <w:ins w:id="823" w:author="R.Scott Wade" w:date="2022-07-22T19:03:36Z">
        <w:r>
          <w:rPr/>
          <w:t>i</w:t>
        </w:r>
      </w:ins>
      <w:ins w:id="824" w:author="R.Scott Wade" w:date="2022-07-22T19:03:36Z">
        <w:r>
          <w:rPr/>
          <w:t xml:space="preserve">nvestigates Gabe, </w:t>
        </w:r>
      </w:ins>
      <w:ins w:id="825" w:author="R.Scott Wade" w:date="2022-07-22T19:03:36Z">
        <w:r>
          <w:rPr/>
          <w:t>finds facility</w:t>
        </w:r>
      </w:ins>
    </w:p>
    <w:p>
      <w:pPr>
        <w:pStyle w:val="TextBody"/>
        <w:ind w:left="2127" w:right="0" w:firstLine="288"/>
        <w:rPr>
          <w:ins w:id="832" w:author="R.Scott Wade" w:date="2022-07-22T19:03:36Z"/>
        </w:rPr>
      </w:pPr>
      <w:ins w:id="827" w:author="R.Scott Wade" w:date="2022-07-22T19:03:36Z">
        <w:r>
          <w:rPr>
            <w:lang w:val="en-US"/>
          </w:rPr>
          <w:t xml:space="preserve">Jevv quietly called in a surveillance team as he followed </w:t>
        </w:r>
      </w:ins>
      <w:ins w:id="828" w:author="R.Scott Wade" w:date="2022-07-22T19:03:36Z">
        <w:r>
          <w:rPr>
            <w:lang w:val="en-US"/>
          </w:rPr>
          <w:t>major</w:t>
        </w:r>
      </w:ins>
      <w:ins w:id="829" w:author="R.Scott Wade" w:date="2022-07-22T19:03:36Z">
        <w:r>
          <w:rPr>
            <w:lang w:val="en-US"/>
          </w:rPr>
          <w:t xml:space="preserve"> Halfning. When the team moved in and replaced Jevv, he headed to the capital Commonwealth </w:t>
        </w:r>
      </w:ins>
      <w:ins w:id="830" w:author="R.Scott Wade" w:date="2022-07-22T19:03:36Z">
        <w:r>
          <w:rPr>
            <w:lang w:val="en-US"/>
          </w:rPr>
          <w:commentReference w:id="10"/>
        </w:r>
      </w:ins>
      <w:ins w:id="831" w:author="R.Scott Wade" w:date="2022-07-22T19:03:36Z">
        <w:r>
          <w:rPr>
            <w:lang w:val="en-US"/>
          </w:rPr>
          <w:t xml:space="preserve">library. </w:t>
        </w:r>
      </w:ins>
    </w:p>
    <w:p>
      <w:pPr>
        <w:pStyle w:val="TextBody"/>
        <w:ind w:left="2127" w:right="0" w:firstLine="288"/>
        <w:rPr>
          <w:lang w:val="en-US"/>
          <w:ins w:id="844" w:author="R.Scott Wade" w:date="2022-07-22T19:03:36Z"/>
        </w:rPr>
      </w:pPr>
      <w:ins w:id="833" w:author="R.Scott Wade" w:date="2022-07-22T19:03:36Z">
        <w:r>
          <w:rPr>
            <w:lang w:val="en-US"/>
          </w:rPr>
          <w:t>Jevv found out that Gabe was a custodian of a supposedly unused facility in an out-of-the-way place. It’s plenty big enough to hold more tech than just the button. Jevv dr</w:t>
        </w:r>
      </w:ins>
      <w:ins w:id="834" w:author="R.Scott Wade" w:date="2022-07-22T19:03:36Z">
        <w:r>
          <w:rPr>
            <w:lang w:val="en-US"/>
          </w:rPr>
          <w:t>o</w:t>
        </w:r>
      </w:ins>
      <w:ins w:id="835" w:author="R.Scott Wade" w:date="2022-07-22T19:03:36Z">
        <w:r>
          <w:rPr>
            <w:lang w:val="en-US"/>
          </w:rPr>
          <w:t xml:space="preserve">ve out of his way to observe the facility from afar. It </w:t>
        </w:r>
      </w:ins>
      <w:ins w:id="836" w:author="R.Scott Wade" w:date="2022-07-22T19:03:36Z">
        <w:r>
          <w:rPr>
            <w:lang w:val="en-US"/>
          </w:rPr>
          <w:t>was</w:t>
        </w:r>
      </w:ins>
      <w:ins w:id="837" w:author="R.Scott Wade" w:date="2022-07-22T19:03:36Z">
        <w:r>
          <w:rPr>
            <w:lang w:val="en-US"/>
          </w:rPr>
          <w:t xml:space="preserve"> an ‘empty’ warehouse </w:t>
        </w:r>
      </w:ins>
      <w:ins w:id="838" w:author="R.Scott Wade" w:date="2022-07-22T19:03:36Z">
        <w:r>
          <w:rPr>
            <w:lang w:val="en-US"/>
          </w:rPr>
          <w:t>that</w:t>
        </w:r>
      </w:ins>
      <w:ins w:id="839" w:author="R.Scott Wade" w:date="2022-07-22T19:03:36Z">
        <w:r>
          <w:rPr>
            <w:lang w:val="en-US"/>
          </w:rPr>
          <w:t xml:space="preserve"> ha</w:t>
        </w:r>
      </w:ins>
      <w:ins w:id="840" w:author="R.Scott Wade" w:date="2022-07-22T19:03:36Z">
        <w:r>
          <w:rPr>
            <w:lang w:val="en-US"/>
          </w:rPr>
          <w:t>d</w:t>
        </w:r>
      </w:ins>
      <w:ins w:id="841" w:author="R.Scott Wade" w:date="2022-07-22T19:03:36Z">
        <w:r>
          <w:rPr>
            <w:lang w:val="en-US"/>
          </w:rPr>
          <w:t xml:space="preserve"> an unexpected number of vehicles parked outside. He call</w:t>
        </w:r>
      </w:ins>
      <w:ins w:id="842" w:author="R.Scott Wade" w:date="2022-07-22T19:03:36Z">
        <w:r>
          <w:rPr>
            <w:lang w:val="en-US"/>
          </w:rPr>
          <w:t>ed</w:t>
        </w:r>
      </w:ins>
      <w:ins w:id="843" w:author="R.Scott Wade" w:date="2022-07-22T19:03:36Z">
        <w:r>
          <w:rPr>
            <w:lang w:val="en-US"/>
          </w:rPr>
          <w:t xml:space="preserve"> in more Group resources –  a couple of detectives to investigate, including a certain amount of cautious breaking and entering to get a look around. The mystery surrounding the wielders is snowballing fast.</w:t>
        </w:r>
      </w:ins>
    </w:p>
    <w:p>
      <w:pPr>
        <w:pStyle w:val="Heading9"/>
        <w:spacing w:lineRule="auto" w:line="360"/>
        <w:ind w:left="0" w:right="0" w:hanging="0"/>
        <w:rPr>
          <w:ins w:id="849" w:author="R.Scott Wade" w:date="2022-07-22T19:03:36Z"/>
        </w:rPr>
      </w:pPr>
      <w:ins w:id="845" w:author="R.Scott Wade" w:date="2022-07-22T19:03:36Z">
        <w:bookmarkStart w:id="16" w:name="__RefHeading___Toc9691_1591344949"/>
        <w:bookmarkEnd w:id="16"/>
        <w:r>
          <w:rPr/>
          <w:t xml:space="preserve">D070 | </w:t>
        </w:r>
      </w:ins>
      <w:ins w:id="846" w:author="R.Scott Wade" w:date="2022-07-22T19:03:36Z">
        <w:r>
          <w:rPr/>
          <w:t xml:space="preserve">Grp: </w:t>
        </w:r>
      </w:ins>
      <w:ins w:id="847" w:author="R.Scott Wade" w:date="2022-07-22T19:03:36Z">
        <w:r>
          <w:rPr>
            <w:lang w:val="en-US"/>
          </w:rPr>
          <w:t xml:space="preserve">Prime and Jevv meet </w:t>
        </w:r>
      </w:ins>
      <w:ins w:id="848" w:author="R.Scott Wade" w:date="2022-07-22T19:03:36Z">
        <w:r>
          <w:rPr/>
          <w:t>More of Group activated.</w:t>
        </w:r>
      </w:ins>
    </w:p>
    <w:p>
      <w:pPr>
        <w:pStyle w:val="TextBody"/>
        <w:ind w:left="2127" w:right="0" w:firstLine="288"/>
        <w:rPr>
          <w:ins w:id="855" w:author="R.Scott Wade" w:date="2022-07-22T19:03:36Z"/>
        </w:rPr>
      </w:pPr>
      <w:ins w:id="850" w:author="R.Scott Wade" w:date="2022-07-22T19:03:36Z">
        <w:r>
          <w:rPr>
            <w:lang w:val="en-US"/>
          </w:rPr>
          <w:t>Gabbro</w:t>
        </w:r>
      </w:ins>
      <w:ins w:id="851" w:author="R.Scott Wade" w:date="2022-07-22T19:03:36Z">
        <w:r>
          <w:rPr>
            <w:lang w:val="en-US"/>
          </w:rPr>
          <w:t xml:space="preserve"> and Jevv meet, and </w:t>
        </w:r>
      </w:ins>
      <w:ins w:id="852" w:author="R.Scott Wade" w:date="2022-07-22T19:03:36Z">
        <w:r>
          <w:rPr>
            <w:lang w:val="en-US"/>
          </w:rPr>
          <w:t>Gabbro</w:t>
        </w:r>
      </w:ins>
      <w:ins w:id="853" w:author="R.Scott Wade" w:date="2022-07-22T19:03:36Z">
        <w:r>
          <w:rPr>
            <w:lang w:val="en-US"/>
          </w:rPr>
          <w:t xml:space="preserve"> activates more Group resources. </w:t>
        </w:r>
      </w:ins>
      <w:ins w:id="854" w:author="R.Scott Wade" w:date="2022-07-22T19:03:36Z">
        <w:r>
          <w:rPr>
            <w:lang w:val="en-US"/>
          </w:rPr>
          <w:commentReference w:id="11"/>
        </w:r>
      </w:ins>
    </w:p>
    <w:p>
      <w:pPr>
        <w:pStyle w:val="Heading8"/>
        <w:rPr>
          <w:ins w:id="859" w:author="R.Scott Wade" w:date="2022-07-22T19:03:36Z"/>
        </w:rPr>
      </w:pPr>
      <w:ins w:id="856" w:author="R.Scott Wade" w:date="2022-07-22T19:03:36Z">
        <w:bookmarkStart w:id="17" w:name="__RefHeading___Toc9693_1591344949"/>
        <w:bookmarkEnd w:id="17"/>
        <w:r>
          <w:rPr/>
          <w:t xml:space="preserve">D070 | </w:t>
        </w:r>
      </w:ins>
      <w:ins w:id="857" w:author="R.Scott Wade" w:date="2022-07-22T19:03:36Z">
        <w:r>
          <w:rPr/>
          <w:t xml:space="preserve">Grp: </w:t>
        </w:r>
      </w:ins>
      <w:ins w:id="858" w:author="R.Scott Wade" w:date="2022-07-22T19:03:36Z">
        <w:r>
          <w:rPr/>
          <w:t>Gabe is up to something.</w:t>
        </w:r>
      </w:ins>
    </w:p>
    <w:p>
      <w:pPr>
        <w:pStyle w:val="TextBody"/>
        <w:rPr>
          <w:lang w:val="en-US"/>
          <w:ins w:id="861" w:author="R.Scott Wade" w:date="2022-07-22T20:01:04Z"/>
        </w:rPr>
      </w:pPr>
      <w:ins w:id="860" w:author="R.Scott Wade" w:date="2022-07-22T19:03:36Z">
        <w:r>
          <w:rPr>
            <w:lang w:val="en-US"/>
          </w:rPr>
          <w:t>His old friend Danyl is up to something.</w:t>
        </w:r>
      </w:ins>
    </w:p>
    <w:p>
      <w:pPr>
        <w:sectPr>
          <w:headerReference w:type="default" r:id="rId16"/>
          <w:headerReference w:type="first" r:id="rId17"/>
          <w:footerReference w:type="default" r:id="rId18"/>
          <w:footerReference w:type="first" r:id="rId19"/>
          <w:type w:val="nextPage"/>
          <w:pgSz w:w="12240" w:h="15811"/>
          <w:pgMar w:left="1134" w:right="1134" w:gutter="0" w:header="1123" w:top="1745" w:footer="1123" w:bottom="1469"/>
          <w:pgNumType w:fmt="decimal"/>
          <w:formProt w:val="false"/>
          <w:textDirection w:val="lrTb"/>
          <w:docGrid w:type="default" w:linePitch="312" w:charSpace="4294961151"/>
        </w:sectPr>
        <w:pStyle w:val="HorizontalLine"/>
        <w:rPr/>
      </w:pPr>
      <w:r>
        <w:rPr/>
      </w:r>
    </w:p>
    <w:p>
      <w:pPr>
        <w:pStyle w:val="Heading1"/>
        <w:rPr/>
      </w:pPr>
      <w:ins w:id="882" w:author="R.Scott Wade" w:date="2022-08-01T11:28:35Z">
        <w:bookmarkStart w:id="18" w:name="__RefHeading___Toc29855_1146340026"/>
        <w:bookmarkEnd w:id="18"/>
        <w:r>
          <w:rPr>
            <w:lang w:val="en-US"/>
          </w:rPr>
          <w:t>d</w:t>
        </w:r>
      </w:ins>
      <w:ins w:id="883" w:author="R.Scott Wade" w:date="2022-07-22T23:11:36Z">
        <w:r>
          <w:rPr>
            <w:lang w:val="en-US"/>
          </w:rPr>
          <w:t xml:space="preserve">70 </w:t>
        </w:r>
      </w:ins>
      <w:ins w:id="884" w:author="R.Scott Wade" w:date="2022-07-22T23:10:25Z">
        <w:r>
          <w:rPr/>
          <w:t xml:space="preserve">Kenst: </w:t>
        </w:r>
      </w:ins>
      <w:r>
        <w:rPr/>
        <w:t>A Day At The Farm</w:t>
      </w:r>
      <w:ins w:id="885" w:author="R.Scott Wade" w:date="2022-07-23T15:32:08Z">
        <w:r>
          <w:rPr/>
          <w:t xml:space="preserve"> </w:t>
        </w:r>
      </w:ins>
      <w:ins w:id="886" w:author="R.Scott Wade" w:date="2022-07-23T15:32:08Z">
        <w:r>
          <w:rPr/>
          <w:t>(</w:t>
        </w:r>
      </w:ins>
      <w:ins w:id="887" w:author="R.Scott Wade" w:date="2022-07-23T15:32:08Z">
        <w:r>
          <w:rPr/>
          <w:t>ending</w:t>
        </w:r>
      </w:ins>
      <w:ins w:id="888" w:author="R.Scott Wade" w:date="2022-07-28T14:23:04Z">
        <w:r>
          <w:rPr/>
          <w:t>)</w:t>
        </w:r>
      </w:ins>
    </w:p>
    <w:p>
      <w:pPr>
        <w:pStyle w:val="TextBody"/>
        <w:rPr>
          <w:lang w:val="en-US"/>
          <w:del w:id="905" w:author="R.Scott Wade" w:date="2022-07-23T15:22:07Z"/>
        </w:rPr>
      </w:pPr>
      <w:del w:id="889" w:author="R.Scott Wade" w:date="2022-07-23T15:22:07Z">
        <w:r>
          <w:rPr>
            <w:lang w:val="en-US"/>
          </w:rPr>
          <w:delText xml:space="preserve">The community farm was maintained in part by </w:delText>
        </w:r>
      </w:del>
      <w:del w:id="890" w:author="R.Scott Wade" w:date="2022-07-23T15:22:07Z">
        <w:r>
          <w:rPr>
            <w:lang w:val="en-US"/>
          </w:rPr>
          <w:delText xml:space="preserve">the </w:delText>
        </w:r>
      </w:del>
      <w:del w:id="891" w:author="R.Scott Wade" w:date="2022-07-23T15:22:07Z">
        <w:r>
          <w:rPr>
            <w:lang w:val="en-US"/>
          </w:rPr>
          <w:delText xml:space="preserve">four schools in </w:delText>
        </w:r>
      </w:del>
      <w:del w:id="892" w:author="R.Scott Wade" w:date="2022-07-23T15:22:07Z">
        <w:r>
          <w:rPr>
            <w:lang w:val="en-US"/>
          </w:rPr>
          <w:delText>the town of Blauwald</w:delText>
        </w:r>
      </w:del>
      <w:del w:id="893" w:author="R.Scott Wade" w:date="2022-07-23T15:22:07Z">
        <w:r>
          <w:rPr>
            <w:lang w:val="en-US"/>
          </w:rPr>
          <w:delText xml:space="preserve">. Every </w:delText>
        </w:r>
      </w:del>
      <w:del w:id="894" w:author="R.Scott Wade" w:date="2022-07-23T15:22:07Z">
        <w:r>
          <w:rPr>
            <w:lang w:val="en-US"/>
          </w:rPr>
          <w:delText>month</w:delText>
        </w:r>
      </w:del>
      <w:del w:id="895" w:author="R.Scott Wade" w:date="2022-07-23T15:22:07Z">
        <w:r>
          <w:rPr>
            <w:lang w:val="en-US"/>
          </w:rPr>
          <w:delText xml:space="preserve">, Kenst’s school spent </w:delText>
        </w:r>
      </w:del>
      <w:del w:id="896" w:author="R.Scott Wade" w:date="2022-07-23T15:22:07Z">
        <w:r>
          <w:rPr>
            <w:lang w:val="en-US"/>
          </w:rPr>
          <w:delText>one</w:delText>
        </w:r>
      </w:del>
      <w:del w:id="897" w:author="R.Scott Wade" w:date="2022-07-23T15:22:07Z">
        <w:r>
          <w:rPr>
            <w:lang w:val="en-US"/>
          </w:rPr>
          <w:delText xml:space="preserve"> </w:delText>
        </w:r>
      </w:del>
      <w:del w:id="898" w:author="R.Scott Wade" w:date="2022-07-23T15:22:07Z">
        <w:r>
          <w:rPr>
            <w:lang w:val="en-US"/>
          </w:rPr>
          <w:delText xml:space="preserve">day </w:delText>
        </w:r>
      </w:del>
      <w:del w:id="899" w:author="R.Scott Wade" w:date="2022-07-23T15:22:07Z">
        <w:r>
          <w:rPr>
            <w:lang w:val="en-US"/>
          </w:rPr>
          <w:delText xml:space="preserve">tending the </w:delText>
        </w:r>
      </w:del>
      <w:del w:id="900" w:author="R.Scott Wade" w:date="2022-07-23T15:22:07Z">
        <w:r>
          <w:rPr>
            <w:lang w:val="en-US"/>
          </w:rPr>
          <w:delText>garden and some of the crops</w:delText>
        </w:r>
      </w:del>
      <w:del w:id="901" w:author="R.Scott Wade" w:date="2022-07-23T15:22:07Z">
        <w:r>
          <w:rPr>
            <w:lang w:val="en-US"/>
          </w:rPr>
          <w:delText xml:space="preserve">. The crops were part of the food for the community. </w:delText>
        </w:r>
      </w:del>
      <w:del w:id="902" w:author="R.Scott Wade" w:date="2022-07-23T15:22:07Z">
        <w:r>
          <w:rPr>
            <w:lang w:val="en-US"/>
          </w:rPr>
          <w:delText xml:space="preserve">Kenst participated as well as any other student, but he disliked farming enough that he would surely do something else for a career. </w:delText>
        </w:r>
      </w:del>
      <w:del w:id="903" w:author="R.Scott Wade" w:date="2022-07-23T15:22:07Z">
        <w:r>
          <w:rPr>
            <w:lang w:val="en-US"/>
          </w:rPr>
          <w:delText xml:space="preserve">He wasn’t sure what, but it would have nothing to do with agriculture. He knew Riadn felt similarly, but she was already focused on a career in business intelligence systems. </w:delText>
        </w:r>
      </w:del>
      <w:del w:id="904" w:author="R.Scott Wade" w:date="2022-07-23T15:22:07Z">
        <w:r>
          <w:rPr>
            <w:lang w:val="en-US"/>
          </w:rPr>
          <w:delText>Kenst alternately marveled at and envied her knowledge of artificial intelligences.</w:delText>
        </w:r>
      </w:del>
    </w:p>
    <w:p>
      <w:pPr>
        <w:pStyle w:val="TextBody"/>
        <w:rPr>
          <w:lang w:val="en-US"/>
          <w:del w:id="911" w:author="R.Scott Wade" w:date="2022-07-23T15:22:07Z"/>
        </w:rPr>
      </w:pPr>
      <w:del w:id="906" w:author="R.Scott Wade" w:date="2022-07-23T15:22:07Z">
        <w:r>
          <w:rPr>
            <w:lang w:val="en-US"/>
          </w:rPr>
          <w:delText xml:space="preserve">The farm was on the main highway through town, backed up against the woods that encircled the town. The woods were part of </w:delText>
        </w:r>
      </w:del>
      <w:del w:id="907" w:author="R.Scott Wade" w:date="2022-07-23T15:22:07Z">
        <w:r>
          <w:rPr>
            <w:lang w:val="en-US"/>
          </w:rPr>
          <w:delText xml:space="preserve">the Blauerbaum, </w:delText>
        </w:r>
      </w:del>
      <w:del w:id="908" w:author="R.Scott Wade" w:date="2022-07-23T15:22:07Z">
        <w:r>
          <w:rPr>
            <w:lang w:val="en-US"/>
          </w:rPr>
          <w:delText xml:space="preserve">a </w:delText>
        </w:r>
      </w:del>
      <w:del w:id="909" w:author="R.Scott Wade" w:date="2022-07-23T15:22:07Z">
        <w:r>
          <w:rPr>
            <w:lang w:val="en-US"/>
          </w:rPr>
          <w:delText xml:space="preserve">deep temperate </w:delText>
        </w:r>
      </w:del>
      <w:del w:id="910" w:author="R.Scott Wade" w:date="2022-07-23T15:22:07Z">
        <w:r>
          <w:rPr>
            <w:lang w:val="en-US"/>
          </w:rPr>
          <w:delText>forest that covered most of the continent.</w:delText>
        </w:r>
      </w:del>
    </w:p>
    <w:p>
      <w:pPr>
        <w:pStyle w:val="TextBody"/>
        <w:rPr>
          <w:lang w:val="en-US"/>
          <w:del w:id="918" w:author="R.Scott Wade" w:date="2022-07-23T15:22:07Z"/>
        </w:rPr>
      </w:pPr>
      <w:del w:id="912" w:author="R.Scott Wade" w:date="2022-07-23T15:22:07Z">
        <w:r>
          <w:rPr>
            <w:lang w:val="en-US"/>
          </w:rPr>
          <w:delText xml:space="preserve">The day's activity was to help </w:delText>
        </w:r>
      </w:del>
      <w:del w:id="913" w:author="R.Scott Wade" w:date="2022-07-23T15:22:07Z">
        <w:r>
          <w:rPr>
            <w:lang w:val="en-US"/>
          </w:rPr>
          <w:delText xml:space="preserve">prepare the farm and </w:delText>
        </w:r>
      </w:del>
      <w:del w:id="914" w:author="R.Scott Wade" w:date="2022-07-23T15:22:07Z">
        <w:r>
          <w:rPr>
            <w:lang w:val="en-US"/>
          </w:rPr>
          <w:delText xml:space="preserve">garden </w:delText>
        </w:r>
      </w:del>
      <w:del w:id="915" w:author="R.Scott Wade" w:date="2022-07-23T15:22:07Z">
        <w:r>
          <w:rPr>
            <w:lang w:val="en-US"/>
          </w:rPr>
          <w:delText>for winter</w:delText>
        </w:r>
      </w:del>
      <w:del w:id="916" w:author="R.Scott Wade" w:date="2022-07-23T15:22:07Z">
        <w:r>
          <w:rPr>
            <w:lang w:val="en-US"/>
          </w:rPr>
          <w:delText xml:space="preserve">. </w:delText>
        </w:r>
      </w:del>
      <w:del w:id="917" w:author="R.Scott Wade" w:date="2022-07-23T15:22:07Z">
        <w:r>
          <w:rPr>
            <w:lang w:val="en-US"/>
          </w:rPr>
          <w:delText xml:space="preserve">The fields and beds needed composting and tilling, trees and shrubs needed pruning. Kenst picked tilling because pruning would require stretching his arms periodically, and that could reveal his secret. </w:delText>
        </w:r>
      </w:del>
    </w:p>
    <w:p>
      <w:pPr>
        <w:pStyle w:val="TextBody"/>
        <w:rPr>
          <w:lang w:val="en-US"/>
          <w:del w:id="938" w:author="R.Scott Wade" w:date="2022-07-23T15:22:07Z"/>
        </w:rPr>
      </w:pPr>
      <w:del w:id="919" w:author="R.Scott Wade" w:date="2022-07-23T15:22:07Z">
        <w:r>
          <w:rPr>
            <w:lang w:val="en-US"/>
          </w:rPr>
          <w:delText xml:space="preserve">Kenst tilled the first pair of rows out </w:delText>
        </w:r>
      </w:del>
      <w:del w:id="920" w:author="R.Scott Wade" w:date="2022-07-23T15:22:07Z">
        <w:r>
          <w:rPr>
            <w:lang w:val="en-US"/>
          </w:rPr>
          <w:delText xml:space="preserve">to </w:delText>
        </w:r>
      </w:del>
      <w:del w:id="921" w:author="R.Scott Wade" w:date="2022-07-23T15:22:07Z">
        <w:r>
          <w:rPr>
            <w:lang w:val="en-US"/>
          </w:rPr>
          <w:delText xml:space="preserve">the end of the large grain field and back to the barn in peace. He was about to start the next </w:delText>
        </w:r>
      </w:del>
      <w:del w:id="922" w:author="R.Scott Wade" w:date="2022-07-23T15:22:07Z">
        <w:r>
          <w:rPr>
            <w:lang w:val="en-US"/>
          </w:rPr>
          <w:delText>rows</w:delText>
        </w:r>
      </w:del>
      <w:del w:id="923" w:author="R.Scott Wade" w:date="2022-07-23T15:22:07Z">
        <w:r>
          <w:rPr>
            <w:lang w:val="en-US"/>
          </w:rPr>
          <w:delText xml:space="preserve"> when he heard a shout. </w:delText>
        </w:r>
      </w:del>
      <w:del w:id="924" w:author="R.Scott Wade" w:date="2022-07-23T15:22:07Z">
        <w:r>
          <w:rPr>
            <w:lang w:val="en-US"/>
          </w:rPr>
          <w:delText>He immediately recognized</w:delText>
        </w:r>
      </w:del>
      <w:del w:id="925" w:author="R.Scott Wade" w:date="2022-07-23T15:22:07Z">
        <w:r>
          <w:rPr>
            <w:lang w:val="en-US"/>
          </w:rPr>
          <w:delText xml:space="preserve"> </w:delText>
        </w:r>
      </w:del>
      <w:del w:id="926" w:author="R.Scott Wade" w:date="2022-07-23T15:22:07Z">
        <w:r>
          <w:rPr>
            <w:lang w:val="en-US"/>
          </w:rPr>
          <w:delText>the large combined double bulk of</w:delText>
        </w:r>
      </w:del>
      <w:del w:id="927" w:author="R.Scott Wade" w:date="2022-07-23T15:22:07Z">
        <w:r>
          <w:rPr>
            <w:lang w:val="en-US"/>
          </w:rPr>
          <w:delText xml:space="preserve"> Zada </w:delText>
        </w:r>
      </w:del>
      <w:del w:id="928" w:author="R.Scott Wade" w:date="2022-07-23T15:22:07Z">
        <w:r>
          <w:rPr>
            <w:lang w:val="en-US"/>
          </w:rPr>
          <w:delText>and his prime acolyte Kir</w:delText>
        </w:r>
      </w:del>
      <w:del w:id="929" w:author="R.Scott Wade" w:date="2022-07-23T15:22:07Z">
        <w:r>
          <w:rPr>
            <w:lang w:val="en-US"/>
          </w:rPr>
          <w:delText>.</w:delText>
        </w:r>
      </w:del>
      <w:del w:id="930" w:author="R.Scott Wade" w:date="2022-07-23T15:22:07Z">
        <w:r>
          <w:rPr>
            <w:lang w:val="en-US"/>
          </w:rPr>
          <w:commentReference w:id="12"/>
        </w:r>
      </w:del>
      <w:del w:id="931" w:author="R.Scott Wade" w:date="2022-07-23T15:22:07Z">
        <w:r>
          <w:rPr>
            <w:lang w:val="en-US"/>
          </w:rPr>
          <w:delText xml:space="preserve"> </w:delText>
        </w:r>
      </w:del>
      <w:del w:id="932" w:author="R.Scott Wade" w:date="2022-07-23T15:22:07Z">
        <w:r>
          <w:rPr>
            <w:lang w:val="en-US"/>
          </w:rPr>
          <w:delText>They were</w:delText>
        </w:r>
      </w:del>
      <w:del w:id="933" w:author="R.Scott Wade" w:date="2022-07-23T15:22:07Z">
        <w:r>
          <w:rPr>
            <w:lang w:val="en-US"/>
          </w:rPr>
          <w:delText xml:space="preserve"> trailing the usual collection of hangers-on. </w:delText>
        </w:r>
      </w:del>
      <w:del w:id="934" w:author="R.Scott Wade" w:date="2022-07-23T15:22:07Z">
        <w:r>
          <w:rPr>
            <w:lang w:val="en-US"/>
          </w:rPr>
          <w:delText xml:space="preserve">Minions was how Kenst thought of them. </w:delText>
        </w:r>
      </w:del>
      <w:del w:id="935" w:author="R.Scott Wade" w:date="2022-07-23T15:22:07Z">
        <w:r>
          <w:rPr>
            <w:lang w:val="en-US"/>
          </w:rPr>
          <w:delText xml:space="preserve">Whatever it was </w:delText>
        </w:r>
      </w:del>
      <w:del w:id="936" w:author="R.Scott Wade" w:date="2022-07-23T15:22:07Z">
        <w:r>
          <w:rPr>
            <w:lang w:val="en-US"/>
          </w:rPr>
          <w:delText>that Zada wanted</w:delText>
        </w:r>
      </w:del>
      <w:del w:id="937" w:author="R.Scott Wade" w:date="2022-07-23T15:22:07Z">
        <w:r>
          <w:rPr>
            <w:lang w:val="en-US"/>
          </w:rPr>
          <w:delText>, it was never good when Zada was involved. With a feeling of dread, Kenst turned the tiller off.</w:delText>
        </w:r>
      </w:del>
    </w:p>
    <w:p>
      <w:pPr>
        <w:pStyle w:val="TextBody"/>
        <w:rPr>
          <w:lang w:val="en-US"/>
          <w:del w:id="941" w:author="R.Scott Wade" w:date="2022-07-23T15:22:07Z"/>
        </w:rPr>
      </w:pPr>
      <w:del w:id="939" w:author="R.Scott Wade" w:date="2022-07-23T15:22:07Z">
        <w:r>
          <w:rPr>
            <w:lang w:val="en-US"/>
          </w:rPr>
          <w:delText>“</w:delText>
        </w:r>
      </w:del>
      <w:del w:id="940" w:author="R.Scott Wade" w:date="2022-07-23T15:22:07Z">
        <w:r>
          <w:rPr>
            <w:lang w:val="en-US"/>
          </w:rPr>
          <w:delText>Stop slacking off, Rodeloy!” Kenst had seen Zada’s false anger face before, so he knew he was in for a dramatic presentation.</w:delText>
        </w:r>
      </w:del>
    </w:p>
    <w:p>
      <w:pPr>
        <w:pStyle w:val="TextBody"/>
        <w:rPr>
          <w:lang w:val="en-US"/>
          <w:del w:id="944" w:author="R.Scott Wade" w:date="2022-07-23T15:22:07Z"/>
        </w:rPr>
      </w:pPr>
      <w:del w:id="942" w:author="R.Scott Wade" w:date="2022-07-23T15:22:07Z">
        <w:r>
          <w:rPr>
            <w:lang w:val="en-US"/>
          </w:rPr>
          <w:delText>“</w:delText>
        </w:r>
      </w:del>
      <w:del w:id="943" w:author="R.Scott Wade" w:date="2022-07-23T15:22:07Z">
        <w:r>
          <w:rPr>
            <w:lang w:val="en-US"/>
          </w:rPr>
          <w:delText>I got work to do, Triflagr, what do you want?”</w:delText>
        </w:r>
      </w:del>
    </w:p>
    <w:p>
      <w:pPr>
        <w:pStyle w:val="TextBody"/>
        <w:rPr>
          <w:lang w:val="en-US"/>
          <w:del w:id="950" w:author="R.Scott Wade" w:date="2022-07-23T15:22:07Z"/>
        </w:rPr>
      </w:pPr>
      <w:del w:id="945" w:author="R.Scott Wade" w:date="2022-07-23T15:22:07Z">
        <w:r>
          <w:rPr>
            <w:lang w:val="en-US"/>
          </w:rPr>
          <w:delText>“</w:delText>
        </w:r>
      </w:del>
      <w:del w:id="946" w:author="R.Scott Wade" w:date="2022-07-23T15:22:07Z">
        <w:r>
          <w:rPr>
            <w:lang w:val="en-US"/>
          </w:rPr>
          <w:delText xml:space="preserve">Then you ought to be doing it, right?” Zada stopped within easy reach of Kenst, if Kenst should try to start the tiller and escape that way. </w:delText>
        </w:r>
      </w:del>
      <w:del w:id="947" w:author="R.Scott Wade" w:date="2022-07-23T15:22:07Z">
        <w:r>
          <w:rPr>
            <w:lang w:val="en-US"/>
          </w:rPr>
          <w:delText xml:space="preserve">Zada’s greater bulk and height was normally intimidating, but Kenst was angry already today. He was tired of getting hit, and tired of being someone else’s </w:delText>
        </w:r>
      </w:del>
      <w:del w:id="948" w:author="R.Scott Wade" w:date="2022-07-23T15:22:07Z">
        <w:r>
          <w:rPr>
            <w:lang w:val="en-US"/>
          </w:rPr>
          <w:delText xml:space="preserve">punching bag. </w:delText>
        </w:r>
      </w:del>
      <w:del w:id="949" w:author="R.Scott Wade" w:date="2022-07-23T15:22:07Z">
        <w:r>
          <w:rPr>
            <w:lang w:val="en-US"/>
          </w:rPr>
          <w:delText>His dread gave way to his greater fatalistic rage. He couldn’t help it – he was heartily sick of Zada’s idea of conversation.</w:delText>
        </w:r>
      </w:del>
    </w:p>
    <w:p>
      <w:pPr>
        <w:pStyle w:val="TextBody"/>
        <w:rPr>
          <w:lang w:val="en-US"/>
          <w:del w:id="953" w:author="R.Scott Wade" w:date="2022-07-23T15:22:07Z"/>
        </w:rPr>
      </w:pPr>
      <w:del w:id="951" w:author="R.Scott Wade" w:date="2022-07-23T15:22:07Z">
        <w:r>
          <w:rPr>
            <w:lang w:val="en-US"/>
          </w:rPr>
          <w:delText>“</w:delText>
        </w:r>
      </w:del>
      <w:del w:id="952" w:author="R.Scott Wade" w:date="2022-07-23T15:22:07Z">
        <w:r>
          <w:rPr>
            <w:lang w:val="en-US"/>
          </w:rPr>
          <w:delText>I was, until you stopped me.”</w:delText>
        </w:r>
      </w:del>
    </w:p>
    <w:p>
      <w:pPr>
        <w:pStyle w:val="TextBody"/>
        <w:rPr>
          <w:lang w:val="en-US"/>
          <w:del w:id="956" w:author="R.Scott Wade" w:date="2022-07-23T15:22:07Z"/>
        </w:rPr>
      </w:pPr>
      <w:del w:id="954" w:author="R.Scott Wade" w:date="2022-07-23T15:22:07Z">
        <w:r>
          <w:rPr>
            <w:lang w:val="en-US"/>
          </w:rPr>
          <w:delText>“</w:delText>
        </w:r>
      </w:del>
      <w:del w:id="955" w:author="R.Scott Wade" w:date="2022-07-23T15:22:07Z">
        <w:r>
          <w:rPr>
            <w:lang w:val="en-US"/>
          </w:rPr>
          <w:delText>No you weren’t, I saw you.”</w:delText>
        </w:r>
      </w:del>
    </w:p>
    <w:p>
      <w:pPr>
        <w:pStyle w:val="TextBody"/>
        <w:rPr>
          <w:lang w:val="en-US"/>
          <w:del w:id="959" w:author="R.Scott Wade" w:date="2022-07-23T15:22:07Z"/>
        </w:rPr>
      </w:pPr>
      <w:del w:id="957" w:author="R.Scott Wade" w:date="2022-07-23T15:22:07Z">
        <w:r>
          <w:rPr>
            <w:lang w:val="en-US"/>
          </w:rPr>
          <w:delText>“</w:delText>
        </w:r>
      </w:del>
      <w:del w:id="958" w:author="R.Scott Wade" w:date="2022-07-23T15:22:07Z">
        <w:r>
          <w:rPr>
            <w:lang w:val="en-US"/>
          </w:rPr>
          <w:delText>Zada, you didn’t see anything. You’re just making it up.”</w:delText>
        </w:r>
      </w:del>
    </w:p>
    <w:p>
      <w:pPr>
        <w:pStyle w:val="TextBody"/>
        <w:rPr>
          <w:lang w:val="en-US"/>
          <w:del w:id="962" w:author="R.Scott Wade" w:date="2022-07-23T15:22:07Z"/>
        </w:rPr>
      </w:pPr>
      <w:del w:id="960" w:author="R.Scott Wade" w:date="2022-07-23T15:22:07Z">
        <w:r>
          <w:rPr>
            <w:lang w:val="en-US"/>
          </w:rPr>
          <w:delText>“</w:delText>
        </w:r>
      </w:del>
      <w:del w:id="961" w:author="R.Scott Wade" w:date="2022-07-23T15:22:07Z">
        <w:r>
          <w:rPr>
            <w:lang w:val="en-US"/>
          </w:rPr>
          <w:delText>You calling me a liar?”</w:delText>
        </w:r>
      </w:del>
    </w:p>
    <w:p>
      <w:pPr>
        <w:pStyle w:val="TextBody"/>
        <w:rPr>
          <w:lang w:val="en-US"/>
          <w:del w:id="965" w:author="R.Scott Wade" w:date="2022-07-23T15:22:07Z"/>
        </w:rPr>
      </w:pPr>
      <w:del w:id="963" w:author="R.Scott Wade" w:date="2022-07-23T15:22:07Z">
        <w:r>
          <w:rPr>
            <w:lang w:val="en-US"/>
          </w:rPr>
          <w:delText>“</w:delText>
        </w:r>
      </w:del>
      <w:del w:id="964" w:author="R.Scott Wade" w:date="2022-07-23T15:22:07Z">
        <w:r>
          <w:rPr>
            <w:lang w:val="en-US"/>
          </w:rPr>
          <w:delText>No, I’m calling you a fuxelpaw dropping.” A few gasps and snickers went around the crowd. Kenst had struck home – a fuxelpaw was a loathsome warthog-like beast of the forest.</w:delText>
        </w:r>
      </w:del>
    </w:p>
    <w:p>
      <w:pPr>
        <w:pStyle w:val="TextBody"/>
        <w:rPr>
          <w:lang w:val="en-US"/>
          <w:del w:id="974" w:author="R.Scott Wade" w:date="2022-07-23T15:22:07Z"/>
        </w:rPr>
      </w:pPr>
      <w:del w:id="966" w:author="R.Scott Wade" w:date="2022-07-23T15:22:07Z">
        <w:r>
          <w:rPr>
            <w:lang w:val="en-US"/>
          </w:rPr>
          <w:delText>“</w:delText>
        </w:r>
      </w:del>
      <w:del w:id="967" w:author="R.Scott Wade" w:date="2022-07-23T15:22:07Z">
        <w:r>
          <w:rPr>
            <w:lang w:val="en-US"/>
          </w:rPr>
          <w:delText>You –” Zada stepped forward and grabbed Kenst’s sweater and pulled. He looked down, straight at Kenst’s right shoulder where the mark was no longer hidden. Zada pulled hard, ripping open the sweater. “Woohoo, look at this. F</w:delText>
        </w:r>
      </w:del>
      <w:del w:id="968" w:author="R.Scott Wade" w:date="2022-07-23T15:22:07Z">
        <w:r>
          <w:rPr>
            <w:lang w:val="en-US"/>
          </w:rPr>
          <w:delText>at boy’s g</w:delText>
        </w:r>
      </w:del>
      <w:del w:id="969" w:author="R.Scott Wade" w:date="2022-07-23T15:22:07Z">
        <w:r>
          <w:rPr>
            <w:lang w:val="en-US"/>
          </w:rPr>
          <w:delText xml:space="preserve">ot a wielder’s mark! He’s a bona fide hero!” Most of the </w:delText>
        </w:r>
      </w:del>
      <w:del w:id="970" w:author="R.Scott Wade" w:date="2022-07-23T15:22:07Z">
        <w:r>
          <w:rPr>
            <w:lang w:val="en-US"/>
          </w:rPr>
          <w:delText>minions</w:delText>
        </w:r>
      </w:del>
      <w:del w:id="971" w:author="R.Scott Wade" w:date="2022-07-10T15:11:12Z">
        <w:r>
          <w:rPr>
            <w:lang w:val="en-US"/>
          </w:rPr>
          <w:delText xml:space="preserve"> </w:delText>
        </w:r>
      </w:del>
      <w:del w:id="972" w:author="R.Scott Wade" w:date="2022-07-10T15:11:12Z">
        <w:r>
          <w:rPr>
            <w:lang w:val="en-US"/>
          </w:rPr>
          <w:delText xml:space="preserve"> </w:delText>
        </w:r>
      </w:del>
      <w:del w:id="973" w:author="R.Scott Wade" w:date="2022-07-23T15:22:07Z">
        <w:r>
          <w:rPr>
            <w:lang w:val="en-US"/>
          </w:rPr>
          <w:delText xml:space="preserve">dutifully laughed, although some were gaping at the mark. </w:delText>
        </w:r>
      </w:del>
    </w:p>
    <w:p>
      <w:pPr>
        <w:pStyle w:val="TextBody"/>
        <w:rPr>
          <w:shd w:fill="auto" w:val="clear"/>
          <w:lang w:val="en-US"/>
          <w:del w:id="981" w:author="R.Scott Wade" w:date="2022-07-23T15:22:07Z"/>
        </w:rPr>
      </w:pPr>
      <w:del w:id="975" w:author="R.Scott Wade" w:date="2022-07-23T15:22:07Z">
        <w:r>
          <w:rPr>
            <w:shd w:fill="auto" w:val="clear"/>
            <w:lang w:val="en-US"/>
          </w:rPr>
          <w:delText>K</w:delText>
        </w:r>
      </w:del>
      <w:del w:id="976" w:author="R.Scott Wade" w:date="2022-07-23T15:22:07Z">
        <w:r>
          <w:rPr>
            <w:shd w:fill="auto" w:val="clear"/>
            <w:lang w:val="en-US"/>
          </w:rPr>
          <w:delText xml:space="preserve">enst pushed back at Zada, breaking his grasp on </w:delText>
        </w:r>
      </w:del>
      <w:del w:id="977" w:author="R.Scott Wade" w:date="2022-07-23T15:22:07Z">
        <w:r>
          <w:rPr>
            <w:shd w:fill="auto" w:val="clear"/>
            <w:lang w:val="en-US"/>
          </w:rPr>
          <w:delText xml:space="preserve">the torn </w:delText>
        </w:r>
      </w:del>
      <w:del w:id="978" w:author="R.Scott Wade" w:date="2022-07-23T15:22:07Z">
        <w:r>
          <w:rPr>
            <w:shd w:fill="auto" w:val="clear"/>
            <w:lang w:val="en-US"/>
          </w:rPr>
          <w:delText xml:space="preserve">sweater. </w:delText>
        </w:r>
      </w:del>
      <w:del w:id="979" w:author="R.Scott Wade" w:date="2022-07-23T15:22:07Z">
        <w:r>
          <w:rPr>
            <w:shd w:fill="auto" w:val="clear"/>
            <w:lang w:val="en-US"/>
          </w:rPr>
          <w:delText xml:space="preserve">Zada punched Kenst’s cheek hard enough that he blinked away stars. </w:delText>
        </w:r>
      </w:del>
      <w:del w:id="980" w:author="R.Scott Wade" w:date="2022-07-23T15:22:07Z">
        <w:r>
          <w:rPr>
            <w:shd w:fill="auto" w:val="clear"/>
            <w:lang w:val="en-US"/>
          </w:rPr>
          <w:delText>Kenst stepped back, as much to clear his head as to prepare to defend himself.</w:delText>
        </w:r>
      </w:del>
    </w:p>
    <w:p>
      <w:pPr>
        <w:pStyle w:val="TextBody"/>
        <w:rPr>
          <w:lang w:val="en-US"/>
          <w:del w:id="989" w:author="R.Scott Wade" w:date="2022-07-23T15:22:07Z"/>
        </w:rPr>
      </w:pPr>
      <w:del w:id="982" w:author="R.Scott Wade" w:date="2022-07-23T15:22:07Z">
        <w:r>
          <w:rPr>
            <w:lang w:val="en-US"/>
          </w:rPr>
          <w:delText>“</w:delText>
        </w:r>
      </w:del>
      <w:del w:id="983" w:author="R.Scott Wade" w:date="2022-07-23T15:22:07Z">
        <w:r>
          <w:rPr>
            <w:lang w:val="en-US"/>
          </w:rPr>
          <w:delText>Not again</w:delText>
        </w:r>
      </w:del>
      <w:del w:id="984" w:author="R.Scott Wade" w:date="2022-07-23T15:22:07Z">
        <w:r>
          <w:rPr>
            <w:lang w:val="en-US"/>
          </w:rPr>
          <w:delText xml:space="preserve">, </w:delText>
        </w:r>
      </w:del>
      <w:del w:id="985" w:author="R.Scott Wade" w:date="2022-07-23T15:22:07Z">
        <w:r>
          <w:rPr>
            <w:lang w:val="en-US"/>
          </w:rPr>
          <w:delText>you two.”</w:delText>
        </w:r>
      </w:del>
      <w:del w:id="986" w:author="R.Scott Wade" w:date="2022-07-23T15:22:07Z">
        <w:r>
          <w:rPr>
            <w:lang w:val="en-US"/>
          </w:rPr>
          <w:delText xml:space="preserve"> Mr. Phrajka, the school counselor for the farm work, came up. He was about to speak again when Kenst’s shoulder caught his eye. He looked at it for a long second, and </w:delText>
        </w:r>
      </w:del>
      <w:del w:id="987" w:author="R.Scott Wade" w:date="2022-07-23T15:22:07Z">
        <w:r>
          <w:rPr>
            <w:lang w:val="en-US"/>
          </w:rPr>
          <w:delText>glanced</w:delText>
        </w:r>
      </w:del>
      <w:del w:id="988" w:author="R.Scott Wade" w:date="2022-07-23T15:22:07Z">
        <w:r>
          <w:rPr>
            <w:lang w:val="en-US"/>
          </w:rPr>
          <w:delText xml:space="preserve"> at Kenst’s face. </w:delText>
        </w:r>
      </w:del>
    </w:p>
    <w:p>
      <w:pPr>
        <w:pStyle w:val="TextBody"/>
        <w:rPr>
          <w:lang w:val="en-US"/>
          <w:del w:id="998" w:author="R.Scott Wade" w:date="2022-07-23T15:22:07Z"/>
        </w:rPr>
      </w:pPr>
      <w:del w:id="990" w:author="R.Scott Wade" w:date="2022-07-23T15:22:07Z">
        <w:r>
          <w:rPr>
            <w:lang w:val="en-US"/>
          </w:rPr>
          <w:delText>“</w:delText>
        </w:r>
      </w:del>
      <w:del w:id="991" w:author="R.Scott Wade" w:date="2022-07-23T15:22:07Z">
        <w:r>
          <w:rPr>
            <w:lang w:val="en-US"/>
          </w:rPr>
          <w:delText xml:space="preserve">Zada, you and your … </w:delText>
        </w:r>
      </w:del>
      <w:del w:id="992" w:author="R.Scott Wade" w:date="2022-07-23T15:22:07Z">
        <w:r>
          <w:rPr>
            <w:lang w:val="en-US"/>
          </w:rPr>
          <w:delText>friends</w:delText>
        </w:r>
      </w:del>
      <w:del w:id="993" w:author="R.Scott Wade" w:date="2022-07-23T15:22:07Z">
        <w:r>
          <w:rPr>
            <w:lang w:val="en-US"/>
          </w:rPr>
          <w:delText xml:space="preserve"> get back to work.” He looked around at all of them </w:delText>
        </w:r>
      </w:del>
      <w:del w:id="994" w:author="R.Scott Wade" w:date="2022-07-23T15:22:07Z">
        <w:r>
          <w:rPr>
            <w:lang w:val="en-US"/>
          </w:rPr>
          <w:delText>in disgust</w:delText>
        </w:r>
      </w:del>
      <w:del w:id="995" w:author="R.Scott Wade" w:date="2022-07-23T15:22:07Z">
        <w:r>
          <w:rPr>
            <w:lang w:val="en-US"/>
          </w:rPr>
          <w:delText xml:space="preserve">, challenging each to say anything. They quietly turned at </w:delText>
        </w:r>
      </w:del>
      <w:del w:id="996" w:author="R.Scott Wade" w:date="2022-07-23T15:22:07Z">
        <w:r>
          <w:rPr>
            <w:lang w:val="en-US"/>
          </w:rPr>
          <w:delText>that and</w:delText>
        </w:r>
      </w:del>
      <w:del w:id="997" w:author="R.Scott Wade" w:date="2022-07-23T15:22:07Z">
        <w:r>
          <w:rPr>
            <w:lang w:val="en-US"/>
          </w:rPr>
          <w:delText xml:space="preserve"> left with Zada trailing after.</w:delText>
        </w:r>
      </w:del>
    </w:p>
    <w:p>
      <w:pPr>
        <w:pStyle w:val="TextBody"/>
        <w:rPr>
          <w:lang w:val="en-US"/>
          <w:del w:id="1001" w:author="R.Scott Wade" w:date="2022-07-23T15:22:07Z"/>
        </w:rPr>
      </w:pPr>
      <w:del w:id="999" w:author="R.Scott Wade" w:date="2022-07-23T15:22:07Z">
        <w:r>
          <w:rPr>
            <w:lang w:val="en-US"/>
          </w:rPr>
          <w:delText>“</w:delText>
        </w:r>
      </w:del>
      <w:del w:id="1000" w:author="R.Scott Wade" w:date="2022-07-23T15:22:07Z">
        <w:r>
          <w:rPr>
            <w:lang w:val="en-US"/>
          </w:rPr>
          <w:delText>You OK?” Mr. Phrajka asked, looking back at Kenst as he removed the torn sweater.</w:delText>
        </w:r>
      </w:del>
    </w:p>
    <w:p>
      <w:pPr>
        <w:pStyle w:val="TextBody"/>
        <w:rPr>
          <w:lang w:val="en-US"/>
          <w:del w:id="1004" w:author="R.Scott Wade" w:date="2022-07-23T15:22:07Z"/>
        </w:rPr>
      </w:pPr>
      <w:del w:id="1002" w:author="R.Scott Wade" w:date="2022-07-23T15:22:07Z">
        <w:r>
          <w:rPr>
            <w:lang w:val="en-US"/>
          </w:rPr>
          <w:delText>“</w:delText>
        </w:r>
      </w:del>
      <w:del w:id="1003" w:author="R.Scott Wade" w:date="2022-07-23T15:22:07Z">
        <w:r>
          <w:rPr>
            <w:lang w:val="en-US"/>
          </w:rPr>
          <w:delText>Yeah, but you know it isn’t over.” Kenst looked sourly after the retreating backs.</w:delText>
        </w:r>
      </w:del>
    </w:p>
    <w:p>
      <w:pPr>
        <w:pStyle w:val="TextBody"/>
        <w:rPr>
          <w:lang w:val="en-US"/>
          <w:del w:id="1007" w:author="R.Scott Wade" w:date="2022-07-23T15:22:07Z"/>
        </w:rPr>
      </w:pPr>
      <w:del w:id="1005" w:author="R.Scott Wade" w:date="2022-07-23T15:22:07Z">
        <w:r>
          <w:rPr>
            <w:lang w:val="en-US"/>
          </w:rPr>
          <w:delText>“</w:delText>
        </w:r>
      </w:del>
      <w:del w:id="1006" w:author="R.Scott Wade" w:date="2022-07-23T15:22:07Z">
        <w:r>
          <w:rPr>
            <w:lang w:val="en-US"/>
          </w:rPr>
          <w:delText xml:space="preserve">Why can’t you two get along?” </w:delText>
        </w:r>
      </w:del>
    </w:p>
    <w:p>
      <w:pPr>
        <w:pStyle w:val="TextBody"/>
        <w:rPr>
          <w:lang w:val="en-US"/>
          <w:del w:id="1010" w:author="R.Scott Wade" w:date="2022-07-23T15:22:07Z"/>
        </w:rPr>
      </w:pPr>
      <w:del w:id="1008" w:author="R.Scott Wade" w:date="2022-07-23T15:22:07Z">
        <w:r>
          <w:rPr>
            <w:lang w:val="en-US"/>
          </w:rPr>
          <w:delText>“</w:delText>
        </w:r>
      </w:del>
      <w:del w:id="1009" w:author="R.Scott Wade" w:date="2022-07-23T15:22:07Z">
        <w:r>
          <w:rPr>
            <w:lang w:val="en-US"/>
          </w:rPr>
          <w:delText>Ask Zada.” Kenst, impatient with man’s repeated inactions regarding Zada, restarted the tiller.</w:delText>
        </w:r>
      </w:del>
    </w:p>
    <w:p>
      <w:pPr>
        <w:pStyle w:val="TextBody"/>
        <w:rPr>
          <w:lang w:val="en-US"/>
          <w:del w:id="1013" w:author="R.Scott Wade" w:date="2022-07-23T15:22:07Z"/>
        </w:rPr>
      </w:pPr>
      <w:del w:id="1011" w:author="R.Scott Wade" w:date="2022-07-23T15:22:07Z">
        <w:r>
          <w:rPr>
            <w:lang w:val="en-US"/>
          </w:rPr>
          <w:delText>“</w:delText>
        </w:r>
      </w:del>
      <w:del w:id="1012" w:author="R.Scott Wade" w:date="2022-07-23T15:22:07Z">
        <w:r>
          <w:rPr>
            <w:lang w:val="en-US"/>
          </w:rPr>
          <w:delText>You know, Kenst, you can come by the office anytime to talk, even on home school days.”</w:delText>
        </w:r>
      </w:del>
    </w:p>
    <w:p>
      <w:pPr>
        <w:pStyle w:val="TextBody"/>
        <w:rPr>
          <w:lang w:val="en-US"/>
        </w:rPr>
      </w:pPr>
      <w:del w:id="1014" w:author="R.Scott Wade" w:date="2022-07-23T15:22:07Z">
        <w:r>
          <w:rPr>
            <w:lang w:val="en-US"/>
          </w:rPr>
          <w:delText>“</w:delText>
        </w:r>
      </w:del>
      <w:del w:id="1015" w:author="R.Scott Wade" w:date="2022-07-23T15:22:07Z">
        <w:r>
          <w:rPr>
            <w:lang w:val="en-US"/>
          </w:rPr>
          <w:delText xml:space="preserve">There’s nothing I can say to you that will change the situation.” </w:delText>
        </w:r>
      </w:del>
    </w:p>
    <w:p>
      <w:pPr>
        <w:pStyle w:val="TextBody"/>
        <w:rPr/>
      </w:pPr>
      <w:r>
        <w:rPr>
          <w:lang w:val="en-US"/>
        </w:rPr>
        <w:t>“</w:t>
      </w:r>
      <w:r>
        <w:rPr>
          <w:lang w:val="en-US"/>
        </w:rPr>
        <w:t xml:space="preserve">At least go by and see the school medic. You need the new… </w:t>
      </w:r>
      <w:del w:id="1016" w:author="R.Scott Wade" w:date="2022-07-28T14:23:20Z">
        <w:r>
          <w:rPr>
            <w:lang w:val="en-US"/>
          </w:rPr>
          <w:delText>wielder</w:delText>
        </w:r>
      </w:del>
      <w:ins w:id="1017" w:author="R.Scott Wade" w:date="2022-07-28T14:23:20Z">
        <w:r>
          <w:rPr>
            <w:lang w:val="en-US"/>
          </w:rPr>
          <w:t>virus</w:t>
        </w:r>
      </w:ins>
      <w:r>
        <w:rPr>
          <w:lang w:val="en-US"/>
        </w:rPr>
        <w:t xml:space="preserve"> vaccine.” The counselor was at a loss for words.</w:t>
      </w:r>
    </w:p>
    <w:p>
      <w:pPr>
        <w:pStyle w:val="TextBody"/>
        <w:rPr/>
      </w:pPr>
      <w:r>
        <w:rPr>
          <w:lang w:val="en-US"/>
        </w:rPr>
        <w:t>“</w:t>
      </w:r>
      <w:r>
        <w:rPr>
          <w:lang w:val="en-US"/>
        </w:rPr>
        <w:t>I don</w:t>
      </w:r>
      <w:del w:id="1018" w:author="R.Scott Wade" w:date="2022-07-31T18:13:17Z">
        <w:r>
          <w:rPr>
            <w:lang w:val="en-US"/>
          </w:rPr>
          <w:delText>’</w:delText>
        </w:r>
      </w:del>
      <w:ins w:id="1019" w:author="R.Scott Wade" w:date="2022-07-31T18:13:17Z">
        <w:r>
          <w:rPr>
            <w:lang w:val="en-US"/>
          </w:rPr>
          <w:t>’</w:t>
        </w:r>
      </w:ins>
      <w:r>
        <w:rPr>
          <w:lang w:val="en-US"/>
        </w:rPr>
        <w:t xml:space="preserve">t think that will change </w:t>
      </w:r>
      <w:ins w:id="1020" w:author="R.Scott Wade" w:date="2022-07-23T15:26:38Z">
        <w:r>
          <w:rPr>
            <w:lang w:val="en-US"/>
          </w:rPr>
          <w:t>anything</w:t>
        </w:r>
      </w:ins>
      <w:del w:id="1021" w:author="R.Scott Wade" w:date="2022-07-23T15:26:36Z">
        <w:r>
          <w:rPr>
            <w:lang w:val="en-US"/>
          </w:rPr>
          <w:delText>the mark</w:delText>
        </w:r>
      </w:del>
      <w:r>
        <w:rPr>
          <w:lang w:val="en-US"/>
        </w:rPr>
        <w:t xml:space="preserve">, either. </w:t>
      </w:r>
      <w:r>
        <w:rPr>
          <w:lang w:val="en-US"/>
        </w:rPr>
        <w:t>It never did before.</w:t>
      </w:r>
      <w:r>
        <w:rPr>
          <w:lang w:val="en-US"/>
        </w:rPr>
        <w:t>”</w:t>
      </w:r>
    </w:p>
    <w:p>
      <w:pPr>
        <w:pStyle w:val="TextBody"/>
        <w:rPr/>
      </w:pPr>
      <w:r>
        <w:rPr>
          <w:lang w:val="en-US"/>
        </w:rPr>
        <w:t>Kenst engaged the tiller</w:t>
      </w:r>
      <w:del w:id="1022" w:author="R.Scott Wade" w:date="2022-07-31T18:13:17Z">
        <w:r>
          <w:rPr>
            <w:lang w:val="en-US"/>
          </w:rPr>
          <w:delText>’</w:delText>
        </w:r>
      </w:del>
      <w:ins w:id="1023" w:author="R.Scott Wade" w:date="2022-07-31T18:13:17Z">
        <w:r>
          <w:rPr>
            <w:lang w:val="en-US"/>
          </w:rPr>
          <w:t>’</w:t>
        </w:r>
      </w:ins>
      <w:r>
        <w:rPr>
          <w:lang w:val="en-US"/>
        </w:rPr>
        <w:t xml:space="preserve">s drive and drove away, leaving the hapless counselor standing there. </w:t>
      </w:r>
      <w:r>
        <w:rPr>
          <w:lang w:val="en-US"/>
        </w:rPr>
        <w:t>Kenst</w:t>
      </w:r>
      <w:del w:id="1024" w:author="R.Scott Wade" w:date="2022-07-31T18:13:17Z">
        <w:r>
          <w:rPr>
            <w:lang w:val="en-US"/>
          </w:rPr>
          <w:delText>’</w:delText>
        </w:r>
      </w:del>
      <w:ins w:id="1025" w:author="R.Scott Wade" w:date="2022-07-31T18:13:17Z">
        <w:r>
          <w:rPr>
            <w:lang w:val="en-US"/>
          </w:rPr>
          <w:t>’</w:t>
        </w:r>
      </w:ins>
      <w:r>
        <w:rPr>
          <w:lang w:val="en-US"/>
        </w:rPr>
        <w:t xml:space="preserve">s rage threatened to spill over. </w:t>
      </w:r>
      <w:r>
        <w:rPr>
          <w:i/>
          <w:iCs/>
          <w:lang w:val="en-US"/>
        </w:rPr>
        <w:t xml:space="preserve">If </w:t>
      </w:r>
      <w:r>
        <w:rPr>
          <w:i/>
          <w:iCs/>
          <w:lang w:val="en-US"/>
        </w:rPr>
        <w:t>Phrajka</w:t>
      </w:r>
      <w:r>
        <w:rPr>
          <w:i/>
          <w:iCs/>
          <w:lang w:val="en-US"/>
        </w:rPr>
        <w:t xml:space="preserve"> would just look at our sizes, he</w:t>
      </w:r>
      <w:del w:id="1026" w:author="R.Scott Wade" w:date="2022-07-31T18:13:17Z">
        <w:r>
          <w:rPr>
            <w:i/>
            <w:iCs/>
            <w:lang w:val="en-US"/>
          </w:rPr>
          <w:delText>’</w:delText>
        </w:r>
      </w:del>
      <w:ins w:id="1027" w:author="R.Scott Wade" w:date="2022-07-31T18:13:17Z">
        <w:r>
          <w:rPr>
            <w:i/>
            <w:iCs/>
            <w:lang w:val="en-US"/>
          </w:rPr>
          <w:t>’</w:t>
        </w:r>
      </w:ins>
      <w:r>
        <w:rPr>
          <w:i/>
          <w:iCs/>
          <w:lang w:val="en-US"/>
        </w:rPr>
        <w:t>d realize I</w:t>
      </w:r>
      <w:del w:id="1028" w:author="R.Scott Wade" w:date="2022-07-31T18:13:17Z">
        <w:r>
          <w:rPr>
            <w:i/>
            <w:iCs/>
            <w:lang w:val="en-US"/>
          </w:rPr>
          <w:delText>’</w:delText>
        </w:r>
      </w:del>
      <w:ins w:id="1029" w:author="R.Scott Wade" w:date="2022-07-31T18:13:17Z">
        <w:r>
          <w:rPr>
            <w:i/>
            <w:iCs/>
            <w:lang w:val="en-US"/>
          </w:rPr>
          <w:t>’</w:t>
        </w:r>
      </w:ins>
      <w:r>
        <w:rPr>
          <w:i/>
          <w:iCs/>
          <w:lang w:val="en-US"/>
        </w:rPr>
        <w:t xml:space="preserve">m not </w:t>
      </w:r>
      <w:r>
        <w:rPr>
          <w:i/>
          <w:iCs/>
          <w:lang w:val="en-US"/>
        </w:rPr>
        <w:t>the one starting</w:t>
      </w:r>
      <w:r>
        <w:rPr>
          <w:i/>
          <w:iCs/>
          <w:lang w:val="en-US"/>
        </w:rPr>
        <w:t xml:space="preserve"> </w:t>
      </w:r>
      <w:r>
        <w:rPr>
          <w:i/>
          <w:iCs/>
          <w:lang w:val="en-US"/>
        </w:rPr>
        <w:t xml:space="preserve">the </w:t>
      </w:r>
      <w:r>
        <w:rPr>
          <w:i/>
          <w:iCs/>
          <w:lang w:val="en-US"/>
        </w:rPr>
        <w:t xml:space="preserve">fights. </w:t>
      </w:r>
      <w:r>
        <w:rPr>
          <w:i/>
          <w:iCs/>
          <w:lang w:val="en-US"/>
        </w:rPr>
        <w:t xml:space="preserve">But </w:t>
      </w:r>
      <w:r>
        <w:rPr>
          <w:i/>
          <w:iCs/>
          <w:lang w:val="en-US"/>
        </w:rPr>
        <w:t xml:space="preserve">then he </w:t>
      </w:r>
      <w:r>
        <w:rPr>
          <w:i/>
          <w:iCs/>
          <w:lang w:val="en-US"/>
        </w:rPr>
        <w:t>would have to DO something about it.</w:t>
      </w:r>
      <w:r>
        <w:rPr>
          <w:i w:val="false"/>
          <w:iCs w:val="false"/>
          <w:lang w:val="en-US"/>
        </w:rPr>
        <w:t xml:space="preserve"> Kenst almost snarled at the thought. </w:t>
      </w:r>
      <w:r>
        <w:rPr>
          <w:i w:val="false"/>
          <w:iCs w:val="false"/>
          <w:lang w:val="en-US"/>
        </w:rPr>
        <w:t xml:space="preserve">Mr. Phrajka was known for his “talk them to death” method of </w:t>
      </w:r>
      <w:ins w:id="1030" w:author="R.Scott Wade" w:date="2022-07-28T14:24:06Z">
        <w:r>
          <w:rPr>
            <w:i w:val="false"/>
            <w:iCs w:val="false"/>
            <w:lang w:val="en-US"/>
          </w:rPr>
          <w:t>dealing</w:t>
        </w:r>
      </w:ins>
      <w:del w:id="1031" w:author="R.Scott Wade" w:date="2022-07-28T14:24:02Z">
        <w:r>
          <w:rPr>
            <w:i w:val="false"/>
            <w:iCs w:val="false"/>
            <w:lang w:val="en-US"/>
          </w:rPr>
          <w:delText>resolving confrontation</w:delText>
        </w:r>
      </w:del>
      <w:ins w:id="1032" w:author="R.Scott Wade" w:date="2022-07-28T14:24:07Z">
        <w:r>
          <w:rPr>
            <w:i w:val="false"/>
            <w:iCs w:val="false"/>
            <w:lang w:val="en-US"/>
          </w:rPr>
          <w:t xml:space="preserve"> </w:t>
        </w:r>
      </w:ins>
      <w:ins w:id="1033" w:author="R.Scott Wade" w:date="2022-07-28T14:24:07Z">
        <w:r>
          <w:rPr>
            <w:i w:val="false"/>
            <w:iCs w:val="false"/>
            <w:lang w:val="en-US"/>
          </w:rPr>
          <w:t>with bullie</w:t>
        </w:r>
      </w:ins>
      <w:r>
        <w:rPr>
          <w:i w:val="false"/>
          <w:iCs w:val="false"/>
          <w:lang w:val="en-US"/>
        </w:rPr>
        <w:t>s.</w:t>
      </w:r>
    </w:p>
    <w:p>
      <w:pPr>
        <w:pStyle w:val="TextBody"/>
        <w:rPr/>
      </w:pPr>
      <w:r>
        <w:rPr>
          <w:lang w:val="en-US"/>
        </w:rPr>
        <w:t xml:space="preserve">Kenst got several more rows turned by lunchtime, </w:t>
      </w:r>
      <w:r>
        <w:rPr>
          <w:lang w:val="en-US"/>
        </w:rPr>
        <w:t xml:space="preserve">and headed over to the </w:t>
      </w:r>
      <w:r>
        <w:rPr>
          <w:lang w:val="en-US"/>
        </w:rPr>
        <w:t>canteen</w:t>
      </w:r>
      <w:r>
        <w:rPr>
          <w:lang w:val="en-US"/>
        </w:rPr>
        <w:t xml:space="preserve">. </w:t>
      </w:r>
      <w:r>
        <w:rPr>
          <w:lang w:val="en-US"/>
        </w:rPr>
        <w:t xml:space="preserve">His anger had cooled to a more cautious level, </w:t>
      </w:r>
      <w:r>
        <w:rPr>
          <w:lang w:val="en-US"/>
        </w:rPr>
        <w:t>although he felt just as fatalistic about another confrontation with Zada</w:t>
      </w:r>
      <w:r>
        <w:rPr>
          <w:lang w:val="en-US"/>
        </w:rPr>
        <w:t xml:space="preserve">. </w:t>
      </w:r>
      <w:r>
        <w:rPr>
          <w:lang w:val="en-US"/>
        </w:rPr>
        <w:t>He approached from around one of the farm</w:t>
      </w:r>
      <w:del w:id="1034" w:author="R.Scott Wade" w:date="2022-07-31T18:13:17Z">
        <w:r>
          <w:rPr>
            <w:lang w:val="en-US"/>
          </w:rPr>
          <w:delText>’</w:delText>
        </w:r>
      </w:del>
      <w:ins w:id="1035" w:author="R.Scott Wade" w:date="2022-07-31T18:13:17Z">
        <w:r>
          <w:rPr>
            <w:lang w:val="en-US"/>
          </w:rPr>
          <w:t>’</w:t>
        </w:r>
      </w:ins>
      <w:r>
        <w:rPr>
          <w:lang w:val="en-US"/>
        </w:rPr>
        <w:t xml:space="preserve">s outbuildings, so he could see if Zada was there first. </w:t>
      </w:r>
      <w:r>
        <w:rPr>
          <w:lang w:val="en-US"/>
        </w:rPr>
        <w:t>Zada was nowhere in sight</w:t>
      </w:r>
      <w:r>
        <w:rPr/>
        <w:commentReference w:id="13"/>
      </w:r>
      <w:r>
        <w:rPr>
          <w:lang w:val="en-US"/>
        </w:rPr>
        <w:t>, so he went on in.</w:t>
      </w:r>
    </w:p>
    <w:p>
      <w:pPr>
        <w:pStyle w:val="TextBody"/>
        <w:rPr>
          <w:lang w:val="en-US"/>
        </w:rPr>
      </w:pPr>
      <w:r>
        <w:rPr>
          <w:lang w:val="en-US"/>
        </w:rPr>
        <w:t>During l</w:t>
      </w:r>
      <w:r>
        <w:rPr>
          <w:lang w:val="en-US"/>
        </w:rPr>
        <w:t xml:space="preserve">unch, </w:t>
      </w:r>
      <w:r>
        <w:rPr>
          <w:lang w:val="en-US"/>
        </w:rPr>
        <w:t>the Mayor put in an appearance, and visited with the older students. He had his usual entourage of aides and council persons with him. Kenst had to wonder if they ever helped out with the farm. Most adults did; it was the only way to have a say in what the garden grew. Kenst saw Mr. Phrajka talking to the Mayor and his tag-alongs. It looked almost like Phrajka indicated something in Kenst</w:t>
      </w:r>
      <w:del w:id="1036" w:author="R.Scott Wade" w:date="2022-07-31T18:13:17Z">
        <w:r>
          <w:rPr>
            <w:lang w:val="en-US"/>
          </w:rPr>
          <w:delText>’</w:delText>
        </w:r>
      </w:del>
      <w:ins w:id="1037" w:author="R.Scott Wade" w:date="2022-07-31T18:13:17Z">
        <w:r>
          <w:rPr>
            <w:lang w:val="en-US"/>
          </w:rPr>
          <w:t>’</w:t>
        </w:r>
      </w:ins>
      <w:r>
        <w:rPr>
          <w:lang w:val="en-US"/>
        </w:rPr>
        <w:t xml:space="preserve">s direction. </w:t>
      </w:r>
      <w:r>
        <w:rPr>
          <w:i/>
          <w:iCs/>
          <w:lang w:val="en-US"/>
        </w:rPr>
        <w:t>Oh, no. Don</w:t>
      </w:r>
      <w:del w:id="1038" w:author="R.Scott Wade" w:date="2022-07-31T18:13:17Z">
        <w:r>
          <w:rPr>
            <w:i/>
            <w:iCs/>
            <w:lang w:val="en-US"/>
          </w:rPr>
          <w:delText>’</w:delText>
        </w:r>
      </w:del>
      <w:ins w:id="1039" w:author="R.Scott Wade" w:date="2022-07-31T18:13:17Z">
        <w:r>
          <w:rPr>
            <w:i/>
            <w:iCs/>
            <w:lang w:val="en-US"/>
          </w:rPr>
          <w:t>’</w:t>
        </w:r>
      </w:ins>
      <w:r>
        <w:rPr>
          <w:i/>
          <w:iCs/>
          <w:lang w:val="en-US"/>
        </w:rPr>
        <w:t xml:space="preserve">t want to be held up as some kind of example. Zada would </w:t>
      </w:r>
      <w:r>
        <w:rPr>
          <w:i/>
          <w:iCs/>
          <w:lang w:val="en-US"/>
        </w:rPr>
        <w:t>surely</w:t>
      </w:r>
      <w:r>
        <w:rPr>
          <w:i/>
          <w:iCs/>
          <w:lang w:val="en-US"/>
        </w:rPr>
        <w:t xml:space="preserve"> find some way to turn that against me.</w:t>
      </w:r>
      <w:r>
        <w:rPr>
          <w:i w:val="false"/>
          <w:iCs w:val="false"/>
          <w:lang w:val="en-US"/>
        </w:rPr>
        <w:t xml:space="preserve"> Kenst quickly cleared his dishes and headed back to work.</w:t>
      </w:r>
    </w:p>
    <w:p>
      <w:pPr>
        <w:pStyle w:val="TextBody"/>
        <w:rPr>
          <w:lang w:val="en-US"/>
        </w:rPr>
      </w:pPr>
      <w:r>
        <w:rPr>
          <w:lang w:val="en-US"/>
        </w:rPr>
        <w:t>As he returned</w:t>
      </w:r>
      <w:r>
        <w:rPr>
          <w:rFonts w:ascii="FreeSerif" w:hAnsi="FreeSerif"/>
          <w:sz w:val="24"/>
          <w:lang w:val="en-US"/>
        </w:rPr>
        <w:t xml:space="preserve"> </w:t>
      </w:r>
      <w:r>
        <w:rPr>
          <w:lang w:val="en-US"/>
        </w:rPr>
        <w:t>to the tiller, Zada approached</w:t>
      </w:r>
      <w:r>
        <w:rPr>
          <w:lang w:val="en-US"/>
        </w:rPr>
        <w:t xml:space="preserve">, again with his trail of minions. </w:t>
      </w:r>
      <w:r>
        <w:rPr>
          <w:lang w:val="en-US"/>
        </w:rPr>
        <w:t>Kenst</w:t>
      </w:r>
      <w:r>
        <w:rPr>
          <w:lang w:val="en-US"/>
        </w:rPr>
        <w:t xml:space="preserve"> </w:t>
      </w:r>
      <w:r>
        <w:rPr>
          <w:lang w:val="en-US"/>
        </w:rPr>
        <w:t>glanced about briefly; i</w:t>
      </w:r>
      <w:r>
        <w:rPr>
          <w:lang w:val="en-US"/>
        </w:rPr>
        <w:t>t was a long way to the barn.</w:t>
      </w:r>
    </w:p>
    <w:p>
      <w:pPr>
        <w:pStyle w:val="TextBody"/>
        <w:rPr>
          <w:lang w:val="en-US"/>
        </w:rPr>
      </w:pPr>
      <w:r>
        <w:rPr>
          <w:lang w:val="en-US"/>
        </w:rPr>
        <w:t>“</w:t>
      </w:r>
      <w:r>
        <w:rPr>
          <w:lang w:val="en-US"/>
        </w:rPr>
        <w:t>Kenst!”</w:t>
      </w:r>
    </w:p>
    <w:p>
      <w:pPr>
        <w:pStyle w:val="TextBody"/>
        <w:rPr>
          <w:lang w:val="en-US"/>
        </w:rPr>
      </w:pPr>
      <w:r>
        <w:rPr>
          <w:lang w:val="en-US"/>
        </w:rPr>
        <w:t>T</w:t>
      </w:r>
      <w:r>
        <w:rPr>
          <w:lang w:val="en-US"/>
        </w:rPr>
        <w:t xml:space="preserve">hey were too far from anything other than flat dirt. Nowhere to run. </w:t>
      </w:r>
      <w:r>
        <w:rPr>
          <w:lang w:val="en-US"/>
        </w:rPr>
        <w:t>He</w:t>
      </w:r>
      <w:r>
        <w:rPr>
          <w:lang w:val="en-US"/>
        </w:rPr>
        <w:t xml:space="preserve"> stepped off the tiller. This was it.</w:t>
      </w:r>
    </w:p>
    <w:p>
      <w:pPr>
        <w:pStyle w:val="TextBody"/>
        <w:rPr/>
      </w:pPr>
      <w:r>
        <w:rPr>
          <w:lang w:val="en-US"/>
        </w:rPr>
        <w:t xml:space="preserve">Zada </w:t>
      </w:r>
      <w:r>
        <w:rPr>
          <w:lang w:val="en-US"/>
        </w:rPr>
        <w:t>said “Hey Kenst – what did you ca</w:t>
      </w:r>
      <w:r>
        <w:rPr>
          <w:lang w:val="en-US"/>
        </w:rPr>
        <w:t>ll me</w:t>
      </w:r>
      <w:del w:id="1040" w:author="R.Scott Wade" w:date="2022-08-01T11:33:34Z">
        <w:r>
          <w:rPr>
            <w:lang w:val="en-US"/>
          </w:rPr>
          <w:delText xml:space="preserve"> earlier</w:delText>
        </w:r>
      </w:del>
      <w:ins w:id="1041" w:author="R.Scott Wade" w:date="2022-08-01T11:35:10Z">
        <w:r>
          <w:rPr>
            <w:lang w:val="en-US"/>
          </w:rPr>
          <w:t xml:space="preserve"> </w:t>
        </w:r>
      </w:ins>
      <w:ins w:id="1042" w:author="R.Scott Wade" w:date="2022-08-01T11:35:10Z">
        <w:r>
          <w:rPr>
            <w:lang w:val="en-US"/>
          </w:rPr>
          <w:t>earlier</w:t>
        </w:r>
      </w:ins>
      <w:r>
        <w:rPr>
          <w:lang w:val="en-US"/>
        </w:rPr>
        <w:t>?”</w:t>
      </w:r>
    </w:p>
    <w:p>
      <w:pPr>
        <w:pStyle w:val="TextBody"/>
        <w:rPr/>
      </w:pPr>
      <w:r>
        <w:rPr>
          <w:lang w:val="en-US"/>
        </w:rPr>
        <w:t>“</w:t>
      </w:r>
      <w:r>
        <w:rPr>
          <w:lang w:val="en-US"/>
        </w:rPr>
        <w:t>You</w:t>
      </w:r>
      <w:del w:id="1043" w:author="R.Scott Wade" w:date="2022-07-31T18:13:17Z">
        <w:r>
          <w:rPr>
            <w:lang w:val="en-US"/>
          </w:rPr>
          <w:delText>’</w:delText>
        </w:r>
      </w:del>
      <w:ins w:id="1044" w:author="R.Scott Wade" w:date="2022-07-31T18:13:17Z">
        <w:r>
          <w:rPr>
            <w:lang w:val="en-US"/>
          </w:rPr>
          <w:t>’</w:t>
        </w:r>
      </w:ins>
      <w:r>
        <w:rPr>
          <w:lang w:val="en-US"/>
        </w:rPr>
        <w:t>ll have to be more specific, Zada. I</w:t>
      </w:r>
      <w:del w:id="1045" w:author="R.Scott Wade" w:date="2022-07-31T18:13:17Z">
        <w:r>
          <w:rPr>
            <w:lang w:val="en-US"/>
          </w:rPr>
          <w:delText>’</w:delText>
        </w:r>
      </w:del>
      <w:ins w:id="1046" w:author="R.Scott Wade" w:date="2022-07-31T18:13:17Z">
        <w:r>
          <w:rPr>
            <w:lang w:val="en-US"/>
          </w:rPr>
          <w:t>’</w:t>
        </w:r>
      </w:ins>
      <w:r>
        <w:rPr>
          <w:lang w:val="en-US"/>
        </w:rPr>
        <w:t xml:space="preserve">ve called you a lot of things.” </w:t>
      </w:r>
      <w:r>
        <w:rPr>
          <w:lang w:val="en-US"/>
        </w:rPr>
        <w:t>Kenst</w:t>
      </w:r>
      <w:del w:id="1047" w:author="R.Scott Wade" w:date="2022-07-31T18:13:17Z">
        <w:r>
          <w:rPr>
            <w:lang w:val="en-US"/>
          </w:rPr>
          <w:delText>’</w:delText>
        </w:r>
      </w:del>
      <w:ins w:id="1048" w:author="R.Scott Wade" w:date="2022-07-31T18:13:17Z">
        <w:r>
          <w:rPr>
            <w:lang w:val="en-US"/>
          </w:rPr>
          <w:t>’</w:t>
        </w:r>
      </w:ins>
      <w:r>
        <w:rPr>
          <w:lang w:val="en-US"/>
        </w:rPr>
        <w:t>s fatalistic attitude was mostly due to the inevitable nature of confrontations with Zada.</w:t>
      </w:r>
    </w:p>
    <w:p>
      <w:pPr>
        <w:pStyle w:val="TextBody"/>
        <w:rPr>
          <w:lang w:val="en-US"/>
        </w:rPr>
      </w:pPr>
      <w:r>
        <w:rPr>
          <w:lang w:val="en-US"/>
        </w:rPr>
        <w:t xml:space="preserve">Snarl. “You know what I mean, </w:t>
      </w:r>
      <w:r>
        <w:rPr>
          <w:lang w:val="en-US"/>
        </w:rPr>
        <w:t>smart mouth</w:t>
      </w:r>
      <w:r>
        <w:rPr>
          <w:lang w:val="en-US"/>
        </w:rPr>
        <w:t>. You called me a fuxelpaw dropping.”</w:t>
      </w:r>
    </w:p>
    <w:p>
      <w:pPr>
        <w:pStyle w:val="TextBody"/>
        <w:rPr>
          <w:lang w:val="en-US"/>
        </w:rPr>
      </w:pPr>
      <w:r>
        <w:rPr>
          <w:lang w:val="en-US"/>
        </w:rPr>
        <w:t xml:space="preserve">Zada </w:t>
      </w:r>
      <w:r>
        <w:rPr>
          <w:lang w:val="en-US"/>
        </w:rPr>
        <w:t>looked over Kenst</w:t>
      </w:r>
      <w:del w:id="1049" w:author="R.Scott Wade" w:date="2022-07-31T18:13:17Z">
        <w:r>
          <w:rPr>
            <w:lang w:val="en-US"/>
          </w:rPr>
          <w:delText>’</w:delText>
        </w:r>
      </w:del>
      <w:ins w:id="1050" w:author="R.Scott Wade" w:date="2022-07-31T18:13:17Z">
        <w:r>
          <w:rPr>
            <w:lang w:val="en-US"/>
          </w:rPr>
          <w:t>’</w:t>
        </w:r>
      </w:ins>
      <w:r>
        <w:rPr>
          <w:lang w:val="en-US"/>
        </w:rPr>
        <w:t>s shoulder,</w:t>
      </w:r>
      <w:r>
        <w:rPr>
          <w:lang w:val="en-US"/>
        </w:rPr>
        <w:t xml:space="preserve"> </w:t>
      </w:r>
      <w:r>
        <w:rPr>
          <w:lang w:val="en-US"/>
        </w:rPr>
        <w:t xml:space="preserve">apparently </w:t>
      </w:r>
      <w:r>
        <w:rPr>
          <w:lang w:val="en-US"/>
        </w:rPr>
        <w:t>decid</w:t>
      </w:r>
      <w:r>
        <w:rPr>
          <w:lang w:val="en-US"/>
        </w:rPr>
        <w:t>ing</w:t>
      </w:r>
      <w:r>
        <w:rPr>
          <w:lang w:val="en-US"/>
        </w:rPr>
        <w:t xml:space="preserve"> time for talking was </w:t>
      </w:r>
      <w:r>
        <w:rPr>
          <w:lang w:val="en-US"/>
        </w:rPr>
        <w:t>over</w:t>
      </w:r>
      <w:r>
        <w:rPr>
          <w:lang w:val="en-US"/>
        </w:rPr>
        <w:t xml:space="preserve">. Someone </w:t>
      </w:r>
      <w:ins w:id="1051" w:author="R.Scott Wade" w:date="2022-08-01T11:37:01Z">
        <w:r>
          <w:rPr>
            <w:lang w:val="en-US"/>
          </w:rPr>
          <w:t>shov</w:t>
        </w:r>
      </w:ins>
      <w:del w:id="1052" w:author="R.Scott Wade" w:date="2022-08-01T11:37:00Z">
        <w:r>
          <w:rPr>
            <w:lang w:val="en-US"/>
          </w:rPr>
          <w:delText>push</w:delText>
        </w:r>
      </w:del>
      <w:r>
        <w:rPr>
          <w:lang w:val="en-US"/>
        </w:rPr>
        <w:t>ed Kenst towards Zada. The welts on Kenst</w:t>
      </w:r>
      <w:del w:id="1053" w:author="R.Scott Wade" w:date="2022-07-31T18:13:17Z">
        <w:r>
          <w:rPr>
            <w:lang w:val="en-US"/>
          </w:rPr>
          <w:delText>’</w:delText>
        </w:r>
      </w:del>
      <w:ins w:id="1054" w:author="R.Scott Wade" w:date="2022-07-31T18:13:17Z">
        <w:r>
          <w:rPr>
            <w:lang w:val="en-US"/>
          </w:rPr>
          <w:t>’</w:t>
        </w:r>
      </w:ins>
      <w:r>
        <w:rPr>
          <w:lang w:val="en-US"/>
        </w:rPr>
        <w:t xml:space="preserve">s back </w:t>
      </w:r>
      <w:r>
        <w:rPr>
          <w:lang w:val="en-US"/>
        </w:rPr>
        <w:t xml:space="preserve">made him wince </w:t>
      </w:r>
      <w:r>
        <w:rPr>
          <w:lang w:val="en-US"/>
        </w:rPr>
        <w:t xml:space="preserve">with pain. Kenst felt his rage bubbling up, </w:t>
      </w:r>
      <w:r>
        <w:rPr>
          <w:lang w:val="en-US"/>
        </w:rPr>
        <w:t xml:space="preserve">but saved his energy for Zada, and not </w:t>
      </w:r>
      <w:r>
        <w:rPr>
          <w:lang w:val="en-US"/>
        </w:rPr>
        <w:t xml:space="preserve">for Zir, who was surely the one </w:t>
      </w:r>
      <w:r>
        <w:rPr>
          <w:lang w:val="en-US"/>
        </w:rPr>
        <w:t>that had just pushed him.</w:t>
      </w:r>
    </w:p>
    <w:p>
      <w:pPr>
        <w:pStyle w:val="TextBody"/>
        <w:rPr>
          <w:lang w:val="en-US"/>
        </w:rPr>
      </w:pPr>
      <w:r>
        <w:rPr>
          <w:lang w:val="en-US"/>
        </w:rPr>
        <w:t xml:space="preserve">Zada laughed. “Ha! Hurt by a little </w:t>
      </w:r>
      <w:r>
        <w:rPr>
          <w:lang w:val="en-US"/>
        </w:rPr>
        <w:t>nudge</w:t>
      </w:r>
      <w:r>
        <w:rPr>
          <w:lang w:val="en-US"/>
        </w:rPr>
        <w:t>? Or just afraid?”</w:t>
      </w:r>
    </w:p>
    <w:p>
      <w:pPr>
        <w:pStyle w:val="TextBody"/>
        <w:rPr>
          <w:lang w:val="en-US"/>
        </w:rPr>
      </w:pPr>
      <w:r>
        <w:rPr>
          <w:lang w:val="en-US"/>
        </w:rPr>
        <w:t>“</w:t>
      </w:r>
      <w:r>
        <w:rPr>
          <w:lang w:val="en-US"/>
        </w:rPr>
        <w:t xml:space="preserve">You know,” he continued, stepping up close to Kenst to emphasize his size advantage. “It occurred to me that you may have other fake marks you were gonna show off.” </w:t>
      </w:r>
      <w:r>
        <w:rPr>
          <w:lang w:val="en-US"/>
        </w:rPr>
        <w:t>He made a grab at Kenst</w:t>
      </w:r>
      <w:del w:id="1055" w:author="R.Scott Wade" w:date="2022-07-31T18:13:17Z">
        <w:r>
          <w:rPr>
            <w:lang w:val="en-US"/>
          </w:rPr>
          <w:delText>’</w:delText>
        </w:r>
      </w:del>
      <w:ins w:id="1056" w:author="R.Scott Wade" w:date="2022-07-31T18:13:17Z">
        <w:r>
          <w:rPr>
            <w:lang w:val="en-US"/>
          </w:rPr>
          <w:t>’</w:t>
        </w:r>
      </w:ins>
      <w:r>
        <w:rPr>
          <w:lang w:val="en-US"/>
        </w:rPr>
        <w:t>s torn s</w:t>
      </w:r>
      <w:r>
        <w:rPr>
          <w:lang w:val="en-US"/>
        </w:rPr>
        <w:t>hirt</w:t>
      </w:r>
      <w:r>
        <w:rPr>
          <w:lang w:val="en-US"/>
        </w:rPr>
        <w:t>, but only succeeded in tearing it more.</w:t>
      </w:r>
    </w:p>
    <w:p>
      <w:pPr>
        <w:pStyle w:val="TextBody"/>
        <w:rPr>
          <w:lang w:val="en-US"/>
        </w:rPr>
      </w:pPr>
      <w:r>
        <w:rPr>
          <w:lang w:val="en-US"/>
        </w:rPr>
        <w:t>“</w:t>
      </w:r>
      <w:r>
        <w:rPr>
          <w:lang w:val="en-US"/>
        </w:rPr>
        <w:t>I</w:t>
      </w:r>
      <w:del w:id="1057" w:author="R.Scott Wade" w:date="2022-07-31T18:13:17Z">
        <w:r>
          <w:rPr>
            <w:lang w:val="en-US"/>
          </w:rPr>
          <w:delText>’</w:delText>
        </w:r>
      </w:del>
      <w:ins w:id="1058" w:author="R.Scott Wade" w:date="2022-07-31T18:13:17Z">
        <w:r>
          <w:rPr>
            <w:lang w:val="en-US"/>
          </w:rPr>
          <w:t>’</w:t>
        </w:r>
      </w:ins>
      <w:r>
        <w:rPr>
          <w:lang w:val="en-US"/>
        </w:rPr>
        <w:t>ve got no fake anything, Zada.” Kenst tried to step back, but was pushed forward again.</w:t>
      </w:r>
    </w:p>
    <w:p>
      <w:pPr>
        <w:pStyle w:val="TextBody"/>
        <w:rPr>
          <w:lang w:val="en-US"/>
        </w:rPr>
      </w:pPr>
      <w:r>
        <w:rPr>
          <w:lang w:val="en-US"/>
        </w:rPr>
        <w:t>“</w:t>
      </w:r>
      <w:r>
        <w:rPr>
          <w:lang w:val="en-US"/>
        </w:rPr>
        <w:t>I say you do. What do you say to that, kid? Gonna call me a liar again? Bet you don</w:t>
      </w:r>
      <w:del w:id="1059" w:author="R.Scott Wade" w:date="2022-07-31T18:13:17Z">
        <w:r>
          <w:rPr>
            <w:lang w:val="en-US"/>
          </w:rPr>
          <w:delText>’</w:delText>
        </w:r>
      </w:del>
      <w:ins w:id="1060" w:author="R.Scott Wade" w:date="2022-07-31T18:13:17Z">
        <w:r>
          <w:rPr>
            <w:lang w:val="en-US"/>
          </w:rPr>
          <w:t>’</w:t>
        </w:r>
      </w:ins>
      <w:r>
        <w:rPr>
          <w:lang w:val="en-US"/>
        </w:rPr>
        <w:t>t have the guts, baby. You</w:t>
      </w:r>
      <w:del w:id="1061" w:author="R.Scott Wade" w:date="2022-07-31T18:13:17Z">
        <w:r>
          <w:rPr>
            <w:lang w:val="en-US"/>
          </w:rPr>
          <w:delText>’</w:delText>
        </w:r>
      </w:del>
      <w:ins w:id="1062" w:author="R.Scott Wade" w:date="2022-07-31T18:13:17Z">
        <w:r>
          <w:rPr>
            <w:lang w:val="en-US"/>
          </w:rPr>
          <w:t>’</w:t>
        </w:r>
      </w:ins>
      <w:r>
        <w:rPr>
          <w:lang w:val="en-US"/>
        </w:rPr>
        <w:t xml:space="preserve">re not so much.” </w:t>
      </w:r>
      <w:r>
        <w:rPr>
          <w:lang w:val="en-US"/>
        </w:rPr>
        <w:t xml:space="preserve">Zada pushed Kenst again. </w:t>
      </w:r>
      <w:r>
        <w:rPr>
          <w:lang w:val="en-US"/>
        </w:rPr>
        <w:t xml:space="preserve">Kenst stepped back this again, this time shouldering off </w:t>
      </w:r>
      <w:r>
        <w:rPr>
          <w:lang w:val="en-US"/>
        </w:rPr>
        <w:t>th</w:t>
      </w:r>
      <w:r>
        <w:rPr>
          <w:lang w:val="en-US"/>
        </w:rPr>
        <w:t xml:space="preserve">e unseen friend of Zada. Smiling, Zada stepped forward, swinging. Kenst dodged and blocked as best as he could, but several blows landed on his face and torso. </w:t>
      </w:r>
      <w:r>
        <w:rPr>
          <w:lang w:val="en-US"/>
        </w:rPr>
        <w:t>He could feel blood leaking from his nose.</w:t>
      </w:r>
    </w:p>
    <w:p>
      <w:pPr>
        <w:pStyle w:val="TextBody"/>
        <w:rPr>
          <w:lang w:val="en-US"/>
        </w:rPr>
      </w:pPr>
      <w:r>
        <w:rPr>
          <w:lang w:val="en-US"/>
        </w:rPr>
        <w:t xml:space="preserve">Kenst could see past Zada to one side, back in the crowd, Riadn looking at him, scared, her eyes </w:t>
      </w:r>
      <w:r>
        <w:rPr>
          <w:lang w:val="en-US"/>
        </w:rPr>
        <w:t>wide</w:t>
      </w:r>
      <w:r>
        <w:rPr>
          <w:lang w:val="en-US"/>
        </w:rPr>
        <w:t>. Kenst felt rage flood his head, driving out any thought other than what Zada</w:t>
      </w:r>
      <w:del w:id="1063" w:author="R.Scott Wade" w:date="2022-07-31T18:13:17Z">
        <w:r>
          <w:rPr>
            <w:lang w:val="en-US"/>
          </w:rPr>
          <w:delText>’</w:delText>
        </w:r>
      </w:del>
      <w:ins w:id="1064" w:author="R.Scott Wade" w:date="2022-07-31T18:13:17Z">
        <w:r>
          <w:rPr>
            <w:lang w:val="en-US"/>
          </w:rPr>
          <w:t>’</w:t>
        </w:r>
      </w:ins>
      <w:r>
        <w:rPr>
          <w:lang w:val="en-US"/>
        </w:rPr>
        <w:t xml:space="preserve">s bullying was doing to her. His last thought before giving in to the fury was </w:t>
      </w:r>
      <w:r>
        <w:rPr>
          <w:i/>
          <w:iCs/>
          <w:lang w:val="en-US"/>
        </w:rPr>
        <w:t>It</w:t>
      </w:r>
      <w:del w:id="1065" w:author="R.Scott Wade" w:date="2022-07-31T18:13:17Z">
        <w:r>
          <w:rPr>
            <w:i/>
            <w:iCs/>
            <w:lang w:val="en-US"/>
          </w:rPr>
          <w:delText>’</w:delText>
        </w:r>
      </w:del>
      <w:ins w:id="1066" w:author="R.Scott Wade" w:date="2022-07-31T18:13:17Z">
        <w:r>
          <w:rPr>
            <w:i/>
            <w:iCs/>
            <w:lang w:val="en-US"/>
          </w:rPr>
          <w:t>’</w:t>
        </w:r>
      </w:ins>
      <w:r>
        <w:rPr>
          <w:i/>
          <w:iCs/>
          <w:lang w:val="en-US"/>
        </w:rPr>
        <w:t xml:space="preserve">s going to happen anyway, might as well </w:t>
      </w:r>
      <w:r>
        <w:rPr>
          <w:i/>
          <w:iCs/>
          <w:lang w:val="en-US"/>
        </w:rPr>
        <w:t>as get it over with.</w:t>
      </w:r>
    </w:p>
    <w:p>
      <w:pPr>
        <w:pStyle w:val="TextBody"/>
        <w:rPr/>
      </w:pPr>
      <w:r>
        <w:rPr>
          <w:lang w:val="en-US"/>
        </w:rPr>
        <w:t xml:space="preserve">Zada </w:t>
      </w:r>
      <w:r>
        <w:rPr>
          <w:lang w:val="en-US"/>
        </w:rPr>
        <w:t>saw the change in hi</w:t>
      </w:r>
      <w:r>
        <w:rPr>
          <w:lang w:val="en-US"/>
        </w:rPr>
        <w:t>s face</w:t>
      </w:r>
      <w:r>
        <w:rPr>
          <w:lang w:val="en-US"/>
        </w:rPr>
        <w:t xml:space="preserve"> and opened his mouth to s</w:t>
      </w:r>
      <w:r>
        <w:rPr>
          <w:lang w:val="en-US"/>
        </w:rPr>
        <w:t>ay</w:t>
      </w:r>
      <w:r>
        <w:rPr>
          <w:lang w:val="en-US"/>
        </w:rPr>
        <w:t xml:space="preserve"> </w:t>
      </w:r>
      <w:r>
        <w:rPr>
          <w:lang w:val="en-US"/>
        </w:rPr>
        <w:t>something</w:t>
      </w:r>
      <w:r>
        <w:rPr>
          <w:lang w:val="en-US"/>
        </w:rPr>
        <w:t>. He was too late.</w:t>
      </w:r>
    </w:p>
    <w:p>
      <w:pPr>
        <w:pStyle w:val="Heading9"/>
        <w:spacing w:lineRule="auto" w:line="360"/>
        <w:rPr>
          <w:lang w:val="en-US"/>
        </w:rPr>
      </w:pPr>
      <w:bookmarkStart w:id="19" w:name="__RefHeading___Toc29857_1146340026"/>
      <w:bookmarkEnd w:id="19"/>
      <w:r>
        <w:rPr>
          <w:lang w:val="en-US"/>
        </w:rPr>
        <w:t xml:space="preserve">D70 </w:t>
      </w:r>
      <w:r>
        <w:rPr>
          <w:lang w:val="en-US"/>
        </w:rPr>
        <w:t>Kenst and Zada fight</w:t>
      </w:r>
    </w:p>
    <w:p>
      <w:pPr>
        <w:pStyle w:val="TextBody"/>
        <w:rPr>
          <w:lang w:val="en-US"/>
        </w:rPr>
      </w:pPr>
      <w:r>
        <w:rPr>
          <w:lang w:val="en-US"/>
        </w:rPr>
        <w:t>Kenst</w:t>
      </w:r>
      <w:del w:id="1067" w:author="R.Scott Wade" w:date="2022-07-31T18:13:17Z">
        <w:r>
          <w:rPr>
            <w:lang w:val="en-US"/>
          </w:rPr>
          <w:delText>’</w:delText>
        </w:r>
      </w:del>
      <w:ins w:id="1068" w:author="R.Scott Wade" w:date="2022-07-31T18:13:17Z">
        <w:r>
          <w:rPr>
            <w:lang w:val="en-US"/>
          </w:rPr>
          <w:t>’</w:t>
        </w:r>
      </w:ins>
      <w:r>
        <w:rPr>
          <w:lang w:val="en-US"/>
        </w:rPr>
        <w:t xml:space="preserve">s first two punches were wild with his anger, and Zada just barked a laugh. </w:t>
      </w:r>
      <w:r>
        <w:rPr>
          <w:lang w:val="en-US"/>
        </w:rPr>
        <w:t>Kenst</w:t>
      </w:r>
      <w:del w:id="1069" w:author="R.Scott Wade" w:date="2022-07-31T18:13:17Z">
        <w:r>
          <w:rPr>
            <w:lang w:val="en-US"/>
          </w:rPr>
          <w:delText>’</w:delText>
        </w:r>
      </w:del>
      <w:ins w:id="1070" w:author="R.Scott Wade" w:date="2022-07-31T18:13:17Z">
        <w:r>
          <w:rPr>
            <w:lang w:val="en-US"/>
          </w:rPr>
          <w:t>’</w:t>
        </w:r>
      </w:ins>
      <w:r>
        <w:rPr>
          <w:lang w:val="en-US"/>
        </w:rPr>
        <w:t>s</w:t>
      </w:r>
      <w:r>
        <w:rPr>
          <w:lang w:val="en-US"/>
        </w:rPr>
        <w:t xml:space="preserve"> </w:t>
      </w:r>
      <w:r>
        <w:rPr>
          <w:lang w:val="en-US"/>
        </w:rPr>
        <w:t xml:space="preserve">third punch was better. His </w:t>
      </w:r>
      <w:r>
        <w:rPr>
          <w:lang w:val="en-US"/>
        </w:rPr>
        <w:t xml:space="preserve">left fist went </w:t>
      </w:r>
      <w:r>
        <w:rPr>
          <w:lang w:val="en-US"/>
        </w:rPr>
        <w:t xml:space="preserve">fast </w:t>
      </w:r>
      <w:r>
        <w:rPr>
          <w:lang w:val="en-US"/>
        </w:rPr>
        <w:commentReference w:id="14"/>
      </w:r>
      <w:r>
        <w:rPr>
          <w:lang w:val="en-US"/>
        </w:rPr>
        <w:t xml:space="preserve">and </w:t>
      </w:r>
      <w:r>
        <w:rPr>
          <w:lang w:val="en-US"/>
        </w:rPr>
        <w:t xml:space="preserve">straight </w:t>
      </w:r>
      <w:r>
        <w:rPr>
          <w:lang w:val="en-US"/>
        </w:rPr>
        <w:t>towards</w:t>
      </w:r>
      <w:r>
        <w:rPr>
          <w:lang w:val="en-US"/>
        </w:rPr>
        <w:t xml:space="preserve"> Zada</w:t>
      </w:r>
      <w:del w:id="1071" w:author="R.Scott Wade" w:date="2022-07-31T18:13:17Z">
        <w:r>
          <w:rPr>
            <w:lang w:val="en-US"/>
          </w:rPr>
          <w:delText>’</w:delText>
        </w:r>
      </w:del>
      <w:ins w:id="1072" w:author="R.Scott Wade" w:date="2022-07-31T18:13:17Z">
        <w:r>
          <w:rPr>
            <w:lang w:val="en-US"/>
          </w:rPr>
          <w:t>’</w:t>
        </w:r>
      </w:ins>
      <w:r>
        <w:rPr>
          <w:lang w:val="en-US"/>
        </w:rPr>
        <w:t xml:space="preserve">s teeth. </w:t>
      </w:r>
      <w:r>
        <w:rPr>
          <w:lang w:val="en-US"/>
        </w:rPr>
        <w:t>Kenst felt his knuckles getting torn as a tooth gave way.</w:t>
      </w:r>
      <w:r>
        <w:rPr>
          <w:lang w:val="en-US"/>
        </w:rPr>
        <w:t xml:space="preserve"> Zada </w:t>
      </w:r>
      <w:r>
        <w:rPr>
          <w:lang w:val="en-US"/>
        </w:rPr>
        <w:t>fell back</w:t>
      </w:r>
      <w:r>
        <w:rPr>
          <w:lang w:val="en-US"/>
        </w:rPr>
        <w:t xml:space="preserve"> a step</w:t>
      </w:r>
      <w:r>
        <w:rPr>
          <w:lang w:val="en-US"/>
        </w:rPr>
        <w:t xml:space="preserve">. </w:t>
      </w:r>
      <w:r>
        <w:rPr>
          <w:lang w:val="en-US"/>
        </w:rPr>
        <w:t xml:space="preserve">Kenst took another step forward and struck </w:t>
      </w:r>
      <w:r>
        <w:rPr>
          <w:lang w:val="en-US"/>
        </w:rPr>
        <w:t>Zada</w:t>
      </w:r>
      <w:del w:id="1073" w:author="R.Scott Wade" w:date="2022-07-31T18:13:17Z">
        <w:r>
          <w:rPr>
            <w:lang w:val="en-US"/>
          </w:rPr>
          <w:delText>’</w:delText>
        </w:r>
      </w:del>
      <w:ins w:id="1074" w:author="R.Scott Wade" w:date="2022-07-31T18:13:17Z">
        <w:r>
          <w:rPr>
            <w:lang w:val="en-US"/>
          </w:rPr>
          <w:t>’</w:t>
        </w:r>
      </w:ins>
      <w:r>
        <w:rPr>
          <w:lang w:val="en-US"/>
        </w:rPr>
        <w:t xml:space="preserve">s nose </w:t>
      </w:r>
      <w:r>
        <w:rPr>
          <w:lang w:val="en-US"/>
        </w:rPr>
        <w:t xml:space="preserve">with his right fist, much harder </w:t>
      </w:r>
      <w:r>
        <w:rPr>
          <w:lang w:val="en-US"/>
        </w:rPr>
        <w:t>and</w:t>
      </w:r>
      <w:r>
        <w:rPr>
          <w:lang w:val="en-US"/>
        </w:rPr>
        <w:t xml:space="preserve"> faster. Zada went down, blood on his face.</w:t>
      </w:r>
    </w:p>
    <w:p>
      <w:pPr>
        <w:pStyle w:val="TextBody"/>
        <w:rPr>
          <w:lang w:val="en-US"/>
        </w:rPr>
      </w:pPr>
      <w:r>
        <w:rPr>
          <w:lang w:val="en-US"/>
        </w:rPr>
        <w:t xml:space="preserve">Adrenalized beyond thinking, </w:t>
      </w:r>
      <w:r>
        <w:rPr>
          <w:lang w:val="en-US"/>
        </w:rPr>
        <w:t xml:space="preserve">Kenst turned and ran, </w:t>
      </w:r>
      <w:r>
        <w:rPr>
          <w:lang w:val="en-US"/>
        </w:rPr>
        <w:t>shoving his way through the crowd. He got a glimpse of Pirka</w:t>
      </w:r>
      <w:del w:id="1075" w:author="R.Scott Wade" w:date="2022-07-31T18:13:17Z">
        <w:r>
          <w:rPr>
            <w:lang w:val="en-US"/>
          </w:rPr>
          <w:delText>’</w:delText>
        </w:r>
      </w:del>
      <w:ins w:id="1076" w:author="R.Scott Wade" w:date="2022-07-31T18:13:17Z">
        <w:r>
          <w:rPr>
            <w:lang w:val="en-US"/>
          </w:rPr>
          <w:t>’</w:t>
        </w:r>
      </w:ins>
      <w:r>
        <w:rPr>
          <w:lang w:val="en-US"/>
        </w:rPr>
        <w:t>s shocked face as he ran into her. They both went down. Kenst rolled with the fall and rose up running almost as fast as before he fell</w:t>
      </w:r>
      <w:r>
        <w:rPr>
          <w:lang w:val="en-US"/>
        </w:rPr>
        <w:t xml:space="preserve">. </w:t>
      </w:r>
      <w:r>
        <w:rPr>
          <w:lang w:val="en-US"/>
        </w:rPr>
        <w:t>He yelled “Sorry!” over his shoulder as he ran. He headed towards the farm</w:t>
      </w:r>
      <w:del w:id="1077" w:author="R.Scott Wade" w:date="2022-07-31T18:13:17Z">
        <w:r>
          <w:rPr>
            <w:lang w:val="en-US"/>
          </w:rPr>
          <w:delText>’</w:delText>
        </w:r>
      </w:del>
      <w:ins w:id="1078" w:author="R.Scott Wade" w:date="2022-07-31T18:13:17Z">
        <w:r>
          <w:rPr>
            <w:lang w:val="en-US"/>
          </w:rPr>
          <w:t>’</w:t>
        </w:r>
      </w:ins>
      <w:r>
        <w:rPr>
          <w:lang w:val="en-US"/>
        </w:rPr>
        <w:t>s tiny parking lo</w:t>
      </w:r>
      <w:r>
        <w:rPr>
          <w:lang w:val="en-US"/>
        </w:rPr>
        <w:t>t</w:t>
      </w:r>
      <w:r>
        <w:rPr>
          <w:lang w:val="en-US"/>
        </w:rPr>
        <w:t xml:space="preserve">. </w:t>
      </w:r>
      <w:r>
        <w:rPr>
          <w:lang w:val="en-US"/>
        </w:rPr>
        <w:t xml:space="preserve">He </w:t>
      </w:r>
      <w:r>
        <w:rPr>
          <w:lang w:val="en-US"/>
        </w:rPr>
        <w:t>realiz</w:t>
      </w:r>
      <w:r>
        <w:rPr>
          <w:lang w:val="en-US"/>
        </w:rPr>
        <w:t>ed a moment</w:t>
      </w:r>
      <w:r>
        <w:rPr>
          <w:lang w:val="en-US"/>
        </w:rPr>
        <w:t xml:space="preserve"> too late there was nowhere to go in that direction. He almost flattened a</w:t>
      </w:r>
      <w:r>
        <w:rPr>
          <w:lang w:val="en-US"/>
        </w:rPr>
        <w:t>n unfamiliar</w:t>
      </w:r>
      <w:r>
        <w:rPr>
          <w:lang w:val="en-US"/>
        </w:rPr>
        <w:t xml:space="preserve"> man getting out of a black hover car. Kenst had a brief impression of a startled expression and a tailored suit, </w:t>
      </w:r>
      <w:r>
        <w:rPr>
          <w:lang w:val="en-US"/>
        </w:rPr>
        <w:t xml:space="preserve">both </w:t>
      </w:r>
      <w:r>
        <w:rPr>
          <w:lang w:val="en-US"/>
        </w:rPr>
        <w:t xml:space="preserve">inappropriate on the farm. </w:t>
      </w:r>
    </w:p>
    <w:p>
      <w:pPr>
        <w:pStyle w:val="TextBody"/>
        <w:rPr>
          <w:lang w:val="en-US"/>
        </w:rPr>
      </w:pPr>
      <w:r>
        <w:rPr>
          <w:lang w:val="en-US"/>
        </w:rPr>
        <w:t>Zada yell</w:t>
      </w:r>
      <w:r>
        <w:rPr>
          <w:lang w:val="en-US"/>
        </w:rPr>
        <w:t>ed</w:t>
      </w:r>
      <w:r>
        <w:rPr>
          <w:lang w:val="en-US"/>
        </w:rPr>
        <w:t xml:space="preserve"> “Get him!” a</w:t>
      </w:r>
      <w:r>
        <w:rPr>
          <w:lang w:val="en-US"/>
        </w:rPr>
        <w:t>t</w:t>
      </w:r>
      <w:r>
        <w:rPr>
          <w:lang w:val="en-US"/>
        </w:rPr>
        <w:t xml:space="preserve"> several of his </w:t>
      </w:r>
      <w:r>
        <w:rPr>
          <w:lang w:val="en-US"/>
        </w:rPr>
        <w:t>follower</w:t>
      </w:r>
      <w:r>
        <w:rPr>
          <w:lang w:val="en-US"/>
        </w:rPr>
        <w:t xml:space="preserve">s </w:t>
      </w:r>
      <w:r>
        <w:rPr>
          <w:lang w:val="en-US"/>
        </w:rPr>
        <w:t xml:space="preserve">that were already running </w:t>
      </w:r>
      <w:r>
        <w:rPr>
          <w:lang w:val="en-US"/>
        </w:rPr>
        <w:t xml:space="preserve">after Kenst. </w:t>
      </w:r>
      <w:r>
        <w:rPr>
          <w:lang w:val="en-US"/>
        </w:rPr>
        <w:t>Kenst stole a quick look over his shoulder to see who was following. Only three were anywhere close, but o</w:t>
      </w:r>
      <w:r>
        <w:rPr>
          <w:lang w:val="en-US"/>
        </w:rPr>
        <w:t xml:space="preserve">ne of them, Tomek, </w:t>
      </w:r>
      <w:r>
        <w:rPr>
          <w:lang w:val="en-US"/>
        </w:rPr>
        <w:t>wa</w:t>
      </w:r>
      <w:r>
        <w:rPr>
          <w:lang w:val="en-US"/>
        </w:rPr>
        <w:t>s on the track team. Kenst kn</w:t>
      </w:r>
      <w:r>
        <w:rPr>
          <w:lang w:val="en-US"/>
        </w:rPr>
        <w:t>e</w:t>
      </w:r>
      <w:r>
        <w:rPr>
          <w:lang w:val="en-US"/>
        </w:rPr>
        <w:t>w he c</w:t>
      </w:r>
      <w:r>
        <w:rPr>
          <w:lang w:val="en-US"/>
        </w:rPr>
        <w:t>ould</w:t>
      </w:r>
      <w:r>
        <w:rPr>
          <w:lang w:val="en-US"/>
        </w:rPr>
        <w:t>n</w:t>
      </w:r>
      <w:del w:id="1079" w:author="R.Scott Wade" w:date="2022-07-31T18:13:17Z">
        <w:r>
          <w:rPr>
            <w:lang w:val="en-US"/>
          </w:rPr>
          <w:delText>’</w:delText>
        </w:r>
      </w:del>
      <w:ins w:id="1080" w:author="R.Scott Wade" w:date="2022-07-31T18:13:17Z">
        <w:r>
          <w:rPr>
            <w:lang w:val="en-US"/>
          </w:rPr>
          <w:t>’</w:t>
        </w:r>
      </w:ins>
      <w:r>
        <w:rPr>
          <w:lang w:val="en-US"/>
        </w:rPr>
        <w:t xml:space="preserve">t outrun him. </w:t>
      </w:r>
      <w:r>
        <w:rPr>
          <w:lang w:val="en-US"/>
        </w:rPr>
        <w:t xml:space="preserve">He tried anyway. </w:t>
      </w:r>
    </w:p>
    <w:p>
      <w:pPr>
        <w:pStyle w:val="TextBody"/>
        <w:rPr>
          <w:lang w:val="en-US"/>
        </w:rPr>
      </w:pPr>
      <w:r>
        <w:rPr>
          <w:lang w:val="en-US"/>
        </w:rPr>
        <w:t xml:space="preserve">He skirted the parking lot, seeing a second car much like the first settling down. He was trapped inside </w:t>
      </w:r>
      <w:commentRangeStart w:id="15"/>
      <w:r>
        <w:rPr>
          <w:lang w:val="en-US"/>
        </w:rPr>
        <w:t>the farm fence.</w:t>
      </w:r>
      <w:r>
        <w:rPr>
          <w:lang w:val="en-US"/>
        </w:rPr>
      </w:r>
      <w:commentRangeEnd w:id="15"/>
      <w:r>
        <w:commentReference w:id="15"/>
      </w:r>
      <w:r>
        <w:rPr>
          <w:lang w:val="en-US"/>
        </w:rPr>
        <w:t xml:space="preserve"> Kenst saw that he would never make the opening some </w:t>
      </w:r>
      <w:r>
        <w:rPr>
          <w:lang w:val="en-US"/>
        </w:rPr>
        <w:t>twenty</w:t>
      </w:r>
      <w:r>
        <w:rPr>
          <w:lang w:val="en-US"/>
        </w:rPr>
        <w:t xml:space="preserve"> or </w:t>
      </w:r>
      <w:r>
        <w:rPr>
          <w:lang w:val="en-US"/>
        </w:rPr>
        <w:t>thir</w:t>
      </w:r>
      <w:r>
        <w:rPr>
          <w:lang w:val="en-US"/>
        </w:rPr>
        <w:t xml:space="preserve">ty meters towards the road. With a leap, he hit the fence with hands and feet simultaneously and scrambled over it. </w:t>
      </w:r>
      <w:r>
        <w:rPr>
          <w:lang w:val="en-US"/>
        </w:rPr>
        <w:t>T</w:t>
      </w:r>
      <w:r>
        <w:rPr>
          <w:lang w:val="en-US"/>
        </w:rPr>
        <w:t>he crowd was behind him and the woods were ahead.</w:t>
      </w:r>
    </w:p>
    <w:p>
      <w:pPr>
        <w:pStyle w:val="TextBody"/>
        <w:rPr>
          <w:lang w:val="en-US"/>
        </w:rPr>
      </w:pPr>
      <w:r>
        <w:rPr>
          <w:lang w:val="en-US"/>
        </w:rPr>
        <w:t xml:space="preserve">Behind </w:t>
      </w:r>
      <w:r>
        <w:rPr>
          <w:lang w:val="en-US"/>
        </w:rPr>
        <w:t>him</w:t>
      </w:r>
      <w:r>
        <w:rPr>
          <w:lang w:val="en-US"/>
        </w:rPr>
        <w:t xml:space="preserve"> Kenst heard murder in </w:t>
      </w:r>
      <w:r>
        <w:rPr>
          <w:lang w:val="en-US"/>
        </w:rPr>
        <w:t>an</w:t>
      </w:r>
      <w:r>
        <w:rPr>
          <w:lang w:val="en-US"/>
        </w:rPr>
        <w:t xml:space="preserve"> inarticulate roar. Zada had seen what happened to Pirka. </w:t>
      </w:r>
      <w:r>
        <w:rPr>
          <w:lang w:val="en-US"/>
        </w:rPr>
        <w:t xml:space="preserve">Now </w:t>
      </w:r>
      <w:r>
        <w:rPr>
          <w:lang w:val="en-US"/>
        </w:rPr>
        <w:t>he</w:t>
      </w:r>
      <w:r>
        <w:rPr>
          <w:lang w:val="en-US"/>
        </w:rPr>
        <w:t xml:space="preserve"> had all the excuse he needed to </w:t>
      </w:r>
      <w:r>
        <w:rPr>
          <w:lang w:val="en-US"/>
        </w:rPr>
        <w:t xml:space="preserve">thoroughly </w:t>
      </w:r>
      <w:r>
        <w:rPr>
          <w:lang w:val="en-US"/>
        </w:rPr>
        <w:t xml:space="preserve">beat his </w:t>
      </w:r>
      <w:r>
        <w:rPr>
          <w:lang w:val="en-US"/>
        </w:rPr>
        <w:t xml:space="preserve">intended </w:t>
      </w:r>
      <w:r>
        <w:rPr>
          <w:lang w:val="en-US"/>
        </w:rPr>
        <w:t>victim.</w:t>
      </w:r>
    </w:p>
    <w:p>
      <w:pPr>
        <w:pStyle w:val="TextBody"/>
        <w:rPr>
          <w:lang w:val="en-US"/>
        </w:rPr>
      </w:pPr>
      <w:r>
        <w:rPr>
          <w:lang w:val="en-US"/>
        </w:rPr>
        <w:t>Kenst</w:t>
      </w:r>
      <w:r>
        <w:rPr>
          <w:lang w:val="en-US"/>
        </w:rPr>
        <w:t xml:space="preserve"> got to the wood</w:t>
      </w:r>
      <w:del w:id="1081" w:author="R.Scott Wade" w:date="2022-07-31T18:13:17Z">
        <w:r>
          <w:rPr>
            <w:lang w:val="en-US"/>
          </w:rPr>
          <w:delText>’</w:delText>
        </w:r>
      </w:del>
      <w:ins w:id="1082" w:author="R.Scott Wade" w:date="2022-07-31T18:13:17Z">
        <w:r>
          <w:rPr>
            <w:lang w:val="en-US"/>
          </w:rPr>
          <w:t>’</w:t>
        </w:r>
      </w:ins>
      <w:r>
        <w:rPr>
          <w:lang w:val="en-US"/>
        </w:rPr>
        <w:t xml:space="preserve">s edge without getting caught </w:t>
      </w:r>
      <w:r>
        <w:rPr>
          <w:lang w:val="en-US"/>
        </w:rPr>
        <w:t>and kept running, dodging underbrush and tree trunks. He didn</w:t>
      </w:r>
      <w:del w:id="1083" w:author="R.Scott Wade" w:date="2022-07-31T18:13:17Z">
        <w:r>
          <w:rPr>
            <w:lang w:val="en-US"/>
          </w:rPr>
          <w:delText>’</w:delText>
        </w:r>
      </w:del>
      <w:ins w:id="1084" w:author="R.Scott Wade" w:date="2022-07-31T18:13:17Z">
        <w:r>
          <w:rPr>
            <w:lang w:val="en-US"/>
          </w:rPr>
          <w:t>’</w:t>
        </w:r>
      </w:ins>
      <w:r>
        <w:rPr>
          <w:lang w:val="en-US"/>
        </w:rPr>
        <w:t>t stop until h</w:t>
      </w:r>
      <w:r>
        <w:rPr>
          <w:lang w:val="en-US"/>
        </w:rPr>
        <w:t>is breath was coming in ragged gasps</w:t>
      </w:r>
      <w:r>
        <w:rPr>
          <w:lang w:val="en-US"/>
        </w:rPr>
        <w:t xml:space="preserve">. He stopped and looked back again. Kenst was surprised to see Tomek </w:t>
      </w:r>
      <w:r>
        <w:rPr>
          <w:lang w:val="en-US"/>
        </w:rPr>
        <w:t>stopp</w:t>
      </w:r>
      <w:r>
        <w:rPr>
          <w:lang w:val="en-US"/>
        </w:rPr>
        <w:t xml:space="preserve">ing </w:t>
      </w:r>
      <w:r>
        <w:rPr>
          <w:lang w:val="en-US"/>
        </w:rPr>
        <w:t>at</w:t>
      </w:r>
      <w:r>
        <w:rPr>
          <w:lang w:val="en-US"/>
        </w:rPr>
        <w:t xml:space="preserve"> the edge of the woods. Exposed, Kenst looked around for a big tree or bush to get behind. Finding nothing adequate close at hand, he crouched behind </w:t>
      </w:r>
      <w:r>
        <w:rPr>
          <w:lang w:val="en-US"/>
        </w:rPr>
        <w:t>the least inadequate</w:t>
      </w:r>
      <w:r>
        <w:rPr>
          <w:lang w:val="en-US"/>
        </w:rPr>
        <w:t xml:space="preserve"> bush </w:t>
      </w:r>
      <w:r>
        <w:rPr>
          <w:lang w:val="en-US"/>
        </w:rPr>
        <w:t>nearby</w:t>
      </w:r>
      <w:r>
        <w:rPr>
          <w:lang w:val="en-US"/>
        </w:rPr>
        <w:t xml:space="preserve">. </w:t>
      </w:r>
      <w:r>
        <w:rPr>
          <w:lang w:val="en-US"/>
        </w:rPr>
        <w:t>He</w:t>
      </w:r>
      <w:r>
        <w:rPr>
          <w:lang w:val="en-US"/>
        </w:rPr>
        <w:t xml:space="preserve"> was sure there was no way Tomek could miss seeing him for at least a few seconds, but he did.</w:t>
      </w:r>
    </w:p>
    <w:p>
      <w:pPr>
        <w:pStyle w:val="TextBody"/>
        <w:rPr>
          <w:lang w:val="en-US"/>
        </w:rPr>
      </w:pPr>
      <w:r>
        <w:rPr>
          <w:lang w:val="en-US"/>
        </w:rPr>
        <w:t>As Tomek peered into the underbrush for Kenst without success, the rest of the gang caught up, with Zada arriving last. Kenst was satisfied to see the blood all over Zada</w:t>
      </w:r>
      <w:del w:id="1085" w:author="R.Scott Wade" w:date="2022-07-31T18:13:17Z">
        <w:r>
          <w:rPr>
            <w:lang w:val="en-US"/>
          </w:rPr>
          <w:delText>’</w:delText>
        </w:r>
      </w:del>
      <w:ins w:id="1086" w:author="R.Scott Wade" w:date="2022-07-31T18:13:17Z">
        <w:r>
          <w:rPr>
            <w:lang w:val="en-US"/>
          </w:rPr>
          <w:t>’</w:t>
        </w:r>
      </w:ins>
      <w:r>
        <w:rPr>
          <w:lang w:val="en-US"/>
        </w:rPr>
        <w:t>s face from mouth and nose</w:t>
      </w:r>
      <w:del w:id="1087" w:author="R.Scott Wade" w:date="2022-08-01T11:44:52Z">
        <w:r>
          <w:rPr>
            <w:lang w:val="en-US"/>
          </w:rPr>
          <w:delText xml:space="preserve"> and a cut on his forehead</w:delText>
        </w:r>
      </w:del>
      <w:r>
        <w:rPr>
          <w:lang w:val="en-US"/>
        </w:rPr>
        <w:t>.</w:t>
      </w:r>
    </w:p>
    <w:p>
      <w:pPr>
        <w:pStyle w:val="TextBody"/>
        <w:rPr>
          <w:lang w:val="en-US"/>
        </w:rPr>
      </w:pPr>
      <w:r>
        <w:rPr>
          <w:lang w:val="en-US"/>
        </w:rPr>
        <w:t xml:space="preserve">Zada </w:t>
      </w:r>
      <w:r>
        <w:rPr>
          <w:lang w:val="en-US"/>
        </w:rPr>
        <w:t>swore his revenge</w:t>
      </w:r>
      <w:r>
        <w:rPr>
          <w:lang w:val="en-US"/>
        </w:rPr>
        <w:t xml:space="preserve"> at the trees. </w:t>
      </w:r>
      <w:r>
        <w:rPr>
          <w:lang w:val="en-US"/>
        </w:rPr>
        <w:t xml:space="preserve">He said something to his </w:t>
      </w:r>
      <w:r>
        <w:rPr>
          <w:lang w:val="en-US"/>
        </w:rPr>
        <w:t>toadie</w:t>
      </w:r>
      <w:commentRangeStart w:id="16"/>
      <w:r>
        <w:rPr>
          <w:lang w:val="en-US"/>
        </w:rPr>
        <w:t>s</w:t>
      </w:r>
      <w:r>
        <w:rPr>
          <w:lang w:val="en-US"/>
        </w:rPr>
      </w:r>
      <w:commentRangeEnd w:id="16"/>
      <w:r>
        <w:commentReference w:id="16"/>
      </w:r>
      <w:r>
        <w:rPr>
          <w:lang w:val="en-US"/>
        </w:rPr>
        <w:t>, and they turned around and started off.</w:t>
      </w:r>
    </w:p>
    <w:p>
      <w:pPr>
        <w:pStyle w:val="TextBody"/>
        <w:rPr/>
      </w:pPr>
      <w:r>
        <w:rPr>
          <w:lang w:val="en-US"/>
        </w:rPr>
        <w:t xml:space="preserve">Kenst felt sure that meant no good, but nothing he could do about it now. </w:t>
      </w:r>
      <w:r>
        <w:rPr>
          <w:lang w:val="en-US"/>
        </w:rPr>
        <w:t xml:space="preserve">Wondering how they could </w:t>
      </w:r>
      <w:r>
        <w:rPr>
          <w:lang w:val="en-US"/>
        </w:rPr>
        <w:t xml:space="preserve">have </w:t>
      </w:r>
      <w:r>
        <w:rPr>
          <w:lang w:val="en-US"/>
        </w:rPr>
        <w:t>possibly not seen him, h</w:t>
      </w:r>
      <w:r>
        <w:rPr>
          <w:lang w:val="en-US"/>
        </w:rPr>
        <w:t xml:space="preserve">e </w:t>
      </w:r>
      <w:r>
        <w:rPr>
          <w:lang w:val="en-US"/>
        </w:rPr>
        <w:t>trott</w:t>
      </w:r>
      <w:r>
        <w:rPr>
          <w:lang w:val="en-US"/>
        </w:rPr>
        <w:t>ed</w:t>
      </w:r>
      <w:r>
        <w:rPr>
          <w:lang w:val="en-US"/>
        </w:rPr>
        <w:t xml:space="preserve"> through the woods towards home.</w:t>
      </w:r>
    </w:p>
    <w:p>
      <w:pPr>
        <w:pStyle w:val="TextBody"/>
        <w:rPr>
          <w:lang w:val="en-US"/>
        </w:rPr>
      </w:pPr>
      <w:r>
        <w:rPr>
          <w:lang w:val="en-US"/>
        </w:rPr>
        <w:t xml:space="preserve">He paused near the back of </w:t>
      </w:r>
      <w:r>
        <w:rPr>
          <w:lang w:val="en-US"/>
        </w:rPr>
        <w:t xml:space="preserve">his own </w:t>
      </w:r>
      <w:r>
        <w:rPr>
          <w:lang w:val="en-US"/>
        </w:rPr>
        <w:t xml:space="preserve">house to assess his situation. Banged up, no </w:t>
      </w:r>
      <w:r>
        <w:rPr>
          <w:lang w:val="en-US"/>
        </w:rPr>
        <w:t>sweater</w:t>
      </w:r>
      <w:r>
        <w:rPr>
          <w:lang w:val="en-US"/>
        </w:rPr>
        <w:t xml:space="preserve">, no school bag, </w:t>
      </w:r>
      <w:r>
        <w:rPr>
          <w:lang w:val="en-US"/>
        </w:rPr>
        <w:t>ripped shirt he saw now, too</w:t>
      </w:r>
      <w:r>
        <w:rPr>
          <w:lang w:val="en-US"/>
        </w:rPr>
        <w:t xml:space="preserve">. School had probably called his father by now. Zada may be waiting for him at </w:t>
      </w:r>
      <w:r>
        <w:rPr>
          <w:lang w:val="en-US"/>
        </w:rPr>
        <w:t xml:space="preserve">the </w:t>
      </w:r>
      <w:r>
        <w:rPr>
          <w:lang w:val="en-US"/>
        </w:rPr>
        <w:t>house, anyway.</w:t>
      </w:r>
    </w:p>
    <w:p>
      <w:pPr>
        <w:pStyle w:val="TextBody"/>
        <w:rPr>
          <w:lang w:val="en-US"/>
        </w:rPr>
      </w:pPr>
      <w:r>
        <w:rPr>
          <w:lang w:val="en-US"/>
        </w:rPr>
        <w:t>Sure enough</w:t>
      </w:r>
      <w:del w:id="1088" w:author="R.Scott Wade" w:date="2022-07-31T18:43:44Z">
        <w:r>
          <w:rPr>
            <w:lang w:val="en-US"/>
          </w:rPr>
          <w:delText xml:space="preserve">, when </w:delText>
        </w:r>
      </w:del>
      <w:del w:id="1089" w:author="R.Scott Wade" w:date="2022-07-31T18:43:44Z">
        <w:r>
          <w:rPr>
            <w:lang w:val="en-US"/>
          </w:rPr>
          <w:delText>Kenst</w:delText>
        </w:r>
      </w:del>
      <w:del w:id="1090" w:author="R.Scott Wade" w:date="2022-07-31T18:43:44Z">
        <w:r>
          <w:rPr>
            <w:lang w:val="en-US"/>
          </w:rPr>
          <w:delText xml:space="preserve"> got to the back fence of his own house, </w:delText>
        </w:r>
      </w:del>
      <w:del w:id="1091" w:author="R.Scott Wade" w:date="2022-07-28T14:25:48Z">
        <w:r>
          <w:rPr>
            <w:lang w:val="en-US"/>
          </w:rPr>
          <w:delText>Zada's</w:delText>
        </w:r>
      </w:del>
      <w:del w:id="1092" w:author="R.Scott Wade" w:date="2022-07-28T14:25:48Z">
        <w:r>
          <w:rPr>
            <w:lang w:val="en-US"/>
          </w:rPr>
          <w:delText xml:space="preserve"> </w:delText>
        </w:r>
      </w:del>
      <w:del w:id="1093" w:author="R.Scott Wade" w:date="2022-07-31T18:43:44Z">
        <w:r>
          <w:rPr>
            <w:lang w:val="en-US"/>
          </w:rPr>
          <w:delText>gang was out front. By that time, Zada</w:delText>
        </w:r>
      </w:del>
      <w:del w:id="1094" w:author="R.Scott Wade" w:date="2022-07-28T14:25:16Z">
        <w:r>
          <w:rPr>
            <w:lang w:val="en-US"/>
          </w:rPr>
          <w:delText>'</w:delText>
        </w:r>
      </w:del>
      <w:del w:id="1095" w:author="R.Scott Wade" w:date="2022-07-31T18:43:44Z">
        <w:r>
          <w:rPr>
            <w:lang w:val="en-US"/>
          </w:rPr>
          <w:delText xml:space="preserve">s rage would certainly put Kenst in </w:delText>
        </w:r>
      </w:del>
      <w:del w:id="1096" w:author="R.Scott Wade" w:date="2022-07-31T18:43:44Z">
        <w:r>
          <w:rPr>
            <w:lang w:val="en-US"/>
          </w:rPr>
          <w:delText xml:space="preserve">the </w:delText>
        </w:r>
      </w:del>
      <w:del w:id="1097" w:author="R.Scott Wade" w:date="2022-07-31T18:43:44Z">
        <w:r>
          <w:rPr>
            <w:lang w:val="en-US"/>
          </w:rPr>
          <w:delText xml:space="preserve">hospital, if not actually kill him. Kenst was bugged by the unusual ease with which he </w:delText>
        </w:r>
      </w:del>
      <w:del w:id="1098" w:author="R.Scott Wade" w:date="2022-07-31T18:43:44Z">
        <w:r>
          <w:rPr>
            <w:lang w:val="en-US"/>
          </w:rPr>
          <w:delText>got away</w:delText>
        </w:r>
      </w:del>
      <w:del w:id="1099" w:author="R.Scott Wade" w:date="2022-07-31T18:43:44Z">
        <w:r>
          <w:rPr>
            <w:lang w:val="en-US"/>
          </w:rPr>
          <w:delText xml:space="preserve"> but </w:delText>
        </w:r>
      </w:del>
      <w:del w:id="1100" w:author="R.Scott Wade" w:date="2022-07-31T18:43:44Z">
        <w:r>
          <w:rPr>
            <w:lang w:val="en-US"/>
          </w:rPr>
          <w:delText xml:space="preserve">he </w:delText>
        </w:r>
      </w:del>
      <w:del w:id="1101" w:author="R.Scott Wade" w:date="2022-07-31T18:43:44Z">
        <w:r>
          <w:rPr>
            <w:lang w:val="en-US"/>
          </w:rPr>
          <w:delText>had to continue his escape. He couldn</w:delText>
        </w:r>
      </w:del>
      <w:del w:id="1102" w:author="R.Scott Wade" w:date="2022-07-31T18:13:17Z">
        <w:r>
          <w:rPr>
            <w:lang w:val="en-US"/>
          </w:rPr>
          <w:delText>’</w:delText>
        </w:r>
      </w:del>
      <w:del w:id="1103" w:author="R.Scott Wade" w:date="2022-07-31T18:43:44Z">
        <w:r>
          <w:rPr>
            <w:lang w:val="en-US"/>
          </w:rPr>
          <w:delText xml:space="preserve">t go home. </w:delText>
        </w:r>
      </w:del>
      <w:del w:id="1104" w:author="R.Scott Wade" w:date="2022-07-31T18:43:44Z">
        <w:r>
          <w:rPr>
            <w:lang w:val="en-US"/>
          </w:rPr>
          <w:delText>T</w:delText>
        </w:r>
      </w:del>
      <w:del w:id="1105" w:author="R.Scott Wade" w:date="2022-07-31T18:43:44Z">
        <w:r>
          <w:rPr>
            <w:lang w:val="en-US"/>
          </w:rPr>
          <w:delText>here</w:delText>
        </w:r>
      </w:del>
      <w:del w:id="1106" w:author="R.Scott Wade" w:date="2022-07-31T18:43:44Z">
        <w:r>
          <w:rPr>
            <w:lang w:val="en-US"/>
          </w:rPr>
          <w:delText xml:space="preserve"> was no haven </w:delText>
        </w:r>
      </w:del>
      <w:del w:id="1107" w:author="R.Scott Wade" w:date="2022-07-31T18:43:44Z">
        <w:r>
          <w:rPr>
            <w:lang w:val="en-US"/>
          </w:rPr>
          <w:delText xml:space="preserve">there </w:delText>
        </w:r>
      </w:del>
      <w:del w:id="1108" w:author="R.Scott Wade" w:date="2022-07-31T18:43:44Z">
        <w:r>
          <w:rPr>
            <w:lang w:val="en-US"/>
          </w:rPr>
          <w:delText xml:space="preserve">any more than </w:delText>
        </w:r>
      </w:del>
      <w:del w:id="1109" w:author="R.Scott Wade" w:date="2022-07-31T18:43:44Z">
        <w:r>
          <w:rPr>
            <w:lang w:val="en-US"/>
          </w:rPr>
          <w:delText xml:space="preserve">at </w:delText>
        </w:r>
      </w:del>
      <w:del w:id="1110" w:author="R.Scott Wade" w:date="2022-07-31T18:43:44Z">
        <w:r>
          <w:rPr>
            <w:lang w:val="en-US"/>
          </w:rPr>
          <w:delText>school. If</w:delText>
        </w:r>
      </w:del>
      <w:ins w:id="1111" w:author="R.Scott Wade" w:date="2022-07-31T18:43:50Z">
        <w:r>
          <w:rPr>
            <w:lang w:val="en-US"/>
          </w:rPr>
          <w:t>, when Kenst got to the back fence of his own house, Zada’s gang was out front. By that time, Zada’s rage would certainly put Kenst in the hospital, if not actually kill him. Kenst was bugged by the unusual ease with which he got away but he had to continue his escape. He couldn’t go home. There was no haven there any more than at school. If</w:t>
        </w:r>
      </w:ins>
      <w:r>
        <w:rPr>
          <w:lang w:val="en-US"/>
        </w:rPr>
        <w:t xml:space="preserve"> he was seen entering, or moving about inside, Zada would certainly come in after him.</w:t>
      </w:r>
    </w:p>
    <w:p>
      <w:pPr>
        <w:pStyle w:val="TextBody"/>
        <w:rPr>
          <w:lang w:val="en-US"/>
        </w:rPr>
      </w:pPr>
      <w:r>
        <w:rPr>
          <w:lang w:val="en-US"/>
        </w:rPr>
        <w:t xml:space="preserve">He paused, let his breathing slow and his mind calm down. </w:t>
      </w:r>
      <w:r>
        <w:rPr>
          <w:lang w:val="en-US"/>
        </w:rPr>
        <w:t xml:space="preserve">His senses noticed every detail around him, his brain flooded with ideas. He saw another of the black hover cars </w:t>
      </w:r>
      <w:r>
        <w:rPr>
          <w:lang w:val="en-US"/>
        </w:rPr>
        <w:t>like he had seen at</w:t>
      </w:r>
      <w:del w:id="1112" w:author="R.Scott Wade" w:date="2022-07-28T14:26:41Z">
        <w:r>
          <w:rPr>
            <w:lang w:val="en-US"/>
          </w:rPr>
          <w:delText xml:space="preserve"> </w:delText>
        </w:r>
      </w:del>
      <w:del w:id="1113" w:author="R.Scott Wade" w:date="2022-07-28T14:26:41Z">
        <w:r>
          <w:rPr>
            <w:lang w:val="en-US"/>
          </w:rPr>
          <w:delText>at</w:delText>
        </w:r>
      </w:del>
      <w:r>
        <w:rPr>
          <w:lang w:val="en-US"/>
        </w:rPr>
        <w:t xml:space="preserve"> the farm</w:t>
      </w:r>
      <w:r>
        <w:rPr>
          <w:lang w:val="en-US"/>
        </w:rPr>
        <w:t xml:space="preserve"> – or </w:t>
      </w:r>
      <w:r>
        <w:rPr>
          <w:lang w:val="en-US"/>
        </w:rPr>
        <w:t>maybe it was the same one and it</w:t>
      </w:r>
      <w:r>
        <w:rPr>
          <w:lang w:val="en-US"/>
        </w:rPr>
        <w:t xml:space="preserve"> had followed Zada. It was </w:t>
      </w:r>
      <w:r>
        <w:rPr>
          <w:lang w:val="en-US"/>
        </w:rPr>
        <w:t xml:space="preserve">on his street, </w:t>
      </w:r>
      <w:r>
        <w:rPr>
          <w:lang w:val="en-US"/>
        </w:rPr>
        <w:t>across from his house</w:t>
      </w:r>
      <w:r>
        <w:rPr>
          <w:lang w:val="en-US"/>
        </w:rPr>
        <w:t>.</w:t>
      </w:r>
    </w:p>
    <w:p>
      <w:pPr>
        <w:pStyle w:val="Heading9"/>
        <w:spacing w:lineRule="auto" w:line="360"/>
        <w:rPr>
          <w:lang w:val="en-US"/>
        </w:rPr>
      </w:pPr>
      <w:bookmarkStart w:id="20" w:name="__RefHeading___Toc29859_1146340026"/>
      <w:bookmarkEnd w:id="20"/>
      <w:r>
        <w:rPr>
          <w:lang w:val="en-US"/>
        </w:rPr>
        <w:t>D70 Kenst f</w:t>
      </w:r>
      <w:r>
        <w:rPr>
          <w:lang w:val="en-US"/>
        </w:rPr>
        <w:t>inally says “Fuck My Life”</w:t>
      </w:r>
    </w:p>
    <w:p>
      <w:pPr>
        <w:pStyle w:val="TextBody"/>
        <w:rPr>
          <w:del w:id="1119" w:author="R.Scott Wade" w:date="2022-07-31T18:44:12Z"/>
        </w:rPr>
      </w:pPr>
      <w:r>
        <w:rPr>
          <w:lang w:val="en-US"/>
        </w:rPr>
        <w:t xml:space="preserve">He noticed resources around him, realized what he needed was not there. </w:t>
      </w:r>
      <w:r>
        <w:rPr>
          <w:lang w:val="en-US"/>
        </w:rPr>
        <w:t>Sticks, rocks, various types of plants, some noxious, some harmless. All useless. He needed a weapon. He rethought that – a weapon wouldn</w:t>
      </w:r>
      <w:del w:id="1114" w:author="R.Scott Wade" w:date="2022-07-31T18:13:17Z">
        <w:r>
          <w:rPr>
            <w:lang w:val="en-US"/>
          </w:rPr>
          <w:delText>’</w:delText>
        </w:r>
      </w:del>
      <w:ins w:id="1115" w:author="R.Scott Wade" w:date="2022-07-31T18:13:17Z">
        <w:r>
          <w:rPr>
            <w:lang w:val="en-US"/>
          </w:rPr>
          <w:t>’</w:t>
        </w:r>
      </w:ins>
      <w:r>
        <w:rPr>
          <w:lang w:val="en-US"/>
        </w:rPr>
        <w:t xml:space="preserve">t help, unless he actually killed Zada. </w:t>
      </w:r>
      <w:r>
        <w:rPr>
          <w:lang w:val="en-US"/>
        </w:rPr>
        <w:t>As satisfying as that might be, h</w:t>
      </w:r>
      <w:r>
        <w:rPr>
          <w:lang w:val="en-US"/>
        </w:rPr>
        <w:t xml:space="preserve">e </w:t>
      </w:r>
      <w:r>
        <w:rPr>
          <w:lang w:val="en-US"/>
        </w:rPr>
        <w:t>sincerely</w:t>
      </w:r>
      <w:r>
        <w:rPr>
          <w:lang w:val="en-US"/>
        </w:rPr>
        <w:t xml:space="preserve"> didn</w:t>
      </w:r>
      <w:del w:id="1116" w:author="R.Scott Wade" w:date="2022-07-31T18:13:17Z">
        <w:r>
          <w:rPr>
            <w:lang w:val="en-US"/>
          </w:rPr>
          <w:delText>’</w:delText>
        </w:r>
      </w:del>
      <w:ins w:id="1117" w:author="R.Scott Wade" w:date="2022-07-31T18:13:17Z">
        <w:r>
          <w:rPr>
            <w:lang w:val="en-US"/>
          </w:rPr>
          <w:t>’</w:t>
        </w:r>
      </w:ins>
      <w:r>
        <w:rPr>
          <w:lang w:val="en-US"/>
        </w:rPr>
        <w:t xml:space="preserve">t want corrective engram modification. </w:t>
      </w:r>
      <w:r>
        <w:rPr>
          <w:lang w:val="en-US"/>
        </w:rPr>
        <w:t>S</w:t>
      </w:r>
      <w:r>
        <w:rPr>
          <w:lang w:val="en-US"/>
        </w:rPr>
        <w:t>o even a weapon was useless. His b</w:t>
      </w:r>
      <w:del w:id="1118" w:author="R.Scott Wade" w:date="2022-07-31T18:44:12Z">
        <w:r>
          <w:rPr>
            <w:lang w:val="en-US"/>
          </w:rPr>
          <w:delText>rain spun around on what to do, where to go, who to talk to, and kept coming up empty.</w:delText>
        </w:r>
      </w:del>
    </w:p>
    <w:p>
      <w:pPr>
        <w:pStyle w:val="TextBody"/>
        <w:rPr>
          <w:del w:id="1130" w:author="R.Scott Wade" w:date="2022-07-31T18:44:12Z"/>
        </w:rPr>
      </w:pPr>
      <w:del w:id="1120" w:author="R.Scott Wade" w:date="2022-07-31T18:44:12Z">
        <w:r>
          <w:rPr>
            <w:lang w:val="en-US"/>
          </w:rPr>
          <w:delText xml:space="preserve">His only defense was to be somewhere else. To be </w:delText>
        </w:r>
      </w:del>
      <w:del w:id="1121" w:author="R.Scott Wade" w:date="2022-07-31T18:44:12Z">
        <w:r>
          <w:rPr>
            <w:i/>
            <w:iCs/>
            <w:lang w:val="en-US"/>
          </w:rPr>
          <w:delText>someone</w:delText>
        </w:r>
      </w:del>
      <w:del w:id="1122" w:author="R.Scott Wade" w:date="2022-07-31T18:44:12Z">
        <w:r>
          <w:rPr>
            <w:i w:val="false"/>
            <w:iCs w:val="false"/>
            <w:lang w:val="en-US"/>
          </w:rPr>
          <w:delText xml:space="preserve"> else.</w:delText>
        </w:r>
      </w:del>
      <w:del w:id="1123" w:author="R.Scott Wade" w:date="2022-07-31T18:44:12Z">
        <w:r>
          <w:rPr>
            <w:lang w:val="en-US"/>
          </w:rPr>
          <w:delText xml:space="preserve"> </w:delText>
        </w:r>
      </w:del>
      <w:del w:id="1124" w:author="R.Scott Wade" w:date="2022-07-31T18:44:12Z">
        <w:r>
          <w:rPr>
            <w:lang w:val="en-US"/>
          </w:rPr>
          <w:delText>Kenst swore out lou</w:delText>
        </w:r>
      </w:del>
      <w:del w:id="1125" w:author="R.Scott Wade" w:date="2022-07-30T15:55:08Z">
        <w:r>
          <w:rPr>
            <w:lang w:val="en-US"/>
          </w:rPr>
          <w:delText xml:space="preserve">d </w:delText>
        </w:r>
      </w:del>
      <w:del w:id="1126" w:author="R.Scott Wade" w:date="2022-07-28T14:27:02Z">
        <w:r>
          <w:rPr>
            <w:lang w:val="en-US"/>
          </w:rPr>
          <w:delText>"</w:delText>
        </w:r>
      </w:del>
      <w:del w:id="1127" w:author="R.Scott Wade" w:date="2022-07-31T18:44:12Z">
        <w:r>
          <w:rPr>
            <w:lang w:val="en-US"/>
          </w:rPr>
          <w:delText>Chaos frenzy every last minute of this!</w:delText>
        </w:r>
      </w:del>
      <w:del w:id="1128" w:author="R.Scott Wade" w:date="2022-07-28T14:27:09Z">
        <w:r>
          <w:rPr>
            <w:lang w:val="en-US"/>
          </w:rPr>
          <w:delText>"</w:delText>
        </w:r>
      </w:del>
      <w:del w:id="1129" w:author="R.Scott Wade" w:date="2022-07-31T18:44:12Z">
        <w:r>
          <w:rPr>
            <w:lang w:val="en-US"/>
          </w:rPr>
          <w:delText xml:space="preserve"> </w:delText>
        </w:r>
      </w:del>
    </w:p>
    <w:p>
      <w:pPr>
        <w:pStyle w:val="TextBody"/>
        <w:rPr>
          <w:lang w:val="en-US"/>
          <w:ins w:id="1134" w:author="R.Scott Wade" w:date="2022-07-31T18:44:17Z"/>
        </w:rPr>
      </w:pPr>
      <w:del w:id="1131" w:author="R.Scott Wade" w:date="2022-07-30T15:55:52Z">
        <w:r>
          <w:rPr>
            <w:lang w:val="en-US"/>
          </w:rPr>
          <w:delText>He'd ha</w:delText>
        </w:r>
      </w:del>
      <w:del w:id="1132" w:author="R.Scott Wade" w:date="2022-07-31T18:44:12Z">
        <w:r>
          <w:rPr>
            <w:lang w:val="en-US"/>
          </w:rPr>
          <w:delText>d it with his father beating him at home and Zada beating him at</w:delText>
        </w:r>
      </w:del>
      <w:ins w:id="1133" w:author="R.Scott Wade" w:date="2022-07-31T18:44:17Z">
        <w:r>
          <w:rPr>
            <w:lang w:val="en-US"/>
          </w:rPr>
          <w:t>rain spun around on what to do, where to go, who to talk to, and kept coming up empty.</w:t>
        </w:r>
      </w:ins>
    </w:p>
    <w:p>
      <w:pPr>
        <w:pStyle w:val="TextBody"/>
        <w:rPr>
          <w:lang w:val="en-US"/>
          <w:ins w:id="1136" w:author="R.Scott Wade" w:date="2022-07-31T18:44:17Z"/>
        </w:rPr>
      </w:pPr>
      <w:ins w:id="1135" w:author="R.Scott Wade" w:date="2022-07-31T18:44:17Z">
        <w:r>
          <w:rPr>
            <w:lang w:val="en-US"/>
          </w:rPr>
          <w:t xml:space="preserve">His only defense was to be somewhere else. To be someone else. Kenst swore out loud “Chaos frenzy every last minute of this!” </w:t>
        </w:r>
      </w:ins>
    </w:p>
    <w:p>
      <w:pPr>
        <w:pStyle w:val="TextBody"/>
        <w:rPr/>
      </w:pPr>
      <w:ins w:id="1137" w:author="R.Scott Wade" w:date="2022-07-31T18:44:17Z">
        <w:r>
          <w:rPr>
            <w:lang w:val="en-US"/>
          </w:rPr>
          <w:t>He’d had it with his father beating him at home and Zada beating him at</w:t>
        </w:r>
      </w:ins>
      <w:r>
        <w:rPr>
          <w:lang w:val="en-US"/>
        </w:rPr>
        <w:t xml:space="preserve"> school, and nobody in either place doing anything to stop it. He had nothing at home that was irreplaceable. There wasn</w:t>
      </w:r>
      <w:del w:id="1138" w:author="R.Scott Wade" w:date="2022-07-31T18:13:17Z">
        <w:r>
          <w:rPr>
            <w:lang w:val="en-US"/>
          </w:rPr>
          <w:delText>’</w:delText>
        </w:r>
      </w:del>
      <w:ins w:id="1139" w:author="R.Scott Wade" w:date="2022-07-31T18:13:17Z">
        <w:r>
          <w:rPr>
            <w:lang w:val="en-US"/>
          </w:rPr>
          <w:t>’</w:t>
        </w:r>
      </w:ins>
      <w:r>
        <w:rPr>
          <w:lang w:val="en-US"/>
        </w:rPr>
        <w:t>t anyone</w:t>
      </w:r>
      <w:del w:id="1140" w:author="R.Scott Wade" w:date="2022-07-28T14:27:58Z">
        <w:r>
          <w:rPr>
            <w:lang w:val="en-US"/>
          </w:rPr>
          <w:delText xml:space="preserve"> he'</w:delText>
        </w:r>
      </w:del>
      <w:ins w:id="1141" w:author="R.Scott Wade" w:date="2022-07-28T14:27:59Z">
        <w:r>
          <w:rPr>
            <w:lang w:val="en-US"/>
          </w:rPr>
          <w:t xml:space="preserve"> </w:t>
        </w:r>
      </w:ins>
      <w:ins w:id="1142" w:author="R.Scott Wade" w:date="2022-07-28T14:27:59Z">
        <w:r>
          <w:rPr>
            <w:lang w:val="en-US"/>
          </w:rPr>
          <w:t>he</w:t>
        </w:r>
      </w:ins>
      <w:ins w:id="1143" w:author="R.Scott Wade" w:date="2022-07-31T18:13:17Z">
        <w:r>
          <w:rPr>
            <w:lang w:val="en-US"/>
          </w:rPr>
          <w:t>’</w:t>
        </w:r>
      </w:ins>
      <w:r>
        <w:rPr>
          <w:lang w:val="en-US"/>
        </w:rPr>
        <w:t xml:space="preserve">d miss at home or at school, except Riadn. Hmm… Riadn lived </w:t>
      </w:r>
      <w:r>
        <w:rPr>
          <w:lang w:val="en-US"/>
        </w:rPr>
        <w:t>a couple of</w:t>
      </w:r>
      <w:r>
        <w:rPr>
          <w:lang w:val="en-US"/>
        </w:rPr>
        <w:t xml:space="preserve"> block</w:t>
      </w:r>
      <w:r>
        <w:rPr>
          <w:lang w:val="en-US"/>
        </w:rPr>
        <w:t>s</w:t>
      </w:r>
      <w:r>
        <w:rPr>
          <w:lang w:val="en-US"/>
        </w:rPr>
        <w:t xml:space="preserve"> behind him;</w:t>
      </w:r>
      <w:del w:id="1144" w:author="R.Scott Wade" w:date="2022-07-30T15:57:33Z">
        <w:r>
          <w:rPr>
            <w:lang w:val="en-US"/>
          </w:rPr>
          <w:delText xml:space="preserve"> he</w:delText>
        </w:r>
      </w:del>
      <w:del w:id="1145" w:author="R.Scott Wade" w:date="2022-07-28T14:27:42Z">
        <w:r>
          <w:rPr>
            <w:lang w:val="en-US"/>
          </w:rPr>
          <w:delText>'</w:delText>
        </w:r>
      </w:del>
      <w:ins w:id="1146" w:author="R.Scott Wade" w:date="2022-07-30T15:57:34Z">
        <w:r>
          <w:rPr>
            <w:lang w:val="en-US"/>
          </w:rPr>
          <w:t xml:space="preserve"> </w:t>
        </w:r>
      </w:ins>
      <w:ins w:id="1147" w:author="R.Scott Wade" w:date="2022-07-30T15:57:34Z">
        <w:r>
          <w:rPr>
            <w:lang w:val="en-US"/>
          </w:rPr>
          <w:t>he w</w:t>
        </w:r>
      </w:ins>
      <w:ins w:id="1148" w:author="R.Scott Wade" w:date="2022-07-28T14:28:12Z">
        <w:r>
          <w:rPr>
            <w:lang w:val="en-US"/>
          </w:rPr>
          <w:t>ould</w:t>
        </w:r>
      </w:ins>
      <w:del w:id="1149" w:author="R.Scott Wade" w:date="2022-07-28T14:28:16Z">
        <w:r>
          <w:rPr>
            <w:lang w:val="en-US"/>
          </w:rPr>
          <w:delText>d</w:delText>
        </w:r>
      </w:del>
      <w:r>
        <w:rPr>
          <w:lang w:val="en-US"/>
        </w:rPr>
        <w:t xml:space="preserve"> see </w:t>
      </w:r>
      <w:r>
        <w:rPr>
          <w:lang w:val="en-US"/>
        </w:rPr>
        <w:t>if her brother Frism was home, and try to get help from him.</w:t>
      </w:r>
      <w:r>
        <w:rPr/>
        <w:commentReference w:id="17"/>
      </w:r>
      <w:r>
        <w:rPr>
          <w:lang w:val="en-US"/>
        </w:rPr>
        <w:t xml:space="preserve"> </w:t>
      </w:r>
      <w:r>
        <w:rPr>
          <w:lang w:val="en-US"/>
        </w:rPr>
        <w:t>Kenst went.</w:t>
      </w:r>
    </w:p>
    <w:p>
      <w:pPr>
        <w:pStyle w:val="TextBody"/>
        <w:rPr>
          <w:lang w:val="en-US"/>
        </w:rPr>
      </w:pPr>
      <w:r>
        <w:rPr>
          <w:lang w:val="en-US"/>
        </w:rPr>
        <w:t xml:space="preserve">Riadn was </w:t>
      </w:r>
      <w:r>
        <w:rPr>
          <w:lang w:val="en-US"/>
        </w:rPr>
        <w:t>home</w:t>
      </w:r>
      <w:r>
        <w:rPr>
          <w:lang w:val="en-US"/>
        </w:rPr>
        <w:t>, shocked and crying. “</w:t>
      </w:r>
      <w:r>
        <w:rPr>
          <w:lang w:val="en-US"/>
        </w:rPr>
        <w:t>I</w:t>
      </w:r>
      <w:del w:id="1150" w:author="R.Scott Wade" w:date="2022-07-31T18:13:17Z">
        <w:r>
          <w:rPr>
            <w:lang w:val="en-US"/>
          </w:rPr>
          <w:delText>’</w:delText>
        </w:r>
      </w:del>
      <w:ins w:id="1151" w:author="R.Scott Wade" w:date="2022-07-31T18:13:17Z">
        <w:r>
          <w:rPr>
            <w:lang w:val="en-US"/>
          </w:rPr>
          <w:t>’</w:t>
        </w:r>
      </w:ins>
      <w:r>
        <w:rPr>
          <w:lang w:val="en-US"/>
        </w:rPr>
        <w:t>m sorry,” she cried, tears smearing her face. “Pirka told Zada – I should</w:t>
      </w:r>
      <w:del w:id="1152" w:author="R.Scott Wade" w:date="2022-07-31T18:13:17Z">
        <w:r>
          <w:rPr>
            <w:lang w:val="en-US"/>
          </w:rPr>
          <w:delText>’</w:delText>
        </w:r>
      </w:del>
      <w:ins w:id="1153" w:author="R.Scott Wade" w:date="2022-07-31T18:13:17Z">
        <w:r>
          <w:rPr>
            <w:lang w:val="en-US"/>
          </w:rPr>
          <w:t>’</w:t>
        </w:r>
      </w:ins>
      <w:r>
        <w:rPr>
          <w:lang w:val="en-US"/>
        </w:rPr>
        <w:t xml:space="preserve">ve known –” </w:t>
      </w:r>
    </w:p>
    <w:p>
      <w:pPr>
        <w:pStyle w:val="TextBody"/>
        <w:rPr>
          <w:lang w:val="en-US"/>
        </w:rPr>
      </w:pPr>
      <w:r>
        <w:rPr>
          <w:lang w:val="en-US"/>
        </w:rPr>
        <w:t xml:space="preserve">Kenst was jerked out of preoccupation with his own situation. </w:t>
      </w:r>
      <w:r>
        <w:rPr>
          <w:lang w:val="en-US"/>
        </w:rPr>
        <w:t>Awkwardly, he</w:t>
      </w:r>
      <w:r>
        <w:rPr>
          <w:lang w:val="en-US"/>
        </w:rPr>
        <w:t xml:space="preserve"> held her as she had held him so many times when they were much younger. He noticed every sensation – her tears on his cheek, her warmth, softness, her hair in his face, her arms across his back. </w:t>
      </w:r>
    </w:p>
    <w:p>
      <w:pPr>
        <w:pStyle w:val="TextBody"/>
        <w:rPr>
          <w:lang w:val="en-US"/>
        </w:rPr>
      </w:pPr>
      <w:r>
        <w:rPr>
          <w:lang w:val="en-US"/>
        </w:rPr>
        <w:t>“</w:t>
      </w:r>
      <w:r>
        <w:rPr>
          <w:lang w:val="en-US"/>
        </w:rPr>
        <w:t xml:space="preserve">Not your fault. I was there too – I should have –” What should he have done? Threaten Pirka? That would not have worked, he was sure. He should have put the sweater on faster? He did move fast, he recalled. </w:t>
      </w:r>
    </w:p>
    <w:p>
      <w:pPr>
        <w:pStyle w:val="TextBody"/>
        <w:rPr>
          <w:lang w:val="en-US"/>
        </w:rPr>
      </w:pPr>
      <w:r>
        <w:rPr>
          <w:lang w:val="en-US"/>
        </w:rPr>
        <w:t xml:space="preserve">He released her much sooner than he wanted. </w:t>
      </w:r>
      <w:r>
        <w:rPr>
          <w:lang w:val="en-US"/>
        </w:rPr>
        <w:t>“There wasn</w:t>
      </w:r>
      <w:del w:id="1154" w:author="R.Scott Wade" w:date="2022-07-31T18:13:17Z">
        <w:r>
          <w:rPr>
            <w:lang w:val="en-US"/>
          </w:rPr>
          <w:delText>’</w:delText>
        </w:r>
      </w:del>
      <w:ins w:id="1155" w:author="R.Scott Wade" w:date="2022-07-31T18:13:17Z">
        <w:r>
          <w:rPr>
            <w:lang w:val="en-US"/>
          </w:rPr>
          <w:t>’</w:t>
        </w:r>
      </w:ins>
      <w:r>
        <w:rPr>
          <w:lang w:val="en-US"/>
        </w:rPr>
        <w:t xml:space="preserve">t anything either of us could do. It was </w:t>
      </w:r>
      <w:r>
        <w:rPr>
          <w:lang w:val="en-US"/>
        </w:rPr>
        <w:t xml:space="preserve">just bad luck that </w:t>
      </w:r>
      <w:r>
        <w:rPr>
          <w:lang w:val="en-US"/>
        </w:rPr>
        <w:t xml:space="preserve">Pirka </w:t>
      </w:r>
      <w:r>
        <w:rPr>
          <w:lang w:val="en-US"/>
        </w:rPr>
        <w:t>saw it</w:t>
      </w:r>
      <w:r>
        <w:rPr>
          <w:lang w:val="en-US"/>
        </w:rPr>
        <w:t xml:space="preserve">.” </w:t>
      </w:r>
    </w:p>
    <w:p>
      <w:pPr>
        <w:pStyle w:val="TextBody"/>
        <w:rPr>
          <w:lang w:val="en-US"/>
        </w:rPr>
      </w:pPr>
      <w:r>
        <w:rPr>
          <w:lang w:val="en-US"/>
        </w:rPr>
        <w:t>His brain started up again – what should he do now? He took her hand. “Riadn, I need help. Zada</w:t>
      </w:r>
      <w:del w:id="1156" w:author="R.Scott Wade" w:date="2022-07-31T18:13:17Z">
        <w:r>
          <w:rPr>
            <w:lang w:val="en-US"/>
          </w:rPr>
          <w:delText>’</w:delText>
        </w:r>
      </w:del>
      <w:ins w:id="1157" w:author="R.Scott Wade" w:date="2022-07-31T18:13:17Z">
        <w:r>
          <w:rPr>
            <w:lang w:val="en-US"/>
          </w:rPr>
          <w:t>’</w:t>
        </w:r>
      </w:ins>
      <w:r>
        <w:rPr>
          <w:lang w:val="en-US"/>
        </w:rPr>
        <w:t>s at my house.”</w:t>
      </w:r>
    </w:p>
    <w:p>
      <w:pPr>
        <w:pStyle w:val="TextBody"/>
        <w:rPr>
          <w:lang w:val="en-US"/>
        </w:rPr>
      </w:pPr>
      <w:r>
        <w:rPr>
          <w:lang w:val="en-US"/>
        </w:rPr>
        <w:t xml:space="preserve">She </w:t>
      </w:r>
      <w:r>
        <w:rPr>
          <w:lang w:val="en-US"/>
        </w:rPr>
        <w:t xml:space="preserve">straightened up at once, </w:t>
      </w:r>
      <w:r>
        <w:rPr>
          <w:lang w:val="en-US"/>
        </w:rPr>
        <w:t>gather</w:t>
      </w:r>
      <w:r>
        <w:rPr>
          <w:lang w:val="en-US"/>
        </w:rPr>
        <w:t>ing</w:t>
      </w:r>
      <w:r>
        <w:rPr>
          <w:lang w:val="en-US"/>
        </w:rPr>
        <w:t xml:space="preserve"> herself together so quickly another person may have thought the tears false. But Kenst was well familiar with her </w:t>
      </w:r>
      <w:commentRangeStart w:id="18"/>
      <w:r>
        <w:rPr>
          <w:lang w:val="en-US"/>
        </w:rPr>
        <w:t>mercurial mood changes</w:t>
      </w:r>
      <w:r>
        <w:rPr>
          <w:lang w:val="en-US"/>
        </w:rPr>
      </w:r>
      <w:commentRangeEnd w:id="18"/>
      <w:r>
        <w:commentReference w:id="18"/>
      </w:r>
      <w:r>
        <w:rPr>
          <w:lang w:val="en-US"/>
        </w:rPr>
        <w:t>. He knew she wasn</w:t>
      </w:r>
      <w:del w:id="1158" w:author="R.Scott Wade" w:date="2022-07-31T18:13:17Z">
        <w:r>
          <w:rPr>
            <w:lang w:val="en-US"/>
          </w:rPr>
          <w:delText>’</w:delText>
        </w:r>
      </w:del>
      <w:ins w:id="1159" w:author="R.Scott Wade" w:date="2022-07-31T18:13:17Z">
        <w:r>
          <w:rPr>
            <w:lang w:val="en-US"/>
          </w:rPr>
          <w:t>’</w:t>
        </w:r>
      </w:ins>
      <w:r>
        <w:rPr>
          <w:lang w:val="en-US"/>
        </w:rPr>
        <w:t>t the type to use her tears.</w:t>
      </w:r>
    </w:p>
    <w:p>
      <w:pPr>
        <w:pStyle w:val="TextBody"/>
        <w:rPr>
          <w:lang w:val="en-US"/>
        </w:rPr>
      </w:pPr>
      <w:r>
        <w:rPr>
          <w:lang w:val="en-US"/>
        </w:rPr>
        <w:t>“</w:t>
      </w:r>
      <w:r>
        <w:rPr>
          <w:lang w:val="en-US"/>
        </w:rPr>
        <w:t xml:space="preserve">What – where can you go?” </w:t>
      </w:r>
    </w:p>
    <w:p>
      <w:pPr>
        <w:pStyle w:val="TextBody"/>
        <w:rPr>
          <w:lang w:val="en-US"/>
        </w:rPr>
      </w:pPr>
      <w:r>
        <w:rPr>
          <w:lang w:val="en-US"/>
        </w:rPr>
        <w:t>Kenst thought only for a moment. He was slipping into back high gear, ideas and plans flashing through his mind. “I</w:t>
      </w:r>
      <w:del w:id="1160" w:author="R.Scott Wade" w:date="2022-07-31T18:13:17Z">
        <w:r>
          <w:rPr>
            <w:lang w:val="en-US"/>
          </w:rPr>
          <w:delText>’</w:delText>
        </w:r>
      </w:del>
      <w:ins w:id="1161" w:author="R.Scott Wade" w:date="2022-07-31T18:13:17Z">
        <w:r>
          <w:rPr>
            <w:lang w:val="en-US"/>
          </w:rPr>
          <w:t>’</w:t>
        </w:r>
      </w:ins>
      <w:r>
        <w:rPr>
          <w:lang w:val="en-US"/>
        </w:rPr>
        <w:t xml:space="preserve">ll have to leave </w:t>
      </w:r>
      <w:r>
        <w:rPr>
          <w:lang w:val="en-US"/>
        </w:rPr>
        <w:t>Blauwald</w:t>
      </w:r>
      <w:r>
        <w:rPr>
          <w:lang w:val="en-US"/>
        </w:rPr>
        <w:t>. There</w:t>
      </w:r>
      <w:del w:id="1162" w:author="R.Scott Wade" w:date="2022-07-31T18:13:17Z">
        <w:r>
          <w:rPr>
            <w:lang w:val="en-US"/>
          </w:rPr>
          <w:delText>’</w:delText>
        </w:r>
      </w:del>
      <w:ins w:id="1163" w:author="R.Scott Wade" w:date="2022-07-31T18:13:17Z">
        <w:r>
          <w:rPr>
            <w:lang w:val="en-US"/>
          </w:rPr>
          <w:t>’</w:t>
        </w:r>
      </w:ins>
      <w:r>
        <w:rPr>
          <w:lang w:val="en-US"/>
        </w:rPr>
        <w:t xml:space="preserve">s no place safe for me here. </w:t>
      </w:r>
      <w:r>
        <w:rPr>
          <w:lang w:val="en-US"/>
        </w:rPr>
        <w:t>I</w:t>
      </w:r>
      <w:del w:id="1164" w:author="R.Scott Wade" w:date="2022-07-31T18:13:17Z">
        <w:r>
          <w:rPr>
            <w:lang w:val="en-US"/>
          </w:rPr>
          <w:delText>’</w:delText>
        </w:r>
      </w:del>
      <w:ins w:id="1165" w:author="R.Scott Wade" w:date="2022-07-31T18:13:17Z">
        <w:r>
          <w:rPr>
            <w:lang w:val="en-US"/>
          </w:rPr>
          <w:t>’</w:t>
        </w:r>
      </w:ins>
      <w:r>
        <w:rPr>
          <w:lang w:val="en-US"/>
        </w:rPr>
        <w:t>ll have to get a job, and</w:t>
      </w:r>
      <w:del w:id="1166" w:author="R.Scott Wade" w:date="2022-07-22T16:10:39Z">
        <w:r>
          <w:rPr>
            <w:lang w:val="en-US"/>
          </w:rPr>
          <w:delText xml:space="preserve"> .</w:delText>
        </w:r>
      </w:del>
      <w:ins w:id="1167" w:author="R.Scott Wade" w:date="2022-07-22T16:10:39Z">
        <w:r>
          <w:rPr>
            <w:lang w:val="en-US"/>
          </w:rPr>
          <w:t>.</w:t>
        </w:r>
      </w:ins>
      <w:r>
        <w:rPr>
          <w:lang w:val="en-US"/>
        </w:rPr>
        <w:t>..</w:t>
      </w:r>
      <w:r>
        <w:rPr>
          <w:lang w:val="en-US"/>
        </w:rPr>
        <w:t xml:space="preserve">” </w:t>
      </w:r>
      <w:r>
        <w:rPr>
          <w:lang w:val="en-US"/>
        </w:rPr>
        <w:t>He paused, thinking.</w:t>
      </w:r>
    </w:p>
    <w:p>
      <w:pPr>
        <w:pStyle w:val="TextBody"/>
        <w:rPr>
          <w:lang w:val="en-US"/>
        </w:rPr>
      </w:pPr>
      <w:r>
        <w:rPr>
          <w:lang w:val="en-US"/>
        </w:rPr>
        <w:t>If he used a transit directly from here, he could be easily followed. Zada may have even thought of it already. He wasn</w:t>
      </w:r>
      <w:del w:id="1168" w:author="R.Scott Wade" w:date="2022-07-31T18:13:17Z">
        <w:r>
          <w:rPr>
            <w:lang w:val="en-US"/>
          </w:rPr>
          <w:delText>’</w:delText>
        </w:r>
      </w:del>
      <w:ins w:id="1169" w:author="R.Scott Wade" w:date="2022-07-31T18:13:17Z">
        <w:r>
          <w:rPr>
            <w:lang w:val="en-US"/>
          </w:rPr>
          <w:t>’</w:t>
        </w:r>
      </w:ins>
      <w:r>
        <w:rPr>
          <w:lang w:val="en-US"/>
        </w:rPr>
        <w:t>t particularly bright, but Kenst wasn</w:t>
      </w:r>
      <w:del w:id="1170" w:author="R.Scott Wade" w:date="2022-07-31T18:13:17Z">
        <w:r>
          <w:rPr>
            <w:lang w:val="en-US"/>
          </w:rPr>
          <w:delText>’</w:delText>
        </w:r>
      </w:del>
      <w:ins w:id="1171" w:author="R.Scott Wade" w:date="2022-07-31T18:13:17Z">
        <w:r>
          <w:rPr>
            <w:lang w:val="en-US"/>
          </w:rPr>
          <w:t>’</w:t>
        </w:r>
      </w:ins>
      <w:r>
        <w:rPr>
          <w:lang w:val="en-US"/>
        </w:rPr>
        <w:t>t going to start underestimating him now. “I</w:t>
      </w:r>
      <w:del w:id="1172" w:author="R.Scott Wade" w:date="2022-07-31T18:13:17Z">
        <w:r>
          <w:rPr>
            <w:lang w:val="en-US"/>
          </w:rPr>
          <w:delText>’</w:delText>
        </w:r>
      </w:del>
      <w:ins w:id="1173" w:author="R.Scott Wade" w:date="2022-07-31T18:13:17Z">
        <w:r>
          <w:rPr>
            <w:lang w:val="en-US"/>
          </w:rPr>
          <w:t>’</w:t>
        </w:r>
      </w:ins>
      <w:r>
        <w:rPr>
          <w:lang w:val="en-US"/>
        </w:rPr>
        <w:t>ll head to Trefoil, it</w:t>
      </w:r>
      <w:del w:id="1174" w:author="R.Scott Wade" w:date="2022-07-31T18:13:17Z">
        <w:r>
          <w:rPr>
            <w:lang w:val="en-US"/>
          </w:rPr>
          <w:delText>’</w:delText>
        </w:r>
      </w:del>
      <w:ins w:id="1175" w:author="R.Scott Wade" w:date="2022-07-31T18:13:17Z">
        <w:r>
          <w:rPr>
            <w:lang w:val="en-US"/>
          </w:rPr>
          <w:t>’</w:t>
        </w:r>
      </w:ins>
      <w:r>
        <w:rPr>
          <w:lang w:val="en-US"/>
        </w:rPr>
        <w:t xml:space="preserve">s closest, </w:t>
      </w:r>
      <w:r>
        <w:rPr>
          <w:lang w:val="en-US"/>
        </w:rPr>
        <w:t>and</w:t>
      </w:r>
      <w:r>
        <w:rPr>
          <w:lang w:val="en-US"/>
        </w:rPr>
        <w:t xml:space="preserve"> catch a transit</w:t>
      </w:r>
      <w:ins w:id="1176" w:author="R.Scott Wade" w:date="2022-07-30T15:59:47Z">
        <w:r>
          <w:rPr>
            <w:lang w:val="en-US"/>
          </w:rPr>
          <w:t xml:space="preserve"> </w:t>
        </w:r>
      </w:ins>
      <w:ins w:id="1177" w:author="R.Scott Wade" w:date="2022-07-30T15:59:47Z">
        <w:r>
          <w:rPr>
            <w:lang w:val="en-US"/>
          </w:rPr>
          <w:t>from there</w:t>
        </w:r>
      </w:ins>
      <w:r>
        <w:rPr>
          <w:lang w:val="en-US"/>
        </w:rPr>
        <w:t>.”</w:t>
      </w:r>
    </w:p>
    <w:p>
      <w:pPr>
        <w:pStyle w:val="TextBody"/>
        <w:rPr>
          <w:lang w:val="en-US"/>
        </w:rPr>
      </w:pPr>
      <w:r>
        <w:rPr>
          <w:lang w:val="en-US"/>
        </w:rPr>
        <w:t xml:space="preserve">He reached behind his right ear and removed his comm-medistat transponder. He gave it to her. It provided tracking for any minor that wore one – his father could find him anywhere on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if he wore it. </w:t>
      </w:r>
      <w:r>
        <w:rPr>
          <w:lang w:val="en-US"/>
        </w:rPr>
        <w:t>The last thing that Kenst needed now was to be dragged back to Blauwald where Zada would be able to get his revenge. His father would just berate him for getting in a fight – or maybe even beat him also.</w:t>
      </w:r>
    </w:p>
    <w:p>
      <w:pPr>
        <w:pStyle w:val="TextBody"/>
        <w:rPr>
          <w:lang w:val="en-US"/>
        </w:rPr>
      </w:pPr>
      <w:r>
        <w:rPr>
          <w:lang w:val="en-US"/>
        </w:rPr>
        <w:t xml:space="preserve">Supplies – </w:t>
      </w:r>
      <w:r>
        <w:rPr>
          <w:lang w:val="en-US"/>
        </w:rPr>
        <w:t>Trefoil</w:t>
      </w:r>
      <w:r>
        <w:rPr>
          <w:lang w:val="en-US"/>
        </w:rPr>
        <w:t xml:space="preserve"> was going to be at least a two day walk. “I</w:t>
      </w:r>
      <w:del w:id="1180" w:author="R.Scott Wade" w:date="2022-07-31T18:13:17Z">
        <w:r>
          <w:rPr>
            <w:lang w:val="en-US"/>
          </w:rPr>
          <w:delText>’</w:delText>
        </w:r>
      </w:del>
      <w:ins w:id="1181" w:author="R.Scott Wade" w:date="2022-07-31T18:13:17Z">
        <w:r>
          <w:rPr>
            <w:lang w:val="en-US"/>
          </w:rPr>
          <w:t>’</w:t>
        </w:r>
      </w:ins>
      <w:r>
        <w:rPr>
          <w:lang w:val="en-US"/>
        </w:rPr>
        <w:t xml:space="preserve">ll need some stuff – especially food. </w:t>
      </w:r>
      <w:r>
        <w:rPr>
          <w:lang w:val="en-US"/>
        </w:rPr>
        <w:t>Where</w:t>
      </w:r>
      <w:del w:id="1182" w:author="R.Scott Wade" w:date="2022-07-31T18:13:17Z">
        <w:r>
          <w:rPr>
            <w:lang w:val="en-US"/>
          </w:rPr>
          <w:delText>’</w:delText>
        </w:r>
      </w:del>
      <w:ins w:id="1183" w:author="R.Scott Wade" w:date="2022-07-31T18:13:17Z">
        <w:r>
          <w:rPr>
            <w:lang w:val="en-US"/>
          </w:rPr>
          <w:t>’</w:t>
        </w:r>
      </w:ins>
      <w:r>
        <w:rPr>
          <w:lang w:val="en-US"/>
        </w:rPr>
        <w:t>s your brother</w:t>
      </w:r>
      <w:del w:id="1184" w:author="R.Scott Wade" w:date="2022-07-31T18:13:17Z">
        <w:r>
          <w:rPr>
            <w:lang w:val="en-US"/>
          </w:rPr>
          <w:delText>’</w:delText>
        </w:r>
      </w:del>
      <w:ins w:id="1185" w:author="R.Scott Wade" w:date="2022-07-31T18:13:17Z">
        <w:r>
          <w:rPr>
            <w:lang w:val="en-US"/>
          </w:rPr>
          <w:t>’</w:t>
        </w:r>
      </w:ins>
      <w:r>
        <w:rPr>
          <w:lang w:val="en-US"/>
        </w:rPr>
        <w:t>s tools?</w:t>
      </w:r>
      <w:r>
        <w:rPr>
          <w:lang w:val="en-US"/>
        </w:rPr>
        <w:t>”</w:t>
      </w:r>
    </w:p>
    <w:p>
      <w:pPr>
        <w:pStyle w:val="TextBody"/>
        <w:rPr/>
      </w:pPr>
      <w:r>
        <w:rPr>
          <w:lang w:val="en-US"/>
        </w:rPr>
        <w:t>Without hesitation, she showed him to the tool chest in the utility room. She smiled at Kenst. “Don</w:t>
      </w:r>
      <w:del w:id="1186" w:author="R.Scott Wade" w:date="2022-07-31T18:13:17Z">
        <w:r>
          <w:rPr>
            <w:lang w:val="en-US"/>
          </w:rPr>
          <w:delText>’</w:delText>
        </w:r>
      </w:del>
      <w:ins w:id="1187" w:author="R.Scott Wade" w:date="2022-07-31T18:13:17Z">
        <w:r>
          <w:rPr>
            <w:lang w:val="en-US"/>
          </w:rPr>
          <w:t>’</w:t>
        </w:r>
      </w:ins>
      <w:r>
        <w:rPr>
          <w:lang w:val="en-US"/>
        </w:rPr>
        <w:t>t worry, I</w:t>
      </w:r>
      <w:del w:id="1188" w:author="R.Scott Wade" w:date="2022-07-31T18:13:17Z">
        <w:r>
          <w:rPr>
            <w:lang w:val="en-US"/>
          </w:rPr>
          <w:delText>’</w:delText>
        </w:r>
      </w:del>
      <w:ins w:id="1189" w:author="R.Scott Wade" w:date="2022-07-31T18:13:17Z">
        <w:r>
          <w:rPr>
            <w:lang w:val="en-US"/>
          </w:rPr>
          <w:t>’</w:t>
        </w:r>
      </w:ins>
      <w:r>
        <w:rPr>
          <w:lang w:val="en-US"/>
        </w:rPr>
        <w:t xml:space="preserve">ll apologize most sincerely </w:t>
      </w:r>
      <w:r>
        <w:rPr>
          <w:lang w:val="en-US"/>
        </w:rPr>
        <w:t>to Frism</w:t>
      </w:r>
      <w:r>
        <w:rPr>
          <w:lang w:val="en-US"/>
        </w:rPr>
        <w:t xml:space="preserve"> </w:t>
      </w:r>
      <w:r>
        <w:rPr>
          <w:lang w:val="en-US"/>
        </w:rPr>
        <w:t xml:space="preserve">and replace whatever you </w:t>
      </w:r>
      <w:r>
        <w:rPr>
          <w:lang w:val="en-US"/>
        </w:rPr>
        <w:t>take</w:t>
      </w:r>
      <w:r>
        <w:rPr>
          <w:lang w:val="en-US"/>
        </w:rPr>
        <w:t>.”</w:t>
      </w:r>
    </w:p>
    <w:p>
      <w:pPr>
        <w:pStyle w:val="TextBody"/>
        <w:rPr>
          <w:lang w:val="en-US"/>
        </w:rPr>
      </w:pPr>
      <w:r>
        <w:rPr>
          <w:lang w:val="en-US"/>
        </w:rPr>
        <w:t>Kenst</w:t>
      </w:r>
      <w:del w:id="1190" w:author="R.Scott Wade" w:date="2022-07-31T18:13:17Z">
        <w:r>
          <w:rPr>
            <w:lang w:val="en-US"/>
          </w:rPr>
          <w:delText>’</w:delText>
        </w:r>
      </w:del>
      <w:ins w:id="1191" w:author="R.Scott Wade" w:date="2022-07-31T18:13:17Z">
        <w:r>
          <w:rPr>
            <w:lang w:val="en-US"/>
          </w:rPr>
          <w:t>’</w:t>
        </w:r>
      </w:ins>
      <w:r>
        <w:rPr>
          <w:lang w:val="en-US"/>
        </w:rPr>
        <w:t>s mind hadn</w:t>
      </w:r>
      <w:del w:id="1192" w:author="R.Scott Wade" w:date="2022-07-31T18:13:17Z">
        <w:r>
          <w:rPr>
            <w:lang w:val="en-US"/>
          </w:rPr>
          <w:delText>’</w:delText>
        </w:r>
      </w:del>
      <w:ins w:id="1193" w:author="R.Scott Wade" w:date="2022-07-31T18:13:17Z">
        <w:r>
          <w:rPr>
            <w:lang w:val="en-US"/>
          </w:rPr>
          <w:t>’</w:t>
        </w:r>
      </w:ins>
      <w:r>
        <w:rPr>
          <w:lang w:val="en-US"/>
        </w:rPr>
        <w:t xml:space="preserve">t got that far ahead yet. Riadn went to </w:t>
      </w:r>
      <w:r>
        <w:rPr>
          <w:lang w:val="en-US"/>
        </w:rPr>
        <w:t>get food as h</w:t>
      </w:r>
      <w:r>
        <w:rPr>
          <w:lang w:val="en-US"/>
        </w:rPr>
        <w:t>e examin</w:t>
      </w:r>
      <w:r>
        <w:rPr>
          <w:lang w:val="en-US"/>
        </w:rPr>
        <w:t>ed</w:t>
      </w:r>
      <w:r>
        <w:rPr>
          <w:lang w:val="en-US"/>
        </w:rPr>
        <w:t xml:space="preserve"> the chest</w:t>
      </w:r>
      <w:del w:id="1194" w:author="R.Scott Wade" w:date="2022-07-31T18:13:17Z">
        <w:r>
          <w:rPr>
            <w:lang w:val="en-US"/>
          </w:rPr>
          <w:delText>’</w:delText>
        </w:r>
      </w:del>
      <w:ins w:id="1195" w:author="R.Scott Wade" w:date="2022-07-31T18:13:17Z">
        <w:r>
          <w:rPr>
            <w:lang w:val="en-US"/>
          </w:rPr>
          <w:t>’</w:t>
        </w:r>
      </w:ins>
      <w:r>
        <w:rPr>
          <w:lang w:val="en-US"/>
        </w:rPr>
        <w:t>s contents.</w:t>
      </w:r>
    </w:p>
    <w:p>
      <w:pPr>
        <w:pStyle w:val="TextBody"/>
        <w:rPr>
          <w:lang w:val="en-US"/>
        </w:rPr>
      </w:pPr>
      <w:r>
        <w:rPr>
          <w:lang w:val="en-US"/>
        </w:rPr>
        <w:t>Ideas of what to take popp</w:t>
      </w:r>
      <w:r>
        <w:rPr>
          <w:lang w:val="en-US"/>
        </w:rPr>
        <w:t>ed</w:t>
      </w:r>
      <w:r>
        <w:rPr>
          <w:lang w:val="en-US"/>
        </w:rPr>
        <w:t xml:space="preserve"> into his head </w:t>
      </w:r>
      <w:r>
        <w:rPr>
          <w:lang w:val="en-US"/>
        </w:rPr>
        <w:t xml:space="preserve">as he looked. He grabbed a </w:t>
      </w:r>
      <w:r>
        <w:rPr>
          <w:lang w:val="en-US"/>
        </w:rPr>
        <w:t>folding</w:t>
      </w:r>
      <w:r>
        <w:rPr>
          <w:lang w:val="en-US"/>
        </w:rPr>
        <w:t xml:space="preserve"> knife and</w:t>
      </w:r>
      <w:del w:id="1196" w:author="R.Scott Wade" w:date="2022-07-10T16:34:18Z">
        <w:r>
          <w:rPr>
            <w:lang w:val="en-US"/>
          </w:rPr>
          <w:delText xml:space="preserve">  </w:delText>
        </w:r>
      </w:del>
      <w:ins w:id="1197" w:author="R.Scott Wade" w:date="2022-07-22T16:10:52Z">
        <w:r>
          <w:rPr>
            <w:lang w:val="en-US"/>
          </w:rPr>
          <w:t xml:space="preserve"> </w:t>
        </w:r>
      </w:ins>
      <w:r>
        <w:rPr>
          <w:lang w:val="en-US"/>
        </w:rPr>
        <w:t xml:space="preserve">some thin strong rope. Seeing some fishing equipment hanging on the wall, he grabbed hooks, lures, </w:t>
      </w:r>
      <w:r>
        <w:rPr>
          <w:lang w:val="en-US"/>
        </w:rPr>
        <w:t xml:space="preserve">a </w:t>
      </w:r>
      <w:r>
        <w:rPr>
          <w:lang w:val="en-US"/>
        </w:rPr>
        <w:t>spool of line and a rodless reel. He poked around the utility room, grabbed a pair of work gloves and other supplies that he saw. Finally, he went to look for Riadn.</w:t>
      </w:r>
    </w:p>
    <w:p>
      <w:pPr>
        <w:pStyle w:val="TextBody"/>
        <w:rPr>
          <w:lang w:val="en-US"/>
        </w:rPr>
      </w:pPr>
      <w:r>
        <w:rPr>
          <w:lang w:val="en-US"/>
        </w:rPr>
        <w:t xml:space="preserve">She was in the living room, finishing stuffing a huge backpack and a </w:t>
      </w:r>
      <w:r>
        <w:rPr>
          <w:lang w:val="en-US"/>
        </w:rPr>
        <w:t xml:space="preserve">smaller </w:t>
      </w:r>
      <w:r>
        <w:rPr>
          <w:lang w:val="en-US"/>
        </w:rPr>
        <w:t>matching front pack. She smiled as he came in. “Frism won</w:t>
      </w:r>
      <w:del w:id="1198" w:author="R.Scott Wade" w:date="2022-07-31T18:13:17Z">
        <w:r>
          <w:rPr>
            <w:lang w:val="en-US"/>
          </w:rPr>
          <w:delText>’</w:delText>
        </w:r>
      </w:del>
      <w:ins w:id="1199" w:author="R.Scott Wade" w:date="2022-07-31T18:13:17Z">
        <w:r>
          <w:rPr>
            <w:lang w:val="en-US"/>
          </w:rPr>
          <w:t>’</w:t>
        </w:r>
      </w:ins>
      <w:r>
        <w:rPr>
          <w:lang w:val="en-US"/>
        </w:rPr>
        <w:t>t miss his camping gear until spring. I</w:t>
      </w:r>
      <w:del w:id="1200" w:author="R.Scott Wade" w:date="2022-07-31T18:13:17Z">
        <w:r>
          <w:rPr>
            <w:lang w:val="en-US"/>
          </w:rPr>
          <w:delText>’</w:delText>
        </w:r>
      </w:del>
      <w:ins w:id="1201" w:author="R.Scott Wade" w:date="2022-07-31T18:13:17Z">
        <w:r>
          <w:rPr>
            <w:lang w:val="en-US"/>
          </w:rPr>
          <w:t>’</w:t>
        </w:r>
      </w:ins>
      <w:r>
        <w:rPr>
          <w:lang w:val="en-US"/>
        </w:rPr>
        <w:t>ll buy him a new pack for the midwinter harvest fest, he may not even notice.”</w:t>
      </w:r>
    </w:p>
    <w:p>
      <w:pPr>
        <w:pStyle w:val="TextBody"/>
        <w:rPr>
          <w:lang w:val="en-US"/>
        </w:rPr>
      </w:pPr>
      <w:r>
        <w:rPr>
          <w:lang w:val="en-US"/>
        </w:rPr>
        <w:t xml:space="preserve">Riadn told him what happened after he left school. Zada and several of his nastiest </w:t>
      </w:r>
      <w:r>
        <w:rPr>
          <w:lang w:val="en-US"/>
        </w:rPr>
        <w:t>toadies</w:t>
      </w:r>
      <w:r>
        <w:rPr>
          <w:lang w:val="en-US"/>
        </w:rPr>
        <w:t xml:space="preserve"> had left almost immediately after Kenst. “</w:t>
      </w:r>
      <w:r>
        <w:rPr>
          <w:lang w:val="en-US"/>
        </w:rPr>
        <w:t>T</w:t>
      </w:r>
      <w:r>
        <w:rPr>
          <w:lang w:val="en-US"/>
        </w:rPr>
        <w:t xml:space="preserve">hese people showed up – </w:t>
      </w:r>
      <w:r>
        <w:rPr>
          <w:lang w:val="en-US"/>
        </w:rPr>
        <w:t xml:space="preserve">in </w:t>
      </w:r>
      <w:r>
        <w:rPr>
          <w:lang w:val="en-US"/>
        </w:rPr>
        <w:t xml:space="preserve">black cars. </w:t>
      </w:r>
      <w:r>
        <w:rPr>
          <w:lang w:val="en-US"/>
        </w:rPr>
        <w:t>They were</w:t>
      </w:r>
      <w:r>
        <w:rPr>
          <w:lang w:val="en-US"/>
        </w:rPr>
        <w:t xml:space="preserve"> asking about </w:t>
      </w:r>
      <w:r>
        <w:rPr>
          <w:lang w:val="en-US"/>
        </w:rPr>
        <w:t>you</w:t>
      </w:r>
      <w:r>
        <w:rPr>
          <w:lang w:val="en-US"/>
        </w:rPr>
        <w:t xml:space="preserve">. It took the teachers a few minutes to figure out </w:t>
      </w:r>
      <w:r>
        <w:rPr>
          <w:lang w:val="en-US"/>
        </w:rPr>
        <w:t>you</w:t>
      </w:r>
      <w:r>
        <w:rPr>
          <w:lang w:val="en-US"/>
        </w:rPr>
        <w:t xml:space="preserve"> w</w:t>
      </w:r>
      <w:r>
        <w:rPr>
          <w:lang w:val="en-US"/>
        </w:rPr>
        <w:t>ere</w:t>
      </w:r>
      <w:r>
        <w:rPr>
          <w:lang w:val="en-US"/>
        </w:rPr>
        <w:t xml:space="preserve"> gone. </w:t>
      </w:r>
      <w:r>
        <w:rPr>
          <w:lang w:val="en-US"/>
        </w:rPr>
        <w:t>I left then, too</w:t>
      </w:r>
      <w:r>
        <w:rPr>
          <w:lang w:val="en-US"/>
        </w:rPr>
        <w:t>.”</w:t>
      </w:r>
    </w:p>
    <w:p>
      <w:pPr>
        <w:pStyle w:val="TextBody"/>
        <w:rPr>
          <w:lang w:val="en-US"/>
        </w:rPr>
      </w:pPr>
      <w:r>
        <w:rPr>
          <w:lang w:val="en-US"/>
        </w:rPr>
        <w:t xml:space="preserve">Kenst stuffed his booty into the pack. </w:t>
      </w:r>
      <w:r>
        <w:rPr>
          <w:lang w:val="en-US"/>
        </w:rPr>
        <w:t>Quite</w:t>
      </w:r>
      <w:r>
        <w:rPr>
          <w:lang w:val="en-US"/>
        </w:rPr>
        <w:t xml:space="preserve"> suddenly, it was time to put on the pack and go.</w:t>
      </w:r>
    </w:p>
    <w:p>
      <w:pPr>
        <w:pStyle w:val="TextBody"/>
        <w:rPr>
          <w:lang w:val="en-US"/>
        </w:rPr>
      </w:pPr>
      <w:r>
        <w:rPr>
          <w:lang w:val="en-US"/>
        </w:rPr>
        <w:t>I</w:t>
      </w:r>
      <w:r>
        <w:rPr>
          <w:lang w:val="en-US"/>
        </w:rPr>
        <w:t xml:space="preserve">n </w:t>
      </w:r>
      <w:r>
        <w:rPr>
          <w:lang w:val="en-US"/>
        </w:rPr>
        <w:t>that</w:t>
      </w:r>
      <w:r>
        <w:rPr>
          <w:lang w:val="en-US"/>
        </w:rPr>
        <w:t xml:space="preserve"> moment of calm, it was obvious </w:t>
      </w:r>
      <w:r>
        <w:rPr>
          <w:lang w:val="en-US"/>
        </w:rPr>
        <w:t xml:space="preserve">to Kenst that </w:t>
      </w:r>
      <w:r>
        <w:rPr>
          <w:lang w:val="en-US"/>
        </w:rPr>
        <w:t>she w</w:t>
      </w:r>
      <w:r>
        <w:rPr>
          <w:lang w:val="en-US"/>
        </w:rPr>
        <w:t xml:space="preserve">as </w:t>
      </w:r>
      <w:r>
        <w:rPr>
          <w:lang w:val="en-US"/>
        </w:rPr>
        <w:t xml:space="preserve">much more than </w:t>
      </w:r>
      <w:r>
        <w:rPr>
          <w:lang w:val="en-US"/>
        </w:rPr>
        <w:t>just a neighborhood</w:t>
      </w:r>
      <w:r>
        <w:rPr>
          <w:lang w:val="en-US"/>
        </w:rPr>
        <w:t xml:space="preserve"> </w:t>
      </w:r>
      <w:r>
        <w:rPr>
          <w:lang w:val="en-US"/>
        </w:rPr>
        <w:t>b</w:t>
      </w:r>
      <w:r>
        <w:rPr>
          <w:lang w:val="en-US"/>
        </w:rPr>
        <w:t xml:space="preserve">uddy. </w:t>
      </w:r>
      <w:r>
        <w:rPr>
          <w:lang w:val="en-US"/>
        </w:rPr>
        <w:t xml:space="preserve">He had known it somewhere inside, of course, but now it exploded into reality. He was about to leave </w:t>
      </w:r>
      <w:r>
        <w:rPr>
          <w:lang w:val="en-US"/>
        </w:rPr>
        <w:t xml:space="preserve">her and </w:t>
      </w:r>
      <w:r>
        <w:rPr>
          <w:lang w:val="en-US"/>
        </w:rPr>
        <w:t xml:space="preserve">all he was familiar with behind. </w:t>
      </w:r>
      <w:r>
        <w:rPr>
          <w:lang w:val="en-US"/>
        </w:rPr>
        <w:t>He found he didn</w:t>
      </w:r>
      <w:del w:id="1202" w:author="R.Scott Wade" w:date="2022-07-31T18:13:17Z">
        <w:r>
          <w:rPr>
            <w:lang w:val="en-US"/>
          </w:rPr>
          <w:delText>’</w:delText>
        </w:r>
      </w:del>
      <w:ins w:id="1203" w:author="R.Scott Wade" w:date="2022-07-31T18:13:17Z">
        <w:r>
          <w:rPr>
            <w:lang w:val="en-US"/>
          </w:rPr>
          <w:t>’</w:t>
        </w:r>
      </w:ins>
      <w:r>
        <w:rPr>
          <w:lang w:val="en-US"/>
        </w:rPr>
        <w:t>t know how to say goodbye to her.</w:t>
      </w:r>
    </w:p>
    <w:p>
      <w:pPr>
        <w:pStyle w:val="TextBody"/>
        <w:rPr>
          <w:lang w:val="en-US"/>
        </w:rPr>
      </w:pPr>
      <w:r>
        <w:rPr>
          <w:lang w:val="en-US"/>
        </w:rPr>
        <w:t xml:space="preserve">Kenst </w:t>
      </w:r>
      <w:r>
        <w:rPr>
          <w:lang w:val="en-US"/>
        </w:rPr>
        <w:t>was about to lift the pack when she threw her arms around his neck and kissed him</w:t>
      </w:r>
      <w:r>
        <w:rPr>
          <w:lang w:val="en-US"/>
        </w:rPr>
        <w:t>. He was stunned for only a</w:t>
      </w:r>
      <w:r>
        <w:rPr>
          <w:lang w:val="en-US"/>
        </w:rPr>
        <w:t>n instant before</w:t>
      </w:r>
      <w:r>
        <w:rPr>
          <w:lang w:val="en-US"/>
        </w:rPr>
        <w:t xml:space="preserve"> </w:t>
      </w:r>
      <w:r>
        <w:rPr>
          <w:lang w:val="en-US"/>
        </w:rPr>
        <w:t>letting go of the pack</w:t>
      </w:r>
      <w:r>
        <w:rPr>
          <w:lang w:val="en-US"/>
        </w:rPr>
        <w:t xml:space="preserve">. </w:t>
      </w:r>
      <w:r>
        <w:rPr>
          <w:lang w:val="en-US"/>
        </w:rPr>
        <w:t>The world disappeared as the kiss went on. She was more than just a comfort to him, he realized. She was everything positive about hi</w:t>
      </w:r>
      <w:r>
        <w:rPr>
          <w:lang w:val="en-US"/>
        </w:rPr>
        <w:t>s world</w:t>
      </w:r>
      <w:r>
        <w:rPr>
          <w:lang w:val="en-US"/>
        </w:rPr>
        <w:t xml:space="preserve"> inside and out. The darkness of his life was broken only by </w:t>
      </w:r>
      <w:r>
        <w:rPr>
          <w:lang w:val="en-US"/>
        </w:rPr>
        <w:t xml:space="preserve">the time he got to spend with </w:t>
      </w:r>
      <w:r>
        <w:rPr>
          <w:lang w:val="en-US"/>
        </w:rPr>
        <w:t>her. Even Zada could not cast a shadow on this light in Kenst</w:t>
      </w:r>
      <w:del w:id="1204" w:author="R.Scott Wade" w:date="2022-07-31T18:13:17Z">
        <w:r>
          <w:rPr>
            <w:lang w:val="en-US"/>
          </w:rPr>
          <w:delText>’</w:delText>
        </w:r>
      </w:del>
      <w:ins w:id="1205" w:author="R.Scott Wade" w:date="2022-07-31T18:13:17Z">
        <w:r>
          <w:rPr>
            <w:lang w:val="en-US"/>
          </w:rPr>
          <w:t>’</w:t>
        </w:r>
      </w:ins>
      <w:r>
        <w:rPr>
          <w:lang w:val="en-US"/>
        </w:rPr>
        <w:t>s life. Slowly, he became aware of the world around them again.</w:t>
      </w:r>
    </w:p>
    <w:p>
      <w:pPr>
        <w:pStyle w:val="TextBody"/>
        <w:rPr>
          <w:lang w:val="en-US"/>
        </w:rPr>
      </w:pPr>
      <w:r>
        <w:rPr>
          <w:lang w:val="en-US"/>
        </w:rPr>
        <w:t>After a long minute, they paused. His eyes opened to see hers looking at him intently. “Call me when I can come to you. You understand? I</w:t>
      </w:r>
      <w:del w:id="1206" w:author="R.Scott Wade" w:date="2022-07-31T18:13:17Z">
        <w:r>
          <w:rPr>
            <w:lang w:val="en-US"/>
          </w:rPr>
          <w:delText>’</w:delText>
        </w:r>
      </w:del>
      <w:ins w:id="1207" w:author="R.Scott Wade" w:date="2022-07-31T18:13:17Z">
        <w:r>
          <w:rPr>
            <w:lang w:val="en-US"/>
          </w:rPr>
          <w:t>’</w:t>
        </w:r>
      </w:ins>
      <w:r>
        <w:rPr>
          <w:lang w:val="en-US"/>
        </w:rPr>
        <w:t xml:space="preserve">m not going to be the girl left behind.” </w:t>
      </w:r>
    </w:p>
    <w:p>
      <w:pPr>
        <w:pStyle w:val="TextBody"/>
        <w:rPr/>
      </w:pPr>
      <w:r>
        <w:rPr>
          <w:lang w:val="en-US"/>
        </w:rPr>
        <w:t>Looking in her face, i</w:t>
      </w:r>
      <w:r>
        <w:rPr>
          <w:lang w:val="en-US"/>
        </w:rPr>
        <w:t>t hit Kenst all at once – every</w:t>
      </w:r>
      <w:r>
        <w:rPr>
          <w:lang w:val="en-US"/>
        </w:rPr>
        <w:t>thing</w:t>
      </w:r>
      <w:r>
        <w:rPr>
          <w:lang w:val="en-US"/>
        </w:rPr>
        <w:t xml:space="preserve"> he knew was gone. He wasn</w:t>
      </w:r>
      <w:del w:id="1208" w:author="R.Scott Wade" w:date="2022-07-31T18:13:17Z">
        <w:r>
          <w:rPr>
            <w:lang w:val="en-US"/>
          </w:rPr>
          <w:delText>’</w:delText>
        </w:r>
      </w:del>
      <w:ins w:id="1209" w:author="R.Scott Wade" w:date="2022-07-31T18:13:17Z">
        <w:r>
          <w:rPr>
            <w:lang w:val="en-US"/>
          </w:rPr>
          <w:t>’</w:t>
        </w:r>
      </w:ins>
      <w:r>
        <w:rPr>
          <w:lang w:val="en-US"/>
        </w:rPr>
        <w:t>t leaving with anything of his own. Even the shirt he was wearing was Frism</w:t>
      </w:r>
      <w:del w:id="1210" w:author="R.Scott Wade" w:date="2022-07-31T18:13:17Z">
        <w:r>
          <w:rPr>
            <w:lang w:val="en-US"/>
          </w:rPr>
          <w:delText>’</w:delText>
        </w:r>
      </w:del>
      <w:ins w:id="1211" w:author="R.Scott Wade" w:date="2022-07-31T18:13:17Z">
        <w:r>
          <w:rPr>
            <w:lang w:val="en-US"/>
          </w:rPr>
          <w:t>’</w:t>
        </w:r>
      </w:ins>
      <w:r>
        <w:rPr>
          <w:lang w:val="en-US"/>
        </w:rPr>
        <w:t xml:space="preserve">s since his </w:t>
      </w:r>
      <w:r>
        <w:rPr>
          <w:lang w:val="en-US"/>
        </w:rPr>
        <w:t xml:space="preserve">had gotten torn </w:t>
      </w:r>
      <w:r>
        <w:rPr>
          <w:lang w:val="en-US"/>
        </w:rPr>
        <w:t>with the sweater</w:t>
      </w:r>
      <w:r>
        <w:rPr>
          <w:lang w:val="en-US"/>
        </w:rPr>
        <w:t xml:space="preserve">. </w:t>
      </w:r>
      <w:r>
        <w:rPr>
          <w:lang w:val="en-US"/>
        </w:rPr>
        <w:t>It wasn</w:t>
      </w:r>
      <w:del w:id="1212" w:author="R.Scott Wade" w:date="2022-07-31T18:13:17Z">
        <w:r>
          <w:rPr>
            <w:lang w:val="en-US"/>
          </w:rPr>
          <w:delText>’</w:delText>
        </w:r>
      </w:del>
      <w:ins w:id="1213" w:author="R.Scott Wade" w:date="2022-07-31T18:13:17Z">
        <w:r>
          <w:rPr>
            <w:lang w:val="en-US"/>
          </w:rPr>
          <w:t>’</w:t>
        </w:r>
      </w:ins>
      <w:r>
        <w:rPr>
          <w:lang w:val="en-US"/>
        </w:rPr>
        <w:t xml:space="preserve">t his things </w:t>
      </w:r>
      <w:r>
        <w:rPr>
          <w:lang w:val="en-US"/>
        </w:rPr>
        <w:t>he was leaving</w:t>
      </w:r>
      <w:r>
        <w:rPr>
          <w:lang w:val="en-US"/>
        </w:rPr>
        <w:t xml:space="preserve">, it was the life he had here. </w:t>
      </w:r>
      <w:r>
        <w:rPr>
          <w:lang w:val="en-US"/>
        </w:rPr>
        <w:t>That life was suddenly gone and would never be back. He realized that he had just been drifting, letting events control him. But now h</w:t>
      </w:r>
      <w:r>
        <w:rPr>
          <w:lang w:val="en-US"/>
        </w:rPr>
        <w:t xml:space="preserve">e was leaving </w:t>
      </w:r>
      <w:r>
        <w:rPr>
          <w:lang w:val="en-US"/>
        </w:rPr>
        <w:t>that behind</w:t>
      </w:r>
      <w:r>
        <w:rPr>
          <w:lang w:val="en-US"/>
        </w:rPr>
        <w:t xml:space="preserve">, and the only </w:t>
      </w:r>
      <w:r>
        <w:rPr>
          <w:lang w:val="en-US"/>
        </w:rPr>
        <w:t>person</w:t>
      </w:r>
      <w:r>
        <w:rPr>
          <w:lang w:val="en-US"/>
        </w:rPr>
        <w:t xml:space="preserve"> he cared about </w:t>
      </w:r>
      <w:r>
        <w:rPr>
          <w:lang w:val="en-US"/>
        </w:rPr>
        <w:t>at all</w:t>
      </w:r>
      <w:r>
        <w:rPr>
          <w:lang w:val="en-US"/>
        </w:rPr>
        <w:t xml:space="preserve"> was staying. </w:t>
      </w:r>
      <w:r>
        <w:rPr>
          <w:lang w:val="en-US"/>
        </w:rPr>
        <w:t xml:space="preserve">Until </w:t>
      </w:r>
      <w:r>
        <w:rPr>
          <w:lang w:val="en-US"/>
        </w:rPr>
        <w:t>this moment,</w:t>
      </w:r>
      <w:r>
        <w:rPr>
          <w:lang w:val="en-US"/>
        </w:rPr>
        <w:t xml:space="preserve"> i</w:t>
      </w:r>
      <w:r>
        <w:rPr>
          <w:lang w:val="en-US"/>
        </w:rPr>
        <w:t>t didn</w:t>
      </w:r>
      <w:del w:id="1214" w:author="R.Scott Wade" w:date="2022-07-31T18:13:17Z">
        <w:r>
          <w:rPr>
            <w:lang w:val="en-US"/>
          </w:rPr>
          <w:delText>’</w:delText>
        </w:r>
      </w:del>
      <w:ins w:id="1215" w:author="R.Scott Wade" w:date="2022-07-31T18:13:17Z">
        <w:r>
          <w:rPr>
            <w:lang w:val="en-US"/>
          </w:rPr>
          <w:t>’</w:t>
        </w:r>
      </w:ins>
      <w:r>
        <w:rPr>
          <w:lang w:val="en-US"/>
        </w:rPr>
        <w:t xml:space="preserve">t emotionally feel real – like he was pretending or being over-dramatic about his problems. </w:t>
      </w:r>
      <w:r>
        <w:rPr>
          <w:lang w:val="en-US"/>
        </w:rPr>
        <w:t xml:space="preserve">He looked steadily into her eyes. </w:t>
      </w:r>
    </w:p>
    <w:p>
      <w:pPr>
        <w:pStyle w:val="TextBody"/>
        <w:rPr>
          <w:lang w:val="en-US"/>
        </w:rPr>
      </w:pPr>
      <w:r>
        <w:rPr>
          <w:lang w:val="en-US"/>
        </w:rPr>
        <w:t>“</w:t>
      </w:r>
      <w:r>
        <w:rPr>
          <w:lang w:val="en-US"/>
        </w:rPr>
        <w:t xml:space="preserve">Yes, I will.” </w:t>
      </w:r>
      <w:r>
        <w:rPr>
          <w:lang w:val="en-US"/>
        </w:rPr>
        <w:t xml:space="preserve">He would, </w:t>
      </w:r>
      <w:r>
        <w:rPr>
          <w:lang w:val="en-US"/>
        </w:rPr>
        <w:t>he swore to himself – he</w:t>
      </w:r>
      <w:del w:id="1216" w:author="R.Scott Wade" w:date="2022-07-31T18:13:17Z">
        <w:r>
          <w:rPr>
            <w:lang w:val="en-US"/>
          </w:rPr>
          <w:delText>’</w:delText>
        </w:r>
      </w:del>
      <w:ins w:id="1217" w:author="R.Scott Wade" w:date="2022-07-31T18:13:17Z">
        <w:r>
          <w:rPr>
            <w:lang w:val="en-US"/>
          </w:rPr>
          <w:t>’</w:t>
        </w:r>
      </w:ins>
      <w:r>
        <w:rPr>
          <w:lang w:val="en-US"/>
        </w:rPr>
        <w:t>d f</w:t>
      </w:r>
      <w:r>
        <w:rPr>
          <w:lang w:val="en-US"/>
        </w:rPr>
        <w:t>ind some way to make his world safe, and her a part of it.</w:t>
      </w:r>
    </w:p>
    <w:p>
      <w:pPr>
        <w:pStyle w:val="TextBody"/>
        <w:rPr>
          <w:lang w:val="en-US"/>
        </w:rPr>
      </w:pPr>
      <w:r>
        <w:rPr>
          <w:lang w:val="en-US"/>
        </w:rPr>
        <w:t xml:space="preserve">They heard voices from the front door monitor. </w:t>
      </w:r>
      <w:r>
        <w:rPr>
          <w:lang w:val="en-US"/>
        </w:rPr>
        <w:t>Raidn</w:t>
      </w:r>
      <w:del w:id="1218" w:author="R.Scott Wade" w:date="2022-07-31T18:13:17Z">
        <w:r>
          <w:rPr>
            <w:lang w:val="en-US"/>
          </w:rPr>
          <w:delText>’</w:delText>
        </w:r>
      </w:del>
      <w:ins w:id="1219" w:author="R.Scott Wade" w:date="2022-07-31T18:13:17Z">
        <w:r>
          <w:rPr>
            <w:lang w:val="en-US"/>
          </w:rPr>
          <w:t>’</w:t>
        </w:r>
      </w:ins>
      <w:r>
        <w:rPr>
          <w:lang w:val="en-US"/>
        </w:rPr>
        <w:t xml:space="preserve">s parents were home, and had guests with them. </w:t>
      </w:r>
      <w:r>
        <w:rPr>
          <w:lang w:val="en-US"/>
        </w:rPr>
        <w:t xml:space="preserve">Parents were trouble, in fact any adults would try to take control of the situation. </w:t>
      </w:r>
      <w:r>
        <w:rPr>
          <w:i/>
          <w:iCs/>
          <w:lang w:val="en-US"/>
        </w:rPr>
        <w:t>I</w:t>
      </w:r>
      <w:del w:id="1220" w:author="R.Scott Wade" w:date="2022-07-31T18:13:17Z">
        <w:r>
          <w:rPr>
            <w:i/>
            <w:iCs/>
            <w:lang w:val="en-US"/>
          </w:rPr>
          <w:delText>’</w:delText>
        </w:r>
      </w:del>
      <w:ins w:id="1221" w:author="R.Scott Wade" w:date="2022-07-31T18:13:17Z">
        <w:r>
          <w:rPr>
            <w:i/>
            <w:iCs/>
            <w:lang w:val="en-US"/>
          </w:rPr>
          <w:t>’</w:t>
        </w:r>
      </w:ins>
      <w:r>
        <w:rPr>
          <w:i/>
          <w:iCs/>
          <w:lang w:val="en-US"/>
        </w:rPr>
        <w:t>ve had enough of other people controlling me for a lifetime</w:t>
      </w:r>
      <w:r>
        <w:rPr>
          <w:i w:val="false"/>
          <w:iCs w:val="false"/>
          <w:lang w:val="en-US"/>
        </w:rPr>
        <w:t xml:space="preserve"> Kenst thought, and grabbed the pack that Riadn had prepared for him.</w:t>
      </w:r>
    </w:p>
    <w:p>
      <w:pPr>
        <w:pStyle w:val="TextBody"/>
        <w:rPr>
          <w:lang w:val="en-US"/>
        </w:rPr>
      </w:pPr>
      <w:ins w:id="1222" w:author="R.Scott Wade" w:date="2022-07-28T14:35:40Z">
        <w:r>
          <w:rPr>
            <w:lang w:val="en-US"/>
          </w:rPr>
          <w:t xml:space="preserve">He slipped out the back </w:t>
        </w:r>
      </w:ins>
      <w:del w:id="1223" w:author="R.Scott Wade" w:date="2022-07-28T14:35:40Z">
        <w:r>
          <w:rPr>
            <w:lang w:val="en-US"/>
          </w:rPr>
          <w:delText xml:space="preserve">He slipped out the back </w:delText>
        </w:r>
      </w:del>
      <w:del w:id="1224" w:author="R.Scott Wade" w:date="2022-07-28T14:35:40Z">
        <w:r>
          <w:rPr>
            <w:lang w:val="en-US"/>
          </w:rPr>
          <w:commentReference w:id="19"/>
        </w:r>
      </w:del>
      <w:del w:id="1225" w:author="R.Scott Wade" w:date="2022-07-28T14:35:40Z">
        <w:r>
          <w:rPr>
            <w:lang w:val="en-US"/>
          </w:rPr>
          <w:delText>as Riadn's parents came in the front. Two uniformed figures from yet another one of those black hover cars were with them. Kenst felt a thrill of panic as he realized that they were there for him. Kenst wondered “Who the Chaos are they?” as he ran past a brilliant blue phopecan tree and struggled to climb the back fence. Without looking back again, he ran off into the woods.</w:delText>
        </w:r>
      </w:del>
      <w:ins w:id="1226" w:author="R.Scott Wade" w:date="2022-07-28T14:35:40Z">
        <w:r>
          <w:rPr>
            <w:lang w:val="en-US"/>
          </w:rPr>
          <w:t>as Riadn’s parents came in the front. Two uniformed figures from yet another one of those black hover cars were with them. Kenst felt a thrill of panic as he realized that they were there for him. Kenst wondered “Who the Chaos are they?” as he ran past a brilliant blue phopecan tree and struggled to climb the back fence. Without looking back again, he ran off into the woods.</w:t>
        </w:r>
      </w:ins>
      <w:r>
        <w:rPr>
          <w:lang w:val="en-US"/>
        </w:rPr>
        <w:t xml:space="preserve"> </w:t>
      </w:r>
    </w:p>
    <w:p>
      <w:pPr>
        <w:pStyle w:val="TextBody"/>
        <w:rPr>
          <w:lang w:val="en-US"/>
        </w:rPr>
      </w:pPr>
      <w:r>
        <w:rPr>
          <w:lang w:val="en-US"/>
        </w:rPr>
        <w:t>As he settled into a comfortable trot he tried to think over the day</w:t>
      </w:r>
      <w:del w:id="1227" w:author="R.Scott Wade" w:date="2022-07-31T18:13:17Z">
        <w:r>
          <w:rPr>
            <w:lang w:val="en-US"/>
          </w:rPr>
          <w:delText>’</w:delText>
        </w:r>
      </w:del>
      <w:ins w:id="1228" w:author="R.Scott Wade" w:date="2022-07-31T18:13:17Z">
        <w:r>
          <w:rPr>
            <w:lang w:val="en-US"/>
          </w:rPr>
          <w:t>’</w:t>
        </w:r>
      </w:ins>
      <w:r>
        <w:rPr>
          <w:lang w:val="en-US"/>
        </w:rPr>
        <w:t>s events, but all he could focus on was Riadn. Kissing her was so vivid in his mind he almost felt her lips still on his. For several minutes he was distracted, running automatically towards a future he couldn</w:t>
      </w:r>
      <w:del w:id="1229" w:author="R.Scott Wade" w:date="2022-07-31T18:13:17Z">
        <w:r>
          <w:rPr>
            <w:lang w:val="en-US"/>
          </w:rPr>
          <w:delText>’</w:delText>
        </w:r>
      </w:del>
      <w:ins w:id="1230" w:author="R.Scott Wade" w:date="2022-07-31T18:13:17Z">
        <w:r>
          <w:rPr>
            <w:lang w:val="en-US"/>
          </w:rPr>
          <w:t>’</w:t>
        </w:r>
      </w:ins>
      <w:r>
        <w:rPr>
          <w:lang w:val="en-US"/>
        </w:rPr>
        <w:t>t yet imagine.</w:t>
      </w:r>
    </w:p>
    <w:p>
      <w:pPr>
        <w:pStyle w:val="TextBody"/>
        <w:rPr/>
      </w:pPr>
      <w:r>
        <w:rPr>
          <w:lang w:val="en-US"/>
        </w:rPr>
        <w:t>Kenst first hiked through the small woods behin</w:t>
      </w:r>
      <w:ins w:id="1231" w:author="R.Scott Wade" w:date="2022-07-28T14:40:42Z">
        <w:r>
          <w:rPr>
            <w:lang w:val="en-US"/>
          </w:rPr>
          <w:t>d</w:t>
        </w:r>
      </w:ins>
      <w:del w:id="1232" w:author="R.Scott Wade" w:date="2022-07-28T14:40:41Z">
        <w:r>
          <w:rPr>
            <w:lang w:val="en-US"/>
          </w:rPr>
          <w:delText>d Ri</w:delText>
        </w:r>
      </w:del>
      <w:del w:id="1233" w:author="R.Scott Wade" w:date="2022-07-28T14:38:40Z">
        <w:r>
          <w:rPr>
            <w:lang w:val="en-US"/>
          </w:rPr>
          <w:delText>a</w:delText>
        </w:r>
      </w:del>
      <w:del w:id="1234" w:author="R.Scott Wade" w:date="2022-07-28T14:40:40Z">
        <w:r>
          <w:rPr>
            <w:lang w:val="en-US"/>
          </w:rPr>
          <w:delText>dn</w:delText>
        </w:r>
      </w:del>
      <w:del w:id="1235" w:author="R.Scott Wade" w:date="2022-07-28T14:38:24Z">
        <w:r>
          <w:rPr>
            <w:lang w:val="en-US"/>
          </w:rPr>
          <w:delText>'</w:delText>
        </w:r>
      </w:del>
      <w:ins w:id="1236" w:author="R.Scott Wade" w:date="2022-07-28T14:40:42Z">
        <w:r>
          <w:rPr>
            <w:lang w:val="en-US"/>
          </w:rPr>
          <w:t xml:space="preserve"> </w:t>
        </w:r>
      </w:ins>
      <w:ins w:id="1237" w:author="R.Scott Wade" w:date="2022-07-28T14:40:42Z">
        <w:r>
          <w:rPr>
            <w:lang w:val="en-US"/>
          </w:rPr>
          <w:t>Riadn</w:t>
        </w:r>
      </w:ins>
      <w:ins w:id="1238" w:author="R.Scott Wade" w:date="2022-07-31T18:13:17Z">
        <w:r>
          <w:rPr>
            <w:lang w:val="en-US"/>
          </w:rPr>
          <w:t>’</w:t>
        </w:r>
      </w:ins>
      <w:r>
        <w:rPr>
          <w:lang w:val="en-US"/>
        </w:rPr>
        <w:t>s house with a mind toward heading for Trefoil, the nearest town. He</w:t>
      </w:r>
      <w:del w:id="1239" w:author="R.Scott Wade" w:date="2022-07-31T18:13:17Z">
        <w:r>
          <w:rPr>
            <w:lang w:val="en-US"/>
          </w:rPr>
          <w:delText>’</w:delText>
        </w:r>
      </w:del>
      <w:ins w:id="1240" w:author="R.Scott Wade" w:date="2022-07-31T18:13:17Z">
        <w:r>
          <w:rPr>
            <w:lang w:val="en-US"/>
          </w:rPr>
          <w:t>’</w:t>
        </w:r>
      </w:ins>
      <w:r>
        <w:rPr>
          <w:lang w:val="en-US"/>
        </w:rPr>
        <w:t>d have to get work, find a place to live, start a life, maybe. If he could find someone who</w:t>
      </w:r>
      <w:del w:id="1241" w:author="R.Scott Wade" w:date="2022-07-31T18:13:17Z">
        <w:r>
          <w:rPr>
            <w:lang w:val="en-US"/>
          </w:rPr>
          <w:delText>’</w:delText>
        </w:r>
      </w:del>
      <w:ins w:id="1242" w:author="R.Scott Wade" w:date="2022-07-31T18:13:17Z">
        <w:r>
          <w:rPr>
            <w:lang w:val="en-US"/>
          </w:rPr>
          <w:t>’</w:t>
        </w:r>
      </w:ins>
      <w:r>
        <w:rPr>
          <w:lang w:val="en-US"/>
        </w:rPr>
        <w:t xml:space="preserve">d hire a kid without asking –. </w:t>
      </w:r>
    </w:p>
    <w:p>
      <w:pPr>
        <w:pStyle w:val="TextBody"/>
        <w:rPr>
          <w:lang w:val="en-US"/>
        </w:rPr>
      </w:pPr>
      <w:r>
        <w:rPr>
          <w:lang w:val="en-US"/>
        </w:rPr>
        <w:t>I</w:t>
      </w:r>
      <w:r>
        <w:rPr>
          <w:lang w:val="en-US"/>
        </w:rPr>
        <w:t>t occurred to him that he</w:t>
      </w:r>
      <w:del w:id="1243" w:author="R.Scott Wade" w:date="2022-07-31T18:13:17Z">
        <w:r>
          <w:rPr>
            <w:lang w:val="en-US"/>
          </w:rPr>
          <w:delText>’</w:delText>
        </w:r>
      </w:del>
      <w:ins w:id="1244" w:author="R.Scott Wade" w:date="2022-07-31T18:13:17Z">
        <w:r>
          <w:rPr>
            <w:lang w:val="en-US"/>
          </w:rPr>
          <w:t>’</w:t>
        </w:r>
      </w:ins>
      <w:r>
        <w:rPr>
          <w:lang w:val="en-US"/>
        </w:rPr>
        <w:t xml:space="preserve">d be </w:t>
      </w:r>
      <w:r>
        <w:rPr>
          <w:lang w:val="en-US"/>
        </w:rPr>
        <w:t xml:space="preserve">too </w:t>
      </w:r>
      <w:r>
        <w:rPr>
          <w:lang w:val="en-US"/>
        </w:rPr>
        <w:t xml:space="preserve">easy to find on the road to </w:t>
      </w:r>
      <w:r>
        <w:rPr>
          <w:lang w:val="en-US"/>
        </w:rPr>
        <w:t>Trefoil</w:t>
      </w:r>
      <w:r>
        <w:rPr>
          <w:lang w:val="en-US"/>
        </w:rPr>
        <w:t xml:space="preserve">. </w:t>
      </w:r>
      <w:r>
        <w:rPr>
          <w:lang w:val="en-US"/>
        </w:rPr>
        <w:t>Other than the transit, that</w:t>
      </w:r>
      <w:del w:id="1245" w:author="R.Scott Wade" w:date="2022-07-31T18:13:17Z">
        <w:r>
          <w:rPr>
            <w:lang w:val="en-US"/>
          </w:rPr>
          <w:delText>’</w:delText>
        </w:r>
      </w:del>
      <w:ins w:id="1246" w:author="R.Scott Wade" w:date="2022-07-31T18:13:17Z">
        <w:r>
          <w:rPr>
            <w:lang w:val="en-US"/>
          </w:rPr>
          <w:t>’</w:t>
        </w:r>
      </w:ins>
      <w:r>
        <w:rPr>
          <w:lang w:val="en-US"/>
        </w:rPr>
        <w:t>d be the first place anyone would look for him. Even if he stayed in the woods alongside the road, it was near certain that he</w:t>
      </w:r>
      <w:del w:id="1247" w:author="R.Scott Wade" w:date="2022-07-31T18:13:17Z">
        <w:r>
          <w:rPr>
            <w:lang w:val="en-US"/>
          </w:rPr>
          <w:delText>’</w:delText>
        </w:r>
      </w:del>
      <w:ins w:id="1248" w:author="R.Scott Wade" w:date="2022-07-31T18:13:17Z">
        <w:r>
          <w:rPr>
            <w:lang w:val="en-US"/>
          </w:rPr>
          <w:t>’</w:t>
        </w:r>
      </w:ins>
      <w:r>
        <w:rPr>
          <w:lang w:val="en-US"/>
        </w:rPr>
        <w:t>d be found. Zada might go looking for him before anyone in authority realized how serious Kenst</w:t>
      </w:r>
      <w:del w:id="1249" w:author="R.Scott Wade" w:date="2022-07-31T18:13:17Z">
        <w:r>
          <w:rPr>
            <w:lang w:val="en-US"/>
          </w:rPr>
          <w:delText>’</w:delText>
        </w:r>
      </w:del>
      <w:ins w:id="1250" w:author="R.Scott Wade" w:date="2022-07-31T18:13:17Z">
        <w:r>
          <w:rPr>
            <w:lang w:val="en-US"/>
          </w:rPr>
          <w:t>’</w:t>
        </w:r>
      </w:ins>
      <w:r>
        <w:rPr>
          <w:lang w:val="en-US"/>
        </w:rPr>
        <w:t>s situation was.</w:t>
      </w:r>
    </w:p>
    <w:p>
      <w:pPr>
        <w:pStyle w:val="TextBody"/>
        <w:rPr>
          <w:lang w:val="en-US"/>
        </w:rPr>
      </w:pPr>
      <w:r>
        <w:rPr>
          <w:lang w:val="en-US"/>
        </w:rPr>
        <w:t xml:space="preserve">It snuck into his thoughts that his plunder was for survival in the wild, not the city. </w:t>
      </w:r>
      <w:r>
        <w:rPr>
          <w:lang w:val="en-US"/>
        </w:rPr>
        <w:t>He still didn</w:t>
      </w:r>
      <w:del w:id="1251" w:author="R.Scott Wade" w:date="2022-07-31T18:13:17Z">
        <w:r>
          <w:rPr>
            <w:lang w:val="en-US"/>
          </w:rPr>
          <w:delText>’</w:delText>
        </w:r>
      </w:del>
      <w:ins w:id="1252" w:author="R.Scott Wade" w:date="2022-07-31T18:13:17Z">
        <w:r>
          <w:rPr>
            <w:lang w:val="en-US"/>
          </w:rPr>
          <w:t>’</w:t>
        </w:r>
      </w:ins>
      <w:r>
        <w:rPr>
          <w:lang w:val="en-US"/>
        </w:rPr>
        <w:t xml:space="preserve">t know why he had chosen those particular supplies. </w:t>
      </w:r>
      <w:r>
        <w:rPr>
          <w:lang w:val="en-US"/>
        </w:rPr>
        <w:t xml:space="preserve">He </w:t>
      </w:r>
      <w:r>
        <w:rPr>
          <w:lang w:val="en-US"/>
        </w:rPr>
        <w:t xml:space="preserve">also </w:t>
      </w:r>
      <w:r>
        <w:rPr>
          <w:lang w:val="en-US"/>
        </w:rPr>
        <w:t xml:space="preserve">had no idea how long he could live in the wild with these supplies, but surely not long. </w:t>
      </w:r>
      <w:r>
        <w:rPr>
          <w:lang w:val="en-US"/>
        </w:rPr>
        <w:t>H</w:t>
      </w:r>
      <w:r>
        <w:rPr>
          <w:lang w:val="en-US"/>
        </w:rPr>
        <w:t xml:space="preserve">e needed to stay out of sight for a while, maybe a few days. </w:t>
      </w:r>
      <w:r>
        <w:rPr>
          <w:lang w:val="en-US"/>
        </w:rPr>
        <w:t>T</w:t>
      </w:r>
      <w:r>
        <w:rPr>
          <w:lang w:val="en-US"/>
        </w:rPr>
        <w:t xml:space="preserve">his wood connected to a forest that came all the way to the edge of town. He could go through the forest – actually a nature preserve – for a few days, emerge at </w:t>
      </w:r>
      <w:r>
        <w:rPr>
          <w:lang w:val="en-US"/>
        </w:rPr>
        <w:t xml:space="preserve">Fast Ford, a </w:t>
      </w:r>
      <w:r>
        <w:rPr>
          <w:lang w:val="en-US"/>
        </w:rPr>
        <w:t xml:space="preserve">town </w:t>
      </w:r>
      <w:r>
        <w:rPr>
          <w:lang w:val="en-US"/>
        </w:rPr>
        <w:t>further away than Trefoil</w:t>
      </w:r>
      <w:r>
        <w:rPr>
          <w:lang w:val="en-US"/>
        </w:rPr>
        <w:t xml:space="preserve">, and start living </w:t>
      </w:r>
      <w:r>
        <w:rPr>
          <w:lang w:val="en-US"/>
        </w:rPr>
        <w:t>there</w:t>
      </w:r>
      <w:r>
        <w:rPr>
          <w:lang w:val="en-US"/>
        </w:rPr>
        <w:t>. It wouldn</w:t>
      </w:r>
      <w:del w:id="1253" w:author="R.Scott Wade" w:date="2022-07-31T18:13:17Z">
        <w:r>
          <w:rPr>
            <w:lang w:val="en-US"/>
          </w:rPr>
          <w:delText>’</w:delText>
        </w:r>
      </w:del>
      <w:ins w:id="1254" w:author="R.Scott Wade" w:date="2022-07-31T18:13:17Z">
        <w:r>
          <w:rPr>
            <w:lang w:val="en-US"/>
          </w:rPr>
          <w:t>’</w:t>
        </w:r>
      </w:ins>
      <w:r>
        <w:rPr>
          <w:lang w:val="en-US"/>
        </w:rPr>
        <w:t xml:space="preserve">t be easy, but going back </w:t>
      </w:r>
      <w:r>
        <w:rPr>
          <w:lang w:val="en-US"/>
        </w:rPr>
        <w:t xml:space="preserve">to Blauwald </w:t>
      </w:r>
      <w:r>
        <w:rPr>
          <w:lang w:val="en-US"/>
        </w:rPr>
        <w:t>was not an option.</w:t>
      </w:r>
    </w:p>
    <w:p>
      <w:pPr>
        <w:pStyle w:val="Heading9"/>
        <w:spacing w:lineRule="auto" w:line="360"/>
        <w:rPr>
          <w:lang w:val="en-US"/>
        </w:rPr>
      </w:pPr>
      <w:bookmarkStart w:id="21" w:name="__RefHeading___Toc29861_1146340026"/>
      <w:bookmarkEnd w:id="21"/>
      <w:r>
        <w:rPr>
          <w:lang w:val="en-US"/>
        </w:rPr>
        <w:t xml:space="preserve">D70 </w:t>
      </w:r>
      <w:r>
        <w:rPr>
          <w:lang w:val="en-US"/>
        </w:rPr>
        <w:t>Into the Forest, away from Zada &amp; MIBs</w:t>
      </w:r>
    </w:p>
    <w:p>
      <w:pPr>
        <w:pStyle w:val="TextBody"/>
        <w:rPr/>
      </w:pPr>
      <w:r>
        <w:rPr>
          <w:lang w:val="en-US"/>
        </w:rPr>
        <w:t>He went deeper into the forest thinking of the supplies he taken f</w:t>
      </w:r>
      <w:ins w:id="1255" w:author="R.Scott Wade" w:date="2022-07-28T14:42:19Z">
        <w:r>
          <w:rPr>
            <w:lang w:val="en-US"/>
          </w:rPr>
          <w:t>rom</w:t>
        </w:r>
      </w:ins>
      <w:del w:id="1256" w:author="R.Scott Wade" w:date="2022-07-28T14:42:17Z">
        <w:r>
          <w:rPr>
            <w:lang w:val="en-US"/>
          </w:rPr>
          <w:delText>rom Riadn'</w:delText>
        </w:r>
      </w:del>
      <w:ins w:id="1257" w:author="R.Scott Wade" w:date="2022-07-28T14:42:20Z">
        <w:r>
          <w:rPr>
            <w:lang w:val="en-US"/>
          </w:rPr>
          <w:t xml:space="preserve"> </w:t>
        </w:r>
      </w:ins>
      <w:ins w:id="1258" w:author="R.Scott Wade" w:date="2022-07-28T14:42:20Z">
        <w:r>
          <w:rPr>
            <w:lang w:val="en-US"/>
          </w:rPr>
          <w:t>Riadn</w:t>
        </w:r>
      </w:ins>
      <w:ins w:id="1259" w:author="R.Scott Wade" w:date="2022-07-31T18:13:17Z">
        <w:r>
          <w:rPr>
            <w:lang w:val="en-US"/>
          </w:rPr>
          <w:t>’</w:t>
        </w:r>
      </w:ins>
      <w:r>
        <w:rPr>
          <w:lang w:val="en-US"/>
        </w:rPr>
        <w:t xml:space="preserve">s house. Ideas on use popped into his head as he thought of each item. Kenst also thought of other things – his fortunate escape, first. He wondered that he had evaded Zada and his crew so agilely. So many </w:t>
      </w:r>
      <w:r>
        <w:rPr>
          <w:lang w:val="en-US"/>
        </w:rPr>
        <w:t>moments there</w:t>
      </w:r>
      <w:r>
        <w:rPr>
          <w:lang w:val="en-US"/>
        </w:rPr>
        <w:t xml:space="preserve"> he was quicker, stronger, more coordinated than he ever had been. </w:t>
      </w:r>
      <w:r>
        <w:rPr>
          <w:lang w:val="en-US"/>
        </w:rPr>
        <w:t xml:space="preserve">More assertive, too – he never had the, well, </w:t>
      </w:r>
      <w:r>
        <w:rPr>
          <w:i/>
          <w:iCs/>
          <w:lang w:val="en-US"/>
        </w:rPr>
        <w:t>courage</w:t>
      </w:r>
      <w:r>
        <w:rPr>
          <w:lang w:val="en-US"/>
        </w:rPr>
        <w:t xml:space="preserve"> to fight Zada before. Zada was so much larger than Kenst that losing any fight with him was a foregone conclusion. And then h</w:t>
      </w:r>
      <w:r>
        <w:rPr>
          <w:lang w:val="en-US"/>
        </w:rPr>
        <w:t>e</w:t>
      </w:r>
      <w:del w:id="1260" w:author="R.Scott Wade" w:date="2022-07-31T18:13:17Z">
        <w:r>
          <w:rPr>
            <w:lang w:val="en-US"/>
          </w:rPr>
          <w:delText>’</w:delText>
        </w:r>
      </w:del>
      <w:ins w:id="1261" w:author="R.Scott Wade" w:date="2022-07-31T18:13:17Z">
        <w:r>
          <w:rPr>
            <w:lang w:val="en-US"/>
          </w:rPr>
          <w:t>’</w:t>
        </w:r>
      </w:ins>
      <w:r>
        <w:rPr>
          <w:lang w:val="en-US"/>
        </w:rPr>
        <w:t xml:space="preserve">d gone over that two meter-high fence like it was a curb. </w:t>
      </w:r>
      <w:r>
        <w:rPr>
          <w:lang w:val="en-US"/>
        </w:rPr>
        <w:t xml:space="preserve">There was that impossible moment </w:t>
      </w:r>
      <w:r>
        <w:rPr>
          <w:lang w:val="en-US"/>
        </w:rPr>
        <w:t xml:space="preserve">in the woods when he was apparently </w:t>
      </w:r>
      <w:r>
        <w:rPr>
          <w:lang w:val="en-US"/>
        </w:rPr>
        <w:t>invisibl</w:t>
      </w:r>
      <w:r>
        <w:rPr>
          <w:lang w:val="en-US"/>
        </w:rPr>
        <w:t>e</w:t>
      </w:r>
      <w:r>
        <w:rPr>
          <w:lang w:val="en-US"/>
        </w:rPr>
        <w:t xml:space="preserve">. It filled him with pride and a bit of awe that he was capable of such feats. A doubt lingered in the back of his mind that it was </w:t>
      </w:r>
      <w:r>
        <w:rPr>
          <w:lang w:val="en-US"/>
        </w:rPr>
        <w:t>jus</w:t>
      </w:r>
      <w:r>
        <w:rPr>
          <w:lang w:val="en-US"/>
        </w:rPr>
        <w:t xml:space="preserve">t luck. Nonetheless, he felt a </w:t>
      </w:r>
      <w:r>
        <w:rPr>
          <w:lang w:val="en-US"/>
        </w:rPr>
        <w:t>sense of relief</w:t>
      </w:r>
      <w:r>
        <w:rPr>
          <w:lang w:val="en-US"/>
        </w:rPr>
        <w:t xml:space="preserve"> that he </w:t>
      </w:r>
      <w:r>
        <w:rPr>
          <w:lang w:val="en-US"/>
        </w:rPr>
        <w:t xml:space="preserve">had </w:t>
      </w:r>
      <w:r>
        <w:rPr>
          <w:lang w:val="en-US"/>
        </w:rPr>
        <w:t>not felt since he found himself i</w:t>
      </w:r>
      <w:ins w:id="1262" w:author="R.Scott Wade" w:date="2022-07-30T16:06:44Z">
        <w:r>
          <w:rPr>
            <w:lang w:val="en-US"/>
          </w:rPr>
          <w:t>n</w:t>
        </w:r>
      </w:ins>
      <w:del w:id="1263" w:author="R.Scott Wade" w:date="2022-07-30T16:06:43Z">
        <w:r>
          <w:rPr>
            <w:lang w:val="en-US"/>
          </w:rPr>
          <w:delText xml:space="preserve">n Zada's </w:delText>
        </w:r>
      </w:del>
      <w:ins w:id="1264" w:author="R.Scott Wade" w:date="2022-07-30T16:06:45Z">
        <w:r>
          <w:rPr>
            <w:lang w:val="en-US"/>
          </w:rPr>
          <w:t xml:space="preserve"> </w:t>
        </w:r>
      </w:ins>
      <w:ins w:id="1265" w:author="R.Scott Wade" w:date="2022-07-30T16:06:45Z">
        <w:r>
          <w:rPr>
            <w:lang w:val="en-US"/>
          </w:rPr>
          <w:t xml:space="preserve">Zada’s </w:t>
        </w:r>
      </w:ins>
      <w:r>
        <w:rPr>
          <w:lang w:val="en-US"/>
        </w:rPr>
        <w:t xml:space="preserve">sights. </w:t>
      </w:r>
      <w:del w:id="1266" w:author="R.Scott Wade" w:date="2022-07-23T15:30:47Z">
        <w:r>
          <w:rPr>
            <w:lang w:val="en-US"/>
          </w:rPr>
          <w:delText xml:space="preserve">At the very least, </w:delText>
        </w:r>
      </w:del>
      <w:del w:id="1267" w:author="R.Scott Wade" w:date="2022-07-23T15:30:47Z">
        <w:r>
          <w:rPr>
            <w:lang w:val="en-US"/>
          </w:rPr>
          <w:delText xml:space="preserve">out </w:delText>
        </w:r>
      </w:del>
      <w:del w:id="1268" w:author="R.Scott Wade" w:date="2022-07-23T15:30:47Z">
        <w:r>
          <w:rPr>
            <w:lang w:val="en-US"/>
          </w:rPr>
          <w:delText>here the trees wouldn’t attack him.</w:delText>
        </w:r>
      </w:del>
    </w:p>
    <w:p>
      <w:pPr>
        <w:sectPr>
          <w:headerReference w:type="default" r:id="rId20"/>
          <w:headerReference w:type="first" r:id="rId21"/>
          <w:footerReference w:type="default" r:id="rId22"/>
          <w:footerReference w:type="first" r:id="rId23"/>
          <w:type w:val="nextPage"/>
          <w:pgSz w:w="12240" w:h="15811"/>
          <w:pgMar w:left="1134" w:right="1134" w:gutter="0" w:header="1123" w:top="1745" w:footer="1123" w:bottom="1469"/>
          <w:pgNumType w:fmt="decimal"/>
          <w:formProt w:val="false"/>
          <w:textDirection w:val="lrTb"/>
          <w:docGrid w:type="default" w:linePitch="312" w:charSpace="4294961151"/>
        </w:sectPr>
        <w:pStyle w:val="TextBody"/>
        <w:rPr>
          <w:lang w:val="en-US"/>
        </w:rPr>
      </w:pPr>
      <w:r>
        <w:rPr>
          <w:lang w:val="en-US"/>
        </w:rPr>
        <w:t>He didn</w:t>
      </w:r>
      <w:del w:id="1269" w:author="R.Scott Wade" w:date="2022-07-31T18:13:17Z">
        <w:r>
          <w:rPr>
            <w:lang w:val="en-US"/>
          </w:rPr>
          <w:delText>’</w:delText>
        </w:r>
      </w:del>
      <w:ins w:id="1270" w:author="R.Scott Wade" w:date="2022-07-31T18:13:17Z">
        <w:r>
          <w:rPr>
            <w:lang w:val="en-US"/>
          </w:rPr>
          <w:t>’</w:t>
        </w:r>
      </w:ins>
      <w:r>
        <w:rPr>
          <w:lang w:val="en-US"/>
        </w:rPr>
        <w:t>t know all the trails between Blauwald and Fast Ford, but he knew which direction to go. He oriented himself and went.</w:t>
      </w:r>
      <w:ins w:id="1271" w:author="R.Scott Wade" w:date="2022-07-23T15:30:49Z">
        <w:r>
          <w:rPr>
            <w:lang w:val="en-US"/>
          </w:rPr>
          <w:t xml:space="preserve"> At the very least, </w:t>
        </w:r>
      </w:ins>
      <w:ins w:id="1272" w:author="R.Scott Wade" w:date="2022-07-23T15:30:49Z">
        <w:r>
          <w:rPr>
            <w:lang w:val="en-US"/>
          </w:rPr>
          <w:t xml:space="preserve">out </w:t>
        </w:r>
      </w:ins>
      <w:ins w:id="1273" w:author="R.Scott Wade" w:date="2022-07-23T15:30:49Z">
        <w:r>
          <w:rPr>
            <w:lang w:val="en-US"/>
          </w:rPr>
          <w:t>here the trees wouldn</w:t>
        </w:r>
      </w:ins>
      <w:ins w:id="1274" w:author="R.Scott Wade" w:date="2022-07-31T18:13:17Z">
        <w:r>
          <w:rPr>
            <w:lang w:val="en-US"/>
          </w:rPr>
          <w:t>’</w:t>
        </w:r>
      </w:ins>
      <w:ins w:id="1275" w:author="R.Scott Wade" w:date="2022-07-23T15:30:49Z">
        <w:r>
          <w:rPr>
            <w:lang w:val="en-US"/>
          </w:rPr>
          <w:t>t attack him.</w:t>
        </w:r>
      </w:ins>
    </w:p>
    <w:p>
      <w:pPr>
        <w:pStyle w:val="Heading1"/>
        <w:rPr>
          <w:lang w:val="en-US"/>
        </w:rPr>
      </w:pPr>
      <w:bookmarkStart w:id="22" w:name="__RefHeading___Toc29863_1146340026"/>
      <w:bookmarkEnd w:id="22"/>
      <w:r>
        <w:rPr>
          <w:lang w:val="en-US"/>
        </w:rPr>
        <w:t>The Rise of Arachnae</w:t>
      </w:r>
    </w:p>
    <w:p>
      <w:pPr>
        <w:pStyle w:val="Heading9"/>
        <w:rPr>
          <w:lang w:val="en-US"/>
        </w:rPr>
      </w:pPr>
      <w:bookmarkStart w:id="23" w:name="__RefHeading___Toc29865_1146340026"/>
      <w:bookmarkEnd w:id="23"/>
      <w:r>
        <w:rPr>
          <w:lang w:val="en-US"/>
        </w:rPr>
        <w:t>Rise Of Arachnae</w:t>
      </w:r>
      <w:del w:id="1296" w:author="R.Scott Wade" w:date="2022-07-22T16:10:56Z">
        <w:r>
          <w:rPr>
            <w:lang w:val="en-US"/>
          </w:rPr>
          <w:delText xml:space="preserve"> </w:delText>
        </w:r>
      </w:del>
      <w:del w:id="1297" w:author="R.Scott Wade" w:date="2022-07-22T16:10:56Z">
        <w:r>
          <w:rPr>
            <w:rFonts w:eastAsia="Noto Sans CJK SC" w:cs="Lohit Devanagari" w:ascii="Liberation Sans" w:hAnsi="Liberation Sans"/>
            <w:b/>
            <w:bCs w:val="false"/>
            <w:sz w:val="24"/>
            <w:szCs w:val="21"/>
            <w:lang w:val="en-US"/>
          </w:rPr>
          <w:delText>–</w:delText>
        </w:r>
      </w:del>
      <w:del w:id="1298" w:author="R.Scott Wade" w:date="2022-07-22T16:10:56Z">
        <w:r>
          <w:rPr>
            <w:lang w:val="en-US"/>
          </w:rPr>
          <w:delText xml:space="preserve"> </w:delText>
        </w:r>
      </w:del>
      <w:ins w:id="1299" w:author="R.Scott Wade" w:date="2022-08-01T10:58:55Z">
        <w:r>
          <w:rPr>
            <w:lang w:val="en-US"/>
          </w:rPr>
          <w:t xml:space="preserve"> </w:t>
        </w:r>
      </w:ins>
      <w:ins w:id="1300" w:author="R.Scott Wade" w:date="2022-07-22T16:10:56Z">
        <w:r>
          <w:rPr>
            <w:rFonts w:eastAsia="Noto Sans CJK SC" w:cs="Lohit Devanagari"/>
            <w:b/>
            <w:bCs w:val="false"/>
            <w:sz w:val="21"/>
            <w:szCs w:val="21"/>
            <w:lang w:val="en-US"/>
          </w:rPr>
          <w:t>—</w:t>
        </w:r>
      </w:ins>
      <w:ins w:id="1301" w:author="R.Scott Wade" w:date="2022-08-01T10:58:58Z">
        <w:r>
          <w:rPr>
            <w:rFonts w:eastAsia="Noto Sans CJK SC" w:cs="Lohit Devanagari"/>
            <w:b/>
            <w:bCs w:val="false"/>
            <w:sz w:val="21"/>
            <w:szCs w:val="21"/>
            <w:lang w:val="en-US"/>
          </w:rPr>
          <w:t xml:space="preserve"> </w:t>
        </w:r>
      </w:ins>
      <w:r>
        <w:rPr>
          <w:lang w:val="en-US"/>
        </w:rPr>
        <w:t xml:space="preserve">The first </w:t>
      </w:r>
      <w:r>
        <w:rPr>
          <w:lang w:val="en-US"/>
        </w:rPr>
        <w:t xml:space="preserve">2.5 </w:t>
      </w:r>
      <w:r>
        <w:rPr>
          <w:lang w:val="en-US"/>
        </w:rPr>
        <w:t>millennia</w:t>
      </w:r>
      <w:del w:id="1302" w:author="R.Scott Wade" w:date="2022-07-22T16:10:59Z">
        <w:r>
          <w:rPr>
            <w:lang w:val="en-US"/>
          </w:rPr>
          <w:delText xml:space="preserve"> – </w:delText>
        </w:r>
      </w:del>
      <w:ins w:id="1303" w:author="R.Scott Wade" w:date="2022-08-01T10:59:00Z">
        <w:r>
          <w:rPr>
            <w:lang w:val="en-US"/>
          </w:rPr>
          <w:t xml:space="preserve"> </w:t>
        </w:r>
      </w:ins>
      <w:ins w:id="1304" w:author="R.Scott Wade" w:date="2022-07-22T16:10:59Z">
        <w:r>
          <w:rPr>
            <w:rFonts w:eastAsia="Noto Sans CJK SC" w:cs="Lohit Devanagari"/>
            <w:b/>
            <w:bCs w:val="false"/>
            <w:sz w:val="21"/>
            <w:szCs w:val="21"/>
            <w:lang w:val="en-US"/>
          </w:rPr>
          <w:t>—</w:t>
        </w:r>
      </w:ins>
      <w:ins w:id="1305" w:author="R.Scott Wade" w:date="2022-08-01T10:59:02Z">
        <w:r>
          <w:rPr>
            <w:rFonts w:eastAsia="Noto Sans CJK SC" w:cs="Lohit Devanagari"/>
            <w:b/>
            <w:bCs w:val="false"/>
            <w:sz w:val="21"/>
            <w:szCs w:val="21"/>
            <w:lang w:val="en-US"/>
          </w:rPr>
          <w:t xml:space="preserve"> </w:t>
        </w:r>
      </w:ins>
      <w:r>
        <w:rPr>
          <w:lang w:val="en-US"/>
        </w:rPr>
        <w:t>v1.6.</w:t>
      </w:r>
      <w:ins w:id="1306" w:author="R.Scott Wade" w:date="2022-07-22T23:14:41Z">
        <w:r>
          <w:rPr>
            <w:lang w:val="en-US"/>
          </w:rPr>
          <w:t>2</w:t>
        </w:r>
      </w:ins>
      <w:del w:id="1307" w:author="R.Scott Wade" w:date="2022-07-22T23:14:40Z">
        <w:r>
          <w:rPr>
            <w:lang w:val="en-US"/>
          </w:rPr>
          <w:delText>0</w:delText>
        </w:r>
      </w:del>
      <w:del w:id="1308" w:author="R.Scott Wade" w:date="2022-07-10T16:34:26Z">
        <w:r>
          <w:rPr>
            <w:lang w:val="en-US"/>
          </w:rPr>
          <w:delText xml:space="preserve">  </w:delText>
        </w:r>
      </w:del>
    </w:p>
    <w:p>
      <w:pPr>
        <w:pStyle w:val="TextBody"/>
        <w:rPr/>
      </w:pPr>
      <w:commentRangeStart w:id="20"/>
      <w:r>
        <w:rPr>
          <w:lang w:val="en-US"/>
        </w:rPr>
        <w:t xml:space="preserve">The first two and a half millennia </w:t>
      </w:r>
      <w:r>
        <w:rPr/>
      </w:r>
      <w:ins w:id="1309" w:author="R.Scott Wade" w:date="2022-07-31T18:06:26Z">
        <w:commentRangeEnd w:id="20"/>
        <w:r>
          <w:commentReference w:id="20"/>
        </w:r>
        <w:r>
          <w:rPr>
            <w:lang w:val="en-US"/>
          </w:rPr>
          <w:t>of</w:t>
        </w:r>
      </w:ins>
      <w:del w:id="1310" w:author="R.Scott Wade" w:date="2022-07-31T18:06:25Z">
        <w:r>
          <w:rPr>
            <w:lang w:val="en-US"/>
          </w:rPr>
          <w:delText>of humanity</w:delText>
        </w:r>
      </w:del>
      <w:del w:id="1311" w:author="R.Scott Wade" w:date="2022-07-30T16:07:14Z">
        <w:r>
          <w:rPr>
            <w:lang w:val="en-US"/>
          </w:rPr>
          <w:delText>'</w:delText>
        </w:r>
      </w:del>
      <w:ins w:id="1312" w:author="R.Scott Wade" w:date="2022-07-31T18:06:27Z">
        <w:r>
          <w:rPr>
            <w:lang w:val="en-US"/>
          </w:rPr>
          <w:t xml:space="preserve"> </w:t>
        </w:r>
      </w:ins>
      <w:ins w:id="1313" w:author="R.Scott Wade" w:date="2022-07-31T18:06:27Z">
        <w:r>
          <w:rPr>
            <w:lang w:val="en-US"/>
          </w:rPr>
          <w:t>humanity</w:t>
        </w:r>
      </w:ins>
      <w:ins w:id="1314" w:author="R.Scott Wade" w:date="2022-07-31T18:13:17Z">
        <w:r>
          <w:rPr>
            <w:lang w:val="en-US"/>
          </w:rPr>
          <w:t>’</w:t>
        </w:r>
      </w:ins>
      <w:r>
        <w:rPr>
          <w:lang w:val="en-US"/>
        </w:rPr>
        <w:t xml:space="preserve">s stellar age saw the </w:t>
      </w:r>
      <w:r>
        <w:rPr>
          <w:lang w:val="en-US"/>
        </w:rPr>
        <w:t>rise</w:t>
      </w:r>
      <w:r>
        <w:rPr>
          <w:lang w:val="en-US"/>
        </w:rPr>
        <w:t xml:space="preserve"> and decay of an empire calling itself the Solar Alliance. At its peak, humanity</w:t>
      </w:r>
      <w:del w:id="1315" w:author="R.Scott Wade" w:date="2022-07-31T18:13:17Z">
        <w:r>
          <w:rPr>
            <w:lang w:val="en-US"/>
          </w:rPr>
          <w:delText>’</w:delText>
        </w:r>
      </w:del>
      <w:ins w:id="1316" w:author="R.Scott Wade" w:date="2022-07-31T18:13:17Z">
        <w:r>
          <w:rPr>
            <w:lang w:val="en-US"/>
          </w:rPr>
          <w:t>’</w:t>
        </w:r>
      </w:ins>
      <w:r>
        <w:rPr>
          <w:lang w:val="en-US"/>
        </w:rPr>
        <w:t xml:space="preserve">s first interstellar </w:t>
      </w:r>
      <w:r>
        <w:rPr>
          <w:lang w:val="en-US"/>
        </w:rPr>
        <w:t>empire</w:t>
      </w:r>
      <w:r>
        <w:rPr>
          <w:lang w:val="en-US"/>
        </w:rPr>
        <w:t xml:space="preserve"> comprised more than one hundred and fifty </w:t>
      </w:r>
      <w:r>
        <w:rPr>
          <w:lang w:val="en-US"/>
        </w:rPr>
        <w:t>star system</w:t>
      </w:r>
      <w:r>
        <w:rPr>
          <w:lang w:val="en-US"/>
        </w:rPr>
        <w:t xml:space="preserve">s. </w:t>
      </w:r>
    </w:p>
    <w:p>
      <w:pPr>
        <w:pStyle w:val="TextBody"/>
        <w:rPr/>
      </w:pPr>
      <w:r>
        <w:rPr>
          <w:lang w:val="en-US"/>
        </w:rPr>
        <w:t xml:space="preserve">At the edge of the Alliance, where the untamed galaxy still beckoned,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and its trading partners were different from human</w:t>
      </w:r>
      <w:r>
        <w:rPr>
          <w:lang w:val="en-US"/>
        </w:rPr>
        <w:t>ity</w:t>
      </w:r>
      <w:del w:id="1319" w:author="R.Scott Wade" w:date="2022-07-31T18:13:17Z">
        <w:r>
          <w:rPr>
            <w:lang w:val="en-US"/>
          </w:rPr>
          <w:delText>’</w:delText>
        </w:r>
      </w:del>
      <w:ins w:id="1320" w:author="R.Scott Wade" w:date="2022-07-31T18:13:17Z">
        <w:r>
          <w:rPr>
            <w:lang w:val="en-US"/>
          </w:rPr>
          <w:t>’</w:t>
        </w:r>
      </w:ins>
      <w:r>
        <w:rPr>
          <w:lang w:val="en-US"/>
        </w:rPr>
        <w:t xml:space="preserve">s </w:t>
      </w:r>
      <w:r>
        <w:rPr>
          <w:lang w:val="en-US"/>
        </w:rPr>
        <w:t xml:space="preserve">other worlds. Theirs was a dynamic, growing economy not dominated </w:t>
      </w:r>
      <w:r>
        <w:rPr>
          <w:lang w:val="en-US"/>
        </w:rPr>
        <w:t>and choked</w:t>
      </w:r>
      <w:r>
        <w:rPr>
          <w:lang w:val="en-US"/>
        </w:rPr>
        <w:t xml:space="preserve"> by huge hegemonies and trade associations. The </w:t>
      </w:r>
      <w:r>
        <w:rPr>
          <w:lang w:val="en-US"/>
        </w:rPr>
        <w:t xml:space="preserve">dozen or so </w:t>
      </w:r>
      <w:r>
        <w:rPr>
          <w:lang w:val="en-US"/>
        </w:rPr>
        <w:t xml:space="preserve">worlds economically engaged with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were as free and independent as membership in the Alliance allowed them to be. The more hyperbolic elements of the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press used the term </w:t>
      </w:r>
      <w:del w:id="1325" w:author="R.Scott Wade" w:date="2022-07-23T13:24:13Z">
        <w:r>
          <w:rPr>
            <w:lang w:val="en-US"/>
          </w:rPr>
          <w:delText>"</w:delText>
        </w:r>
      </w:del>
      <w:del w:id="1326" w:author="R.Scott Wade" w:date="2022-08-01T11:53:41Z">
        <w:r>
          <w:rPr>
            <w:lang w:val="en-US"/>
          </w:rPr>
          <w:delText xml:space="preserve">Commonwealth of </w:delText>
        </w:r>
      </w:del>
      <w:del w:id="1327" w:author="R.Scott Wade" w:date="2022-08-01T11:53:41Z">
        <w:r>
          <w:fldChar w:fldCharType="begin"/>
        </w:r>
        <w:r>
          <w:rPr>
            <w:lang w:val="en-US"/>
          </w:rPr>
          <w:delInstrText xml:space="preserve"> XE "Places:Ar" </w:delInstrText>
        </w:r>
      </w:del>
      <w:r>
        <w:rPr>
          <w:lang w:val="en-US"/>
        </w:rPr>
        <w:fldChar w:fldCharType="separate"/>
      </w:r>
      <w:del w:id="1328" w:author="R.Scott Wade" w:date="2022-08-01T11:53:41Z">
        <w:r>
          <w:rPr>
            <w:lang w:val="en-US"/>
          </w:rPr>
          <w:delText>Ar</w:delText>
        </w:r>
      </w:del>
      <w:r>
        <w:rPr>
          <w:lang w:val="en-US"/>
        </w:rPr>
        <w:fldChar w:fldCharType="end"/>
      </w:r>
      <w:ins w:id="1329" w:author="R.Scott Wade" w:date="2022-08-01T11:54:30Z">
        <w:r>
          <w:fldChar w:fldCharType="begin"/>
        </w:r>
        <w:r>
          <w:rPr>
            <w:lang w:val="en-US"/>
          </w:rPr>
          <w:instrText xml:space="preserve"> XE "Places:“Commonwealth of Arach"”" </w:instrText>
        </w:r>
      </w:ins>
      <w:r>
        <w:rPr>
          <w:lang w:val="en-US"/>
        </w:rPr>
        <w:fldChar w:fldCharType="separate"/>
      </w:r>
      <w:ins w:id="1330" w:author="R.Scott Wade" w:date="2022-08-01T11:54:30Z">
        <w:r>
          <w:rPr>
            <w:lang w:val="en-US"/>
          </w:rPr>
          <w:t>“</w:t>
        </w:r>
      </w:ins>
      <w:r>
        <w:rPr>
          <w:lang w:val="en-US"/>
        </w:rPr>
        <w:fldChar w:fldCharType="end"/>
      </w:r>
      <w:ins w:id="1331" w:author="R.Scott Wade" w:date="2022-08-01T11:54:30Z">
        <w:r>
          <w:rPr>
            <w:lang w:val="en-US"/>
          </w:rPr>
          <w:t>Commonwealth of Ar</w:t>
        </w:r>
      </w:ins>
      <w:r>
        <w:rPr>
          <w:lang w:val="en-US"/>
          <w:rPrChange w:id="0" w:author="R.Scott Wade" w:date="2022-07-23T12:53:57Z"/>
        </w:rPr>
        <w:t>ach</w:t>
      </w:r>
      <w:del w:id="1333" w:author="R.Scott Wade" w:date="2022-07-23T13:24:22Z">
        <w:r>
          <w:fldChar w:fldCharType="begin"/>
        </w:r>
        <w:r>
          <w:rPr>
            <w:lang w:val="en-US"/>
          </w:rPr>
          <w:delInstrText xml:space="preserve"> XE "Places:"" </w:delInstrText>
        </w:r>
      </w:del>
      <w:r>
        <w:rPr>
          <w:lang w:val="en-US"/>
        </w:rPr>
        <w:fldChar w:fldCharType="separate"/>
      </w:r>
      <w:del w:id="1334" w:author="R.Scott Wade" w:date="2022-07-23T13:24:22Z">
        <w:r>
          <w:fldChar w:fldCharType="begin"/>
        </w:r>
        <w:r>
          <w:rPr>
            <w:lang w:val="en-US"/>
          </w:rPr>
          <w:delInstrText xml:space="preserve"> XE "Places:"" </w:delInstrText>
        </w:r>
      </w:del>
      <w:r>
        <w:rPr>
          <w:lang w:val="en-US"/>
        </w:rPr>
        <w:fldChar w:fldCharType="separate"/>
      </w:r>
      <w:del w:id="1335" w:author="R.Scott Wade" w:date="2022-07-23T13:24:22Z">
        <w:r>
          <w:fldChar w:fldCharType="begin"/>
        </w:r>
        <w:r>
          <w:rPr>
            <w:lang w:val="en-US"/>
          </w:rPr>
          <w:delInstrText xml:space="preserve"> XE "Places:"" </w:delInstrText>
        </w:r>
      </w:del>
      <w:r>
        <w:rPr>
          <w:lang w:val="en-US"/>
        </w:rPr>
        <w:fldChar w:fldCharType="separate"/>
      </w:r>
      <w:del w:id="1336" w:author="R.Scott Wade" w:date="2022-07-23T13:24:22Z">
        <w:r>
          <w:fldChar w:fldCharType="begin"/>
        </w:r>
        <w:r>
          <w:rPr>
            <w:lang w:val="en-US"/>
          </w:rPr>
          <w:delInstrText xml:space="preserve"> XE "Places:"" </w:delInstrText>
        </w:r>
      </w:del>
      <w:r>
        <w:rPr>
          <w:lang w:val="en-US"/>
        </w:rPr>
        <w:fldChar w:fldCharType="separate"/>
      </w:r>
      <w:del w:id="1337" w:author="R.Scott Wade" w:date="2022-07-23T13:24:22Z">
        <w:r>
          <w:fldChar w:fldCharType="begin"/>
        </w:r>
        <w:r>
          <w:rPr>
            <w:lang w:val="en-US"/>
          </w:rPr>
          <w:delInstrText xml:space="preserve"> XE "Places:"" </w:delInstrText>
        </w:r>
      </w:del>
      <w:r>
        <w:rPr>
          <w:lang w:val="en-US"/>
        </w:rPr>
        <w:fldChar w:fldCharType="separate"/>
      </w:r>
      <w:del w:id="1338" w:author="R.Scott Wade" w:date="2022-07-23T13:24:22Z">
        <w:r>
          <w:fldChar w:fldCharType="begin"/>
        </w:r>
        <w:r>
          <w:rPr>
            <w:lang w:val="en-US"/>
          </w:rPr>
          <w:delInstrText xml:space="preserve"> XE "Places:"" </w:delInstrText>
        </w:r>
      </w:del>
      <w:r>
        <w:rPr>
          <w:lang w:val="en-US"/>
        </w:rPr>
        <w:fldChar w:fldCharType="separate"/>
      </w:r>
      <w:del w:id="1339" w:author="R.Scott Wade" w:date="2022-07-23T13:24:22Z">
        <w:r>
          <w:fldChar w:fldCharType="begin"/>
        </w:r>
        <w:r>
          <w:rPr>
            <w:lang w:val="en-US"/>
          </w:rPr>
          <w:delInstrText xml:space="preserve"> XE "Places:"" </w:delInstrText>
        </w:r>
      </w:del>
      <w:r>
        <w:rPr>
          <w:lang w:val="en-US"/>
        </w:rPr>
        <w:fldChar w:fldCharType="separate"/>
      </w:r>
      <w:del w:id="1340" w:author="R.Scott Wade" w:date="2022-07-23T13:24:22Z">
        <w:r>
          <w:fldChar w:fldCharType="begin"/>
        </w:r>
        <w:r>
          <w:rPr>
            <w:lang w:val="en-US"/>
          </w:rPr>
          <w:delInstrText xml:space="preserve"> XE "Places:"" </w:delInstrText>
        </w:r>
      </w:del>
      <w:r>
        <w:rPr>
          <w:lang w:val="en-US"/>
        </w:rPr>
        <w:fldChar w:fldCharType="separate"/>
      </w:r>
      <w:del w:id="1341" w:author="R.Scott Wade" w:date="2022-07-23T13:24:22Z">
        <w:r>
          <w:fldChar w:fldCharType="begin"/>
        </w:r>
        <w:r>
          <w:rPr>
            <w:lang w:val="en-US"/>
          </w:rPr>
          <w:delInstrText xml:space="preserve"> XE "Places:"" </w:delInstrText>
        </w:r>
      </w:del>
      <w:r>
        <w:rPr>
          <w:lang w:val="en-US"/>
        </w:rPr>
        <w:fldChar w:fldCharType="separate"/>
      </w:r>
      <w:del w:id="1342" w:author="R.Scott Wade" w:date="2022-07-23T13:24:22Z">
        <w:r>
          <w:fldChar w:fldCharType="begin"/>
        </w:r>
        <w:r>
          <w:rPr>
            <w:lang w:val="en-US"/>
          </w:rPr>
          <w:delInstrText xml:space="preserve"> XE "Places:"" </w:delInstrText>
        </w:r>
      </w:del>
      <w:r>
        <w:rPr>
          <w:lang w:val="en-US"/>
        </w:rPr>
        <w:fldChar w:fldCharType="separate"/>
      </w:r>
      <w:del w:id="1343" w:author="R.Scott Wade" w:date="2022-07-23T13:24:22Z">
        <w:r>
          <w:fldChar w:fldCharType="begin"/>
        </w:r>
        <w:r>
          <w:rPr>
            <w:lang w:val="en-US"/>
          </w:rPr>
          <w:delInstrText xml:space="preserve"> XE "Places:"" </w:delInstrText>
        </w:r>
      </w:del>
      <w:r>
        <w:rPr>
          <w:lang w:val="en-US"/>
        </w:rPr>
        <w:fldChar w:fldCharType="separate"/>
      </w:r>
      <w:del w:id="1344" w:author="R.Scott Wade" w:date="2022-07-23T13:24:22Z">
        <w:r>
          <w:fldChar w:fldCharType="begin"/>
        </w:r>
        <w:r>
          <w:rPr>
            <w:lang w:val="en-US"/>
          </w:rPr>
          <w:delInstrText xml:space="preserve"> XE "Places:"" </w:delInstrText>
        </w:r>
      </w:del>
      <w:r>
        <w:rPr>
          <w:lang w:val="en-US"/>
        </w:rPr>
        <w:fldChar w:fldCharType="separate"/>
      </w:r>
      <w:del w:id="1345" w:author="R.Scott Wade" w:date="2022-07-23T13:24:22Z">
        <w:r>
          <w:fldChar w:fldCharType="begin"/>
        </w:r>
        <w:r>
          <w:rPr>
            <w:lang w:val="en-US"/>
          </w:rPr>
          <w:delInstrText xml:space="preserve"> XE "Places:"" </w:delInstrText>
        </w:r>
      </w:del>
      <w:r>
        <w:rPr>
          <w:lang w:val="en-US"/>
        </w:rPr>
        <w:fldChar w:fldCharType="separate"/>
      </w:r>
      <w:del w:id="1346" w:author="R.Scott Wade" w:date="2022-07-23T13:24:22Z">
        <w:r>
          <w:fldChar w:fldCharType="begin"/>
        </w:r>
        <w:r>
          <w:rPr>
            <w:lang w:val="en-US"/>
          </w:rPr>
          <w:delInstrText xml:space="preserve"> XE "Places:"" </w:delInstrText>
        </w:r>
      </w:del>
      <w:r>
        <w:rPr>
          <w:lang w:val="en-US"/>
        </w:rPr>
        <w:fldChar w:fldCharType="separate"/>
      </w:r>
      <w:del w:id="1347" w:author="R.Scott Wade" w:date="2022-07-23T13:24:22Z">
        <w:r>
          <w:fldChar w:fldCharType="begin"/>
        </w:r>
        <w:r>
          <w:rPr>
            <w:lang w:val="en-US"/>
          </w:rPr>
          <w:delInstrText xml:space="preserve"> XE "Places:"" </w:delInstrText>
        </w:r>
      </w:del>
      <w:r>
        <w:rPr>
          <w:lang w:val="en-US"/>
        </w:rPr>
        <w:fldChar w:fldCharType="separate"/>
      </w:r>
      <w:del w:id="1348" w:author="R.Scott Wade" w:date="2022-07-23T13:24:22Z">
        <w:r>
          <w:fldChar w:fldCharType="begin"/>
        </w:r>
        <w:r>
          <w:rPr>
            <w:lang w:val="en-US"/>
          </w:rPr>
          <w:delInstrText xml:space="preserve"> XE "Places:"" </w:delInstrText>
        </w:r>
      </w:del>
      <w:r>
        <w:rPr>
          <w:lang w:val="en-US"/>
        </w:rPr>
        <w:fldChar w:fldCharType="separate"/>
      </w:r>
      <w:del w:id="1349" w:author="R.Scott Wade" w:date="2022-07-23T13:24:22Z">
        <w:r>
          <w:fldChar w:fldCharType="begin"/>
        </w:r>
        <w:r>
          <w:rPr>
            <w:lang w:val="en-US"/>
          </w:rPr>
          <w:delInstrText xml:space="preserve"> XE "Places:"" </w:delInstrText>
        </w:r>
      </w:del>
      <w:r>
        <w:rPr>
          <w:lang w:val="en-US"/>
        </w:rPr>
        <w:fldChar w:fldCharType="separate"/>
      </w:r>
      <w:del w:id="1350" w:author="R.Scott Wade" w:date="2022-07-23T13:24:22Z">
        <w:r>
          <w:fldChar w:fldCharType="begin"/>
        </w:r>
        <w:r>
          <w:rPr>
            <w:lang w:val="en-US"/>
          </w:rPr>
          <w:delInstrText xml:space="preserve"> XE "Places:"" </w:delInstrText>
        </w:r>
      </w:del>
      <w:r>
        <w:rPr>
          <w:lang w:val="en-US"/>
        </w:rPr>
        <w:fldChar w:fldCharType="separate"/>
      </w:r>
      <w:del w:id="1351" w:author="R.Scott Wade" w:date="2022-07-23T13:24:22Z">
        <w:r>
          <w:fldChar w:fldCharType="begin"/>
        </w:r>
        <w:r>
          <w:rPr>
            <w:lang w:val="en-US"/>
          </w:rPr>
          <w:delInstrText xml:space="preserve"> XE "Places:"" </w:delInstrText>
        </w:r>
      </w:del>
      <w:r>
        <w:rPr>
          <w:lang w:val="en-US"/>
        </w:rPr>
        <w:fldChar w:fldCharType="separate"/>
      </w:r>
      <w:del w:id="1352" w:author="R.Scott Wade" w:date="2022-07-23T13:24:22Z">
        <w:r>
          <w:fldChar w:fldCharType="begin"/>
        </w:r>
        <w:r>
          <w:rPr>
            <w:lang w:val="en-US"/>
          </w:rPr>
          <w:delInstrText xml:space="preserve"> XE "Places:"" </w:delInstrText>
        </w:r>
      </w:del>
      <w:r>
        <w:rPr>
          <w:lang w:val="en-US"/>
        </w:rPr>
        <w:fldChar w:fldCharType="separate"/>
      </w:r>
      <w:del w:id="1353" w:author="R.Scott Wade" w:date="2022-07-23T13:24:22Z">
        <w:r>
          <w:fldChar w:fldCharType="begin"/>
        </w:r>
        <w:r>
          <w:rPr>
            <w:lang w:val="en-US"/>
          </w:rPr>
          <w:delInstrText xml:space="preserve"> XE "Places:"" </w:delInstrText>
        </w:r>
      </w:del>
      <w:r>
        <w:rPr>
          <w:lang w:val="en-US"/>
        </w:rPr>
        <w:fldChar w:fldCharType="separate"/>
      </w:r>
      <w:del w:id="1354" w:author="R.Scott Wade" w:date="2022-07-23T13:24:22Z">
        <w:r>
          <w:fldChar w:fldCharType="begin"/>
        </w:r>
        <w:r>
          <w:rPr>
            <w:lang w:val="en-US"/>
          </w:rPr>
          <w:delInstrText xml:space="preserve"> XE "Places:"" </w:delInstrText>
        </w:r>
      </w:del>
      <w:r>
        <w:rPr>
          <w:lang w:val="en-US"/>
        </w:rPr>
        <w:fldChar w:fldCharType="separate"/>
      </w:r>
      <w:del w:id="1355" w:author="R.Scott Wade" w:date="2022-07-23T13:24:22Z">
        <w:r>
          <w:fldChar w:fldCharType="begin"/>
        </w:r>
        <w:r>
          <w:rPr>
            <w:lang w:val="en-US"/>
          </w:rPr>
          <w:delInstrText xml:space="preserve"> XE "Places:"" </w:delInstrText>
        </w:r>
      </w:del>
      <w:r>
        <w:rPr>
          <w:lang w:val="en-US"/>
        </w:rPr>
        <w:fldChar w:fldCharType="separate"/>
      </w:r>
      <w:del w:id="1356" w:author="R.Scott Wade" w:date="2022-07-23T13:24:22Z">
        <w:r>
          <w:fldChar w:fldCharType="begin"/>
        </w:r>
        <w:r>
          <w:rPr>
            <w:lang w:val="en-US"/>
          </w:rPr>
          <w:delInstrText xml:space="preserve"> XE "Places:"" </w:delInstrText>
        </w:r>
      </w:del>
      <w:r>
        <w:rPr>
          <w:lang w:val="en-US"/>
        </w:rPr>
        <w:fldChar w:fldCharType="separate"/>
      </w:r>
      <w:del w:id="1357" w:author="R.Scott Wade" w:date="2022-07-23T13:24:22Z">
        <w:r>
          <w:fldChar w:fldCharType="begin"/>
        </w:r>
        <w:r>
          <w:rPr>
            <w:lang w:val="en-US"/>
          </w:rPr>
          <w:delInstrText xml:space="preserve"> XE "Places:"" </w:delInstrText>
        </w:r>
      </w:del>
      <w:r>
        <w:rPr>
          <w:lang w:val="en-US"/>
        </w:rPr>
        <w:fldChar w:fldCharType="separate"/>
      </w:r>
      <w:del w:id="1358" w:author="R.Scott Wade" w:date="2022-07-23T13:24:22Z">
        <w:r>
          <w:fldChar w:fldCharType="begin"/>
        </w:r>
        <w:r>
          <w:rPr>
            <w:lang w:val="en-US"/>
          </w:rPr>
          <w:delInstrText xml:space="preserve"> XE "Places:"" </w:delInstrText>
        </w:r>
      </w:del>
      <w:r>
        <w:rPr>
          <w:lang w:val="en-US"/>
        </w:rPr>
        <w:fldChar w:fldCharType="separate"/>
      </w:r>
      <w:del w:id="1359" w:author="R.Scott Wade" w:date="2022-07-23T13:24:22Z">
        <w:r>
          <w:fldChar w:fldCharType="begin"/>
        </w:r>
        <w:r>
          <w:rPr>
            <w:lang w:val="en-US"/>
          </w:rPr>
          <w:delInstrText xml:space="preserve"> XE "Places:"" </w:delInstrText>
        </w:r>
      </w:del>
      <w:r>
        <w:rPr>
          <w:lang w:val="en-US"/>
        </w:rPr>
        <w:fldChar w:fldCharType="separate"/>
      </w:r>
      <w:del w:id="1360" w:author="R.Scott Wade" w:date="2022-07-23T13:24:22Z">
        <w:r>
          <w:fldChar w:fldCharType="begin"/>
        </w:r>
        <w:r>
          <w:rPr>
            <w:lang w:val="en-US"/>
          </w:rPr>
          <w:delInstrText xml:space="preserve"> XE "Places:"" </w:delInstrText>
        </w:r>
      </w:del>
      <w:r>
        <w:rPr>
          <w:lang w:val="en-US"/>
        </w:rPr>
        <w:fldChar w:fldCharType="separate"/>
      </w:r>
      <w:del w:id="1361" w:author="R.Scott Wade" w:date="2022-07-23T13:24:22Z">
        <w:r>
          <w:fldChar w:fldCharType="begin"/>
        </w:r>
        <w:r>
          <w:rPr>
            <w:lang w:val="en-US"/>
          </w:rPr>
          <w:delInstrText xml:space="preserve"> XE "Places:"" </w:delInstrText>
        </w:r>
      </w:del>
      <w:r>
        <w:rPr>
          <w:lang w:val="en-US"/>
        </w:rPr>
        <w:fldChar w:fldCharType="separate"/>
      </w:r>
      <w:del w:id="1362" w:author="R.Scott Wade" w:date="2022-07-23T13:24:22Z">
        <w:r>
          <w:fldChar w:fldCharType="begin"/>
        </w:r>
        <w:r>
          <w:rPr>
            <w:lang w:val="en-US"/>
          </w:rPr>
          <w:delInstrText xml:space="preserve"> XE "Places:"" </w:delInstrText>
        </w:r>
      </w:del>
      <w:r>
        <w:rPr>
          <w:lang w:val="en-US"/>
        </w:rPr>
        <w:fldChar w:fldCharType="separate"/>
      </w:r>
      <w:del w:id="1363" w:author="R.Scott Wade" w:date="2022-07-23T13:24:22Z">
        <w:r>
          <w:fldChar w:fldCharType="begin"/>
        </w:r>
        <w:r>
          <w:rPr>
            <w:lang w:val="en-US"/>
          </w:rPr>
          <w:delInstrText xml:space="preserve"> XE "Places:"" </w:delInstrText>
        </w:r>
      </w:del>
      <w:r>
        <w:rPr>
          <w:lang w:val="en-US"/>
        </w:rPr>
        <w:fldChar w:fldCharType="separate"/>
      </w:r>
      <w:del w:id="1364" w:author="R.Scott Wade" w:date="2022-07-23T13:24:22Z">
        <w:r>
          <w:fldChar w:fldCharType="begin"/>
        </w:r>
        <w:r>
          <w:rPr>
            <w:lang w:val="en-US"/>
          </w:rPr>
          <w:delInstrText xml:space="preserve"> XE "Places:"" </w:delInstrText>
        </w:r>
      </w:del>
      <w:r>
        <w:rPr>
          <w:lang w:val="en-US"/>
        </w:rPr>
        <w:fldChar w:fldCharType="separate"/>
      </w:r>
      <w:del w:id="1365" w:author="R.Scott Wade" w:date="2022-07-23T13:24:22Z">
        <w:r>
          <w:fldChar w:fldCharType="begin"/>
        </w:r>
        <w:r>
          <w:rPr>
            <w:lang w:val="en-US"/>
          </w:rPr>
          <w:delInstrText xml:space="preserve"> XE "Places:"" </w:delInstrText>
        </w:r>
      </w:del>
      <w:r>
        <w:rPr>
          <w:lang w:val="en-US"/>
        </w:rPr>
        <w:fldChar w:fldCharType="separate"/>
      </w:r>
      <w:del w:id="1366" w:author="R.Scott Wade" w:date="2022-07-23T13:24:22Z">
        <w:r>
          <w:fldChar w:fldCharType="begin"/>
        </w:r>
        <w:r>
          <w:rPr>
            <w:lang w:val="en-US"/>
          </w:rPr>
          <w:delInstrText xml:space="preserve"> XE "Places:"" </w:delInstrText>
        </w:r>
      </w:del>
      <w:r>
        <w:rPr>
          <w:lang w:val="en-US"/>
        </w:rPr>
        <w:fldChar w:fldCharType="separate"/>
      </w:r>
      <w:del w:id="1367" w:author="R.Scott Wade" w:date="2022-07-23T13:24:22Z">
        <w:r>
          <w:fldChar w:fldCharType="begin"/>
        </w:r>
        <w:r>
          <w:rPr>
            <w:lang w:val="en-US"/>
          </w:rPr>
          <w:delInstrText xml:space="preserve"> XE "Places:"" </w:delInstrText>
        </w:r>
      </w:del>
      <w:r>
        <w:rPr>
          <w:lang w:val="en-US"/>
        </w:rPr>
        <w:fldChar w:fldCharType="separate"/>
      </w:r>
      <w:del w:id="1368" w:author="R.Scott Wade" w:date="2022-07-23T13:24:22Z">
        <w:r>
          <w:fldChar w:fldCharType="begin"/>
        </w:r>
        <w:r>
          <w:rPr>
            <w:lang w:val="en-US"/>
          </w:rPr>
          <w:delInstrText xml:space="preserve"> XE "Places:"" </w:delInstrText>
        </w:r>
      </w:del>
      <w:r>
        <w:rPr>
          <w:lang w:val="en-US"/>
        </w:rPr>
        <w:fldChar w:fldCharType="separate"/>
      </w:r>
      <w:del w:id="1369" w:author="R.Scott Wade" w:date="2022-07-23T13:24:22Z">
        <w:r>
          <w:fldChar w:fldCharType="begin"/>
        </w:r>
        <w:r>
          <w:rPr>
            <w:lang w:val="en-US"/>
          </w:rPr>
          <w:delInstrText xml:space="preserve"> XE "Places:"" </w:delInstrText>
        </w:r>
      </w:del>
      <w:r>
        <w:rPr>
          <w:lang w:val="en-US"/>
        </w:rPr>
        <w:fldChar w:fldCharType="separate"/>
      </w:r>
      <w:del w:id="1370" w:author="R.Scott Wade" w:date="2022-07-23T13:24:22Z">
        <w:r>
          <w:fldChar w:fldCharType="begin"/>
        </w:r>
        <w:r>
          <w:rPr>
            <w:lang w:val="en-US"/>
          </w:rPr>
          <w:delInstrText xml:space="preserve"> XE "Places:"" </w:delInstrText>
        </w:r>
      </w:del>
      <w:r>
        <w:rPr>
          <w:lang w:val="en-US"/>
        </w:rPr>
        <w:fldChar w:fldCharType="separate"/>
      </w:r>
      <w:del w:id="1371" w:author="R.Scott Wade" w:date="2022-07-23T13:24:22Z">
        <w:r>
          <w:fldChar w:fldCharType="begin"/>
        </w:r>
        <w:r>
          <w:rPr>
            <w:lang w:val="en-US"/>
          </w:rPr>
          <w:delInstrText xml:space="preserve"> XE "Places:"" </w:delInstrText>
        </w:r>
      </w:del>
      <w:r>
        <w:rPr>
          <w:lang w:val="en-US"/>
        </w:rPr>
        <w:fldChar w:fldCharType="separate"/>
      </w:r>
      <w:del w:id="1372" w:author="R.Scott Wade" w:date="2022-07-23T13:24:22Z">
        <w:r>
          <w:fldChar w:fldCharType="begin"/>
        </w:r>
        <w:r>
          <w:rPr>
            <w:lang w:val="en-US"/>
          </w:rPr>
          <w:delInstrText xml:space="preserve"> XE "Places:"" </w:delInstrText>
        </w:r>
      </w:del>
      <w:r>
        <w:rPr>
          <w:lang w:val="en-US"/>
        </w:rPr>
        <w:fldChar w:fldCharType="separate"/>
      </w:r>
      <w:del w:id="1373" w:author="R.Scott Wade" w:date="2022-07-23T13:24:22Z">
        <w:r>
          <w:fldChar w:fldCharType="begin"/>
        </w:r>
        <w:r>
          <w:rPr>
            <w:lang w:val="en-US"/>
          </w:rPr>
          <w:delInstrText xml:space="preserve"> XE "Places:"" </w:delInstrText>
        </w:r>
      </w:del>
      <w:r>
        <w:rPr>
          <w:lang w:val="en-US"/>
        </w:rPr>
        <w:fldChar w:fldCharType="separate"/>
      </w:r>
      <w:del w:id="1374" w:author="R.Scott Wade" w:date="2022-07-23T13:24:22Z">
        <w:r>
          <w:fldChar w:fldCharType="begin"/>
        </w:r>
        <w:r>
          <w:rPr>
            <w:lang w:val="en-US"/>
          </w:rPr>
          <w:delInstrText xml:space="preserve"> XE "Places:"" </w:delInstrText>
        </w:r>
      </w:del>
      <w:r>
        <w:rPr>
          <w:lang w:val="en-US"/>
        </w:rPr>
        <w:fldChar w:fldCharType="separate"/>
      </w:r>
      <w:del w:id="1375" w:author="R.Scott Wade" w:date="2022-07-23T13:24:22Z">
        <w:r>
          <w:fldChar w:fldCharType="begin"/>
        </w:r>
        <w:r>
          <w:rPr>
            <w:lang w:val="en-US"/>
          </w:rPr>
          <w:delInstrText xml:space="preserve"> XE "Places:"" </w:delInstrText>
        </w:r>
      </w:del>
      <w:r>
        <w:rPr>
          <w:lang w:val="en-US"/>
        </w:rPr>
        <w:fldChar w:fldCharType="separate"/>
      </w:r>
      <w:del w:id="1376" w:author="R.Scott Wade" w:date="2022-07-23T13:24:22Z">
        <w:r>
          <w:fldChar w:fldCharType="begin"/>
        </w:r>
        <w:r>
          <w:rPr>
            <w:lang w:val="en-US"/>
          </w:rPr>
          <w:delInstrText xml:space="preserve"> XE "Places:"" </w:delInstrText>
        </w:r>
      </w:del>
      <w:r>
        <w:rPr>
          <w:lang w:val="en-US"/>
        </w:rPr>
        <w:fldChar w:fldCharType="separate"/>
      </w:r>
      <w:del w:id="1377" w:author="R.Scott Wade" w:date="2022-07-23T13:24:22Z">
        <w:r>
          <w:fldChar w:fldCharType="begin"/>
        </w:r>
        <w:r>
          <w:rPr>
            <w:lang w:val="en-US"/>
          </w:rPr>
          <w:delInstrText xml:space="preserve"> XE "Places:"" </w:delInstrText>
        </w:r>
      </w:del>
      <w:r>
        <w:rPr>
          <w:lang w:val="en-US"/>
        </w:rPr>
        <w:fldChar w:fldCharType="separate"/>
      </w:r>
      <w:del w:id="1378" w:author="R.Scott Wade" w:date="2022-07-23T13:24:22Z">
        <w:r>
          <w:fldChar w:fldCharType="begin"/>
        </w:r>
        <w:r>
          <w:rPr>
            <w:lang w:val="en-US"/>
          </w:rPr>
          <w:delInstrText xml:space="preserve"> XE "Places:"" </w:delInstrText>
        </w:r>
      </w:del>
      <w:r>
        <w:rPr>
          <w:lang w:val="en-US"/>
        </w:rPr>
        <w:fldChar w:fldCharType="separate"/>
      </w:r>
      <w:del w:id="1379" w:author="R.Scott Wade" w:date="2022-07-23T13:24:22Z">
        <w:r>
          <w:fldChar w:fldCharType="begin"/>
        </w:r>
        <w:r>
          <w:rPr>
            <w:lang w:val="en-US"/>
          </w:rPr>
          <w:delInstrText xml:space="preserve"> XE "Places:"" </w:delInstrText>
        </w:r>
      </w:del>
      <w:r>
        <w:rPr>
          <w:lang w:val="en-US"/>
        </w:rPr>
        <w:fldChar w:fldCharType="separate"/>
      </w:r>
      <w:del w:id="1380" w:author="R.Scott Wade" w:date="2022-07-23T13:24:22Z">
        <w:r>
          <w:fldChar w:fldCharType="begin"/>
        </w:r>
        <w:r>
          <w:rPr>
            <w:lang w:val="en-US"/>
          </w:rPr>
          <w:delInstrText xml:space="preserve"> XE "Places:"" </w:delInstrText>
        </w:r>
      </w:del>
      <w:r>
        <w:rPr>
          <w:lang w:val="en-US"/>
        </w:rPr>
        <w:fldChar w:fldCharType="separate"/>
      </w:r>
      <w:del w:id="1381" w:author="R.Scott Wade" w:date="2022-07-23T13:24:22Z">
        <w:r>
          <w:fldChar w:fldCharType="begin"/>
        </w:r>
        <w:r>
          <w:rPr>
            <w:lang w:val="en-US"/>
          </w:rPr>
          <w:delInstrText xml:space="preserve"> XE "Places:"" </w:delInstrText>
        </w:r>
      </w:del>
      <w:r>
        <w:rPr>
          <w:lang w:val="en-US"/>
        </w:rPr>
        <w:fldChar w:fldCharType="separate"/>
      </w:r>
      <w:del w:id="1382" w:author="R.Scott Wade" w:date="2022-07-23T13:24:22Z">
        <w:r>
          <w:fldChar w:fldCharType="begin"/>
        </w:r>
        <w:r>
          <w:rPr>
            <w:lang w:val="en-US"/>
          </w:rPr>
          <w:delInstrText xml:space="preserve"> XE "Places:"" </w:delInstrText>
        </w:r>
      </w:del>
      <w:r>
        <w:rPr>
          <w:lang w:val="en-US"/>
        </w:rPr>
        <w:fldChar w:fldCharType="separate"/>
      </w:r>
      <w:del w:id="1383" w:author="R.Scott Wade" w:date="2022-07-23T13:24:22Z">
        <w:r>
          <w:fldChar w:fldCharType="begin"/>
        </w:r>
        <w:r>
          <w:rPr>
            <w:lang w:val="en-US"/>
          </w:rPr>
          <w:delInstrText xml:space="preserve"> XE "Places:"" </w:delInstrText>
        </w:r>
      </w:del>
      <w:r>
        <w:rPr>
          <w:lang w:val="en-US"/>
        </w:rPr>
        <w:fldChar w:fldCharType="separate"/>
      </w:r>
      <w:del w:id="1384" w:author="R.Scott Wade" w:date="2022-07-23T13:24:22Z">
        <w:r>
          <w:fldChar w:fldCharType="begin"/>
        </w:r>
        <w:r>
          <w:rPr>
            <w:lang w:val="en-US"/>
          </w:rPr>
          <w:delInstrText xml:space="preserve"> XE "Places:"" </w:delInstrText>
        </w:r>
      </w:del>
      <w:r>
        <w:rPr>
          <w:lang w:val="en-US"/>
        </w:rPr>
        <w:fldChar w:fldCharType="separate"/>
      </w:r>
      <w:del w:id="1385" w:author="R.Scott Wade" w:date="2022-07-23T13:24:22Z">
        <w:r>
          <w:fldChar w:fldCharType="begin"/>
        </w:r>
        <w:r>
          <w:rPr>
            <w:lang w:val="en-US"/>
          </w:rPr>
          <w:delInstrText xml:space="preserve"> XE "Places:"" </w:delInstrText>
        </w:r>
      </w:del>
      <w:r>
        <w:rPr>
          <w:lang w:val="en-US"/>
        </w:rPr>
        <w:fldChar w:fldCharType="separate"/>
      </w:r>
      <w:del w:id="1386" w:author="R.Scott Wade" w:date="2022-07-23T13:24:22Z">
        <w:r>
          <w:fldChar w:fldCharType="begin"/>
        </w:r>
        <w:r>
          <w:rPr>
            <w:lang w:val="en-US"/>
          </w:rPr>
          <w:delInstrText xml:space="preserve"> XE "Places:"" </w:delInstrText>
        </w:r>
      </w:del>
      <w:r>
        <w:rPr>
          <w:lang w:val="en-US"/>
        </w:rPr>
        <w:fldChar w:fldCharType="separate"/>
      </w:r>
      <w:del w:id="1387" w:author="R.Scott Wade" w:date="2022-07-23T13:24:22Z">
        <w:r>
          <w:fldChar w:fldCharType="begin"/>
        </w:r>
        <w:r>
          <w:rPr>
            <w:lang w:val="en-US"/>
          </w:rPr>
          <w:delInstrText xml:space="preserve"> XE "Places:"" </w:delInstrText>
        </w:r>
      </w:del>
      <w:r>
        <w:rPr>
          <w:lang w:val="en-US"/>
        </w:rPr>
        <w:fldChar w:fldCharType="separate"/>
      </w:r>
      <w:del w:id="1388" w:author="R.Scott Wade" w:date="2022-07-23T13:24:22Z">
        <w:r>
          <w:fldChar w:fldCharType="begin"/>
        </w:r>
        <w:r>
          <w:rPr>
            <w:lang w:val="en-US"/>
          </w:rPr>
          <w:delInstrText xml:space="preserve"> XE "Places:"" </w:delInstrText>
        </w:r>
      </w:del>
      <w:r>
        <w:rPr>
          <w:lang w:val="en-US"/>
        </w:rPr>
        <w:fldChar w:fldCharType="separate"/>
      </w:r>
      <w:del w:id="1389" w:author="R.Scott Wade" w:date="2022-07-23T13:24:22Z">
        <w:r>
          <w:fldChar w:fldCharType="begin"/>
        </w:r>
        <w:r>
          <w:rPr>
            <w:lang w:val="en-US"/>
          </w:rPr>
          <w:delInstrText xml:space="preserve"> XE "Places:"" </w:delInstrText>
        </w:r>
      </w:del>
      <w:r>
        <w:rPr>
          <w:lang w:val="en-US"/>
        </w:rPr>
        <w:fldChar w:fldCharType="separate"/>
      </w:r>
      <w:del w:id="1390" w:author="R.Scott Wade" w:date="2022-07-23T13:24:22Z">
        <w:r>
          <w:fldChar w:fldCharType="begin"/>
        </w:r>
        <w:r>
          <w:rPr>
            <w:lang w:val="en-US"/>
          </w:rPr>
          <w:delInstrText xml:space="preserve"> XE "Places:"" </w:delInstrText>
        </w:r>
      </w:del>
      <w:r>
        <w:rPr>
          <w:lang w:val="en-US"/>
        </w:rPr>
        <w:fldChar w:fldCharType="separate"/>
      </w:r>
      <w:del w:id="1391" w:author="R.Scott Wade" w:date="2022-07-23T13:24:22Z">
        <w:r>
          <w:fldChar w:fldCharType="begin"/>
        </w:r>
        <w:r>
          <w:rPr>
            <w:lang w:val="en-US"/>
          </w:rPr>
          <w:delInstrText xml:space="preserve"> XE "Places:"" </w:delInstrText>
        </w:r>
      </w:del>
      <w:r>
        <w:rPr>
          <w:lang w:val="en-US"/>
        </w:rPr>
        <w:fldChar w:fldCharType="separate"/>
      </w:r>
      <w:del w:id="1392" w:author="R.Scott Wade" w:date="2022-07-23T13:24:22Z">
        <w:r>
          <w:fldChar w:fldCharType="begin"/>
        </w:r>
        <w:r>
          <w:rPr>
            <w:lang w:val="en-US"/>
          </w:rPr>
          <w:delInstrText xml:space="preserve"> XE "Places:"" </w:delInstrText>
        </w:r>
      </w:del>
      <w:r>
        <w:rPr>
          <w:lang w:val="en-US"/>
        </w:rPr>
        <w:fldChar w:fldCharType="separate"/>
      </w:r>
      <w:del w:id="1393" w:author="R.Scott Wade" w:date="2022-07-23T13:24:22Z">
        <w:r>
          <w:fldChar w:fldCharType="begin"/>
        </w:r>
        <w:r>
          <w:rPr>
            <w:lang w:val="en-US"/>
          </w:rPr>
          <w:delInstrText xml:space="preserve"> XE "Places:"" </w:delInstrText>
        </w:r>
      </w:del>
      <w:r>
        <w:rPr>
          <w:lang w:val="en-US"/>
        </w:rPr>
        <w:fldChar w:fldCharType="separate"/>
      </w:r>
      <w:del w:id="1394" w:author="R.Scott Wade" w:date="2022-07-23T13:24:22Z">
        <w:r>
          <w:fldChar w:fldCharType="begin"/>
        </w:r>
        <w:r>
          <w:rPr>
            <w:lang w:val="en-US"/>
          </w:rPr>
          <w:delInstrText xml:space="preserve"> XE "Places:"" </w:delInstrText>
        </w:r>
      </w:del>
      <w:r>
        <w:rPr>
          <w:lang w:val="en-US"/>
        </w:rPr>
        <w:fldChar w:fldCharType="separate"/>
      </w:r>
      <w:del w:id="1395" w:author="R.Scott Wade" w:date="2022-07-23T13:24:22Z">
        <w:r>
          <w:fldChar w:fldCharType="begin"/>
        </w:r>
        <w:r>
          <w:rPr>
            <w:lang w:val="en-US"/>
          </w:rPr>
          <w:delInstrText xml:space="preserve"> XE "Places:"" </w:delInstrText>
        </w:r>
      </w:del>
      <w:r>
        <w:rPr>
          <w:lang w:val="en-US"/>
        </w:rPr>
        <w:fldChar w:fldCharType="separate"/>
      </w:r>
      <w:del w:id="1396" w:author="R.Scott Wade" w:date="2022-07-23T13:24:22Z">
        <w:r>
          <w:fldChar w:fldCharType="begin"/>
        </w:r>
        <w:r>
          <w:rPr>
            <w:lang w:val="en-US"/>
          </w:rPr>
          <w:delInstrText xml:space="preserve"> XE "Places:"" </w:delInstrText>
        </w:r>
      </w:del>
      <w:r>
        <w:rPr>
          <w:lang w:val="en-US"/>
        </w:rPr>
        <w:fldChar w:fldCharType="separate"/>
      </w:r>
      <w:del w:id="1397" w:author="R.Scott Wade" w:date="2022-07-23T13:24:22Z">
        <w:r>
          <w:fldChar w:fldCharType="begin"/>
        </w:r>
        <w:r>
          <w:rPr>
            <w:lang w:val="en-US"/>
          </w:rPr>
          <w:delInstrText xml:space="preserve"> XE "Places:"" </w:delInstrText>
        </w:r>
      </w:del>
      <w:r>
        <w:rPr>
          <w:lang w:val="en-US"/>
        </w:rPr>
        <w:fldChar w:fldCharType="separate"/>
      </w:r>
      <w:del w:id="1398" w:author="R.Scott Wade" w:date="2022-07-23T13:24:22Z">
        <w:r>
          <w:fldChar w:fldCharType="begin"/>
        </w:r>
        <w:r>
          <w:rPr>
            <w:lang w:val="en-US"/>
          </w:rPr>
          <w:delInstrText xml:space="preserve"> XE "Places:"" </w:delInstrText>
        </w:r>
      </w:del>
      <w:r>
        <w:rPr>
          <w:lang w:val="en-US"/>
        </w:rPr>
        <w:fldChar w:fldCharType="separate"/>
      </w:r>
      <w:del w:id="1399" w:author="R.Scott Wade" w:date="2022-07-23T13:24:22Z">
        <w:r>
          <w:fldChar w:fldCharType="begin"/>
        </w:r>
        <w:r>
          <w:rPr>
            <w:lang w:val="en-US"/>
          </w:rPr>
          <w:delInstrText xml:space="preserve"> XE "Places:"" </w:delInstrText>
        </w:r>
      </w:del>
      <w:r>
        <w:rPr>
          <w:lang w:val="en-US"/>
        </w:rPr>
        <w:fldChar w:fldCharType="separate"/>
      </w:r>
      <w:del w:id="1400" w:author="R.Scott Wade" w:date="2022-07-23T13:24:22Z">
        <w:r>
          <w:fldChar w:fldCharType="begin"/>
        </w:r>
        <w:r>
          <w:rPr>
            <w:lang w:val="en-US"/>
          </w:rPr>
          <w:delInstrText xml:space="preserve"> XE "Places:"" </w:delInstrText>
        </w:r>
      </w:del>
      <w:r>
        <w:rPr>
          <w:lang w:val="en-US"/>
        </w:rPr>
        <w:fldChar w:fldCharType="separate"/>
      </w:r>
      <w:del w:id="1401" w:author="R.Scott Wade" w:date="2022-07-23T13:24:22Z">
        <w:r>
          <w:fldChar w:fldCharType="begin"/>
        </w:r>
        <w:r>
          <w:rPr>
            <w:lang w:val="en-US"/>
          </w:rPr>
          <w:delInstrText xml:space="preserve"> XE "Places:"" </w:delInstrText>
        </w:r>
      </w:del>
      <w:r>
        <w:rPr>
          <w:lang w:val="en-US"/>
        </w:rPr>
        <w:fldChar w:fldCharType="separate"/>
      </w:r>
      <w:del w:id="1402" w:author="R.Scott Wade" w:date="2022-07-23T13:24:22Z">
        <w:r>
          <w:fldChar w:fldCharType="begin"/>
        </w:r>
        <w:r>
          <w:rPr>
            <w:lang w:val="en-US"/>
          </w:rPr>
          <w:delInstrText xml:space="preserve"> XE "Places:"" </w:delInstrText>
        </w:r>
      </w:del>
      <w:r>
        <w:rPr>
          <w:lang w:val="en-US"/>
        </w:rPr>
        <w:fldChar w:fldCharType="separate"/>
      </w:r>
      <w:del w:id="1403" w:author="R.Scott Wade" w:date="2022-07-23T13:24:22Z">
        <w:r>
          <w:fldChar w:fldCharType="begin"/>
        </w:r>
        <w:r>
          <w:rPr>
            <w:lang w:val="en-US"/>
          </w:rPr>
          <w:delInstrText xml:space="preserve"> XE "Places:"" </w:delInstrText>
        </w:r>
      </w:del>
      <w:r>
        <w:rPr>
          <w:lang w:val="en-US"/>
        </w:rPr>
        <w:fldChar w:fldCharType="separate"/>
      </w:r>
      <w:del w:id="1404" w:author="R.Scott Wade" w:date="2022-07-23T13:24:22Z">
        <w:r>
          <w:fldChar w:fldCharType="begin"/>
        </w:r>
        <w:r>
          <w:rPr>
            <w:lang w:val="en-US"/>
          </w:rPr>
          <w:delInstrText xml:space="preserve"> XE "Places:"" </w:delInstrText>
        </w:r>
      </w:del>
      <w:r>
        <w:rPr>
          <w:lang w:val="en-US"/>
        </w:rPr>
        <w:fldChar w:fldCharType="separate"/>
      </w:r>
      <w:del w:id="1405" w:author="R.Scott Wade" w:date="2022-07-23T13:24:22Z">
        <w:r>
          <w:fldChar w:fldCharType="begin"/>
        </w:r>
        <w:r>
          <w:rPr>
            <w:lang w:val="en-US"/>
          </w:rPr>
          <w:delInstrText xml:space="preserve"> XE "Places:"" </w:delInstrText>
        </w:r>
      </w:del>
      <w:r>
        <w:rPr>
          <w:lang w:val="en-US"/>
        </w:rPr>
        <w:fldChar w:fldCharType="separate"/>
      </w:r>
      <w:del w:id="1406" w:author="R.Scott Wade" w:date="2022-07-23T13:24:22Z">
        <w:r>
          <w:fldChar w:fldCharType="begin"/>
        </w:r>
        <w:r>
          <w:rPr>
            <w:lang w:val="en-US"/>
          </w:rPr>
          <w:delInstrText xml:space="preserve"> XE "Places:"" </w:delInstrText>
        </w:r>
      </w:del>
      <w:r>
        <w:rPr>
          <w:lang w:val="en-US"/>
        </w:rPr>
        <w:fldChar w:fldCharType="separate"/>
      </w:r>
      <w:del w:id="1407" w:author="R.Scott Wade" w:date="2022-07-23T13:24:22Z">
        <w:r>
          <w:rPr>
            <w:lang w:val="en-US"/>
          </w:rPr>
          <w:delText>"</w:delText>
        </w:r>
      </w:del>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ins w:id="1408" w:author="R.Scott Wade" w:date="2022-08-01T11:54:15Z">
        <w:r>
          <w:fldChar w:fldCharType="begin"/>
        </w:r>
        <w:r>
          <w:rPr>
            <w:lang w:val="en-US"/>
          </w:rPr>
          <w:instrText xml:space="preserve"> XE "Places:”" </w:instrText>
        </w:r>
      </w:ins>
      <w:r>
        <w:rPr>
          <w:lang w:val="en-US"/>
        </w:rPr>
        <w:fldChar w:fldCharType="separate"/>
      </w:r>
      <w:ins w:id="1409" w:author="R.Scott Wade" w:date="2022-08-01T11:54:15Z">
        <w:r>
          <w:fldChar w:fldCharType="begin"/>
        </w:r>
        <w:r>
          <w:rPr>
            <w:lang w:val="en-US"/>
          </w:rPr>
          <w:instrText xml:space="preserve"> XE "Places:”" </w:instrText>
        </w:r>
      </w:ins>
      <w:r>
        <w:rPr>
          <w:lang w:val="en-US"/>
        </w:rPr>
        <w:fldChar w:fldCharType="separate"/>
      </w:r>
      <w:ins w:id="1410" w:author="R.Scott Wade" w:date="2022-08-01T11:54:15Z">
        <w:r>
          <w:fldChar w:fldCharType="begin"/>
        </w:r>
        <w:r>
          <w:rPr>
            <w:lang w:val="en-US"/>
          </w:rPr>
          <w:instrText xml:space="preserve"> XE "Places:”" </w:instrText>
        </w:r>
      </w:ins>
      <w:r>
        <w:rPr>
          <w:lang w:val="en-US"/>
        </w:rPr>
        <w:fldChar w:fldCharType="separate"/>
      </w:r>
      <w:ins w:id="1411" w:author="R.Scott Wade" w:date="2022-08-01T11:54:15Z">
        <w:r>
          <w:fldChar w:fldCharType="begin"/>
        </w:r>
        <w:r>
          <w:rPr>
            <w:lang w:val="en-US"/>
          </w:rPr>
          <w:instrText xml:space="preserve"> XE "Places:”" </w:instrText>
        </w:r>
      </w:ins>
      <w:r>
        <w:rPr>
          <w:lang w:val="en-US"/>
        </w:rPr>
        <w:fldChar w:fldCharType="separate"/>
      </w:r>
      <w:ins w:id="1412" w:author="R.Scott Wade" w:date="2022-08-01T11:54:15Z">
        <w:r>
          <w:fldChar w:fldCharType="begin"/>
        </w:r>
        <w:r>
          <w:rPr>
            <w:lang w:val="en-US"/>
          </w:rPr>
          <w:instrText xml:space="preserve"> XE "Places:”" </w:instrText>
        </w:r>
      </w:ins>
      <w:r>
        <w:rPr>
          <w:lang w:val="en-US"/>
        </w:rPr>
        <w:fldChar w:fldCharType="separate"/>
      </w:r>
      <w:ins w:id="1413" w:author="R.Scott Wade" w:date="2022-08-01T11:54:15Z">
        <w:r>
          <w:fldChar w:fldCharType="begin"/>
        </w:r>
        <w:r>
          <w:rPr>
            <w:lang w:val="en-US"/>
          </w:rPr>
          <w:instrText xml:space="preserve"> XE "Places:”" </w:instrText>
        </w:r>
      </w:ins>
      <w:r>
        <w:rPr>
          <w:lang w:val="en-US"/>
        </w:rPr>
        <w:fldChar w:fldCharType="separate"/>
      </w:r>
      <w:ins w:id="1414" w:author="R.Scott Wade" w:date="2022-08-01T11:54:15Z">
        <w:r>
          <w:fldChar w:fldCharType="begin"/>
        </w:r>
        <w:r>
          <w:rPr>
            <w:lang w:val="en-US"/>
          </w:rPr>
          <w:instrText xml:space="preserve"> XE "Places:”" </w:instrText>
        </w:r>
      </w:ins>
      <w:r>
        <w:rPr>
          <w:lang w:val="en-US"/>
        </w:rPr>
        <w:fldChar w:fldCharType="separate"/>
      </w:r>
      <w:ins w:id="1415" w:author="R.Scott Wade" w:date="2022-08-01T11:54:15Z">
        <w:r>
          <w:fldChar w:fldCharType="begin"/>
        </w:r>
        <w:r>
          <w:rPr>
            <w:lang w:val="en-US"/>
          </w:rPr>
          <w:instrText xml:space="preserve"> XE "Places:”" </w:instrText>
        </w:r>
      </w:ins>
      <w:r>
        <w:rPr>
          <w:lang w:val="en-US"/>
        </w:rPr>
        <w:fldChar w:fldCharType="separate"/>
      </w:r>
      <w:ins w:id="1416" w:author="R.Scott Wade" w:date="2022-08-01T11:54:15Z">
        <w:r>
          <w:fldChar w:fldCharType="begin"/>
        </w:r>
        <w:r>
          <w:rPr>
            <w:lang w:val="en-US"/>
          </w:rPr>
          <w:instrText xml:space="preserve"> XE "Places:”" </w:instrText>
        </w:r>
      </w:ins>
      <w:r>
        <w:rPr>
          <w:lang w:val="en-US"/>
        </w:rPr>
        <w:fldChar w:fldCharType="separate"/>
      </w:r>
      <w:ins w:id="1417" w:author="R.Scott Wade" w:date="2022-08-01T11:54:15Z">
        <w:r>
          <w:fldChar w:fldCharType="begin"/>
        </w:r>
        <w:r>
          <w:rPr>
            <w:lang w:val="en-US"/>
          </w:rPr>
          <w:instrText xml:space="preserve"> XE "Places:”" </w:instrText>
        </w:r>
      </w:ins>
      <w:r>
        <w:rPr>
          <w:lang w:val="en-US"/>
        </w:rPr>
        <w:fldChar w:fldCharType="separate"/>
      </w:r>
      <w:ins w:id="1418" w:author="R.Scott Wade" w:date="2022-08-01T11:54:15Z">
        <w:r>
          <w:fldChar w:fldCharType="begin"/>
        </w:r>
        <w:r>
          <w:rPr>
            <w:lang w:val="en-US"/>
          </w:rPr>
          <w:instrText xml:space="preserve"> XE "Places:”" </w:instrText>
        </w:r>
      </w:ins>
      <w:r>
        <w:rPr>
          <w:lang w:val="en-US"/>
        </w:rPr>
        <w:fldChar w:fldCharType="separate"/>
      </w:r>
      <w:ins w:id="1419" w:author="R.Scott Wade" w:date="2022-08-01T11:54:15Z">
        <w:r>
          <w:fldChar w:fldCharType="begin"/>
        </w:r>
        <w:r>
          <w:rPr>
            <w:lang w:val="en-US"/>
          </w:rPr>
          <w:instrText xml:space="preserve"> XE "Places:”" </w:instrText>
        </w:r>
      </w:ins>
      <w:r>
        <w:rPr>
          <w:lang w:val="en-US"/>
        </w:rPr>
        <w:fldChar w:fldCharType="separate"/>
      </w:r>
      <w:ins w:id="1420" w:author="R.Scott Wade" w:date="2022-08-01T11:54:15Z">
        <w:r>
          <w:fldChar w:fldCharType="begin"/>
        </w:r>
        <w:r>
          <w:rPr>
            <w:lang w:val="en-US"/>
          </w:rPr>
          <w:instrText xml:space="preserve"> XE "Places:”" </w:instrText>
        </w:r>
      </w:ins>
      <w:r>
        <w:rPr>
          <w:lang w:val="en-US"/>
        </w:rPr>
        <w:fldChar w:fldCharType="separate"/>
      </w:r>
      <w:ins w:id="1421" w:author="R.Scott Wade" w:date="2022-08-01T11:54:15Z">
        <w:r>
          <w:fldChar w:fldCharType="begin"/>
        </w:r>
        <w:r>
          <w:rPr>
            <w:lang w:val="en-US"/>
          </w:rPr>
          <w:instrText xml:space="preserve"> XE "Places:”" </w:instrText>
        </w:r>
      </w:ins>
      <w:r>
        <w:rPr>
          <w:lang w:val="en-US"/>
        </w:rPr>
        <w:fldChar w:fldCharType="separate"/>
      </w:r>
      <w:ins w:id="1422" w:author="R.Scott Wade" w:date="2022-08-01T11:54:15Z">
        <w:r>
          <w:fldChar w:fldCharType="begin"/>
        </w:r>
        <w:r>
          <w:rPr>
            <w:lang w:val="en-US"/>
          </w:rPr>
          <w:instrText xml:space="preserve"> XE "Places:”" </w:instrText>
        </w:r>
      </w:ins>
      <w:r>
        <w:rPr>
          <w:lang w:val="en-US"/>
        </w:rPr>
        <w:fldChar w:fldCharType="separate"/>
      </w:r>
      <w:ins w:id="1423" w:author="R.Scott Wade" w:date="2022-08-01T11:54:15Z">
        <w:r>
          <w:fldChar w:fldCharType="begin"/>
        </w:r>
        <w:r>
          <w:rPr>
            <w:lang w:val="en-US"/>
          </w:rPr>
          <w:instrText xml:space="preserve"> XE "Places:”" </w:instrText>
        </w:r>
      </w:ins>
      <w:r>
        <w:rPr>
          <w:lang w:val="en-US"/>
        </w:rPr>
        <w:fldChar w:fldCharType="separate"/>
      </w:r>
      <w:ins w:id="1424" w:author="R.Scott Wade" w:date="2022-08-01T11:54:15Z">
        <w:r>
          <w:fldChar w:fldCharType="begin"/>
        </w:r>
        <w:r>
          <w:rPr>
            <w:lang w:val="en-US"/>
          </w:rPr>
          <w:instrText xml:space="preserve"> XE "Places:”" </w:instrText>
        </w:r>
      </w:ins>
      <w:r>
        <w:rPr>
          <w:lang w:val="en-US"/>
        </w:rPr>
        <w:fldChar w:fldCharType="separate"/>
      </w:r>
      <w:ins w:id="1425" w:author="R.Scott Wade" w:date="2022-08-01T11:54:15Z">
        <w:r>
          <w:fldChar w:fldCharType="begin"/>
        </w:r>
        <w:r>
          <w:rPr>
            <w:lang w:val="en-US"/>
          </w:rPr>
          <w:instrText xml:space="preserve"> XE "Places:”" </w:instrText>
        </w:r>
      </w:ins>
      <w:r>
        <w:rPr>
          <w:lang w:val="en-US"/>
        </w:rPr>
        <w:fldChar w:fldCharType="separate"/>
      </w:r>
      <w:ins w:id="1426" w:author="R.Scott Wade" w:date="2022-08-01T11:54:15Z">
        <w:r>
          <w:fldChar w:fldCharType="begin"/>
        </w:r>
        <w:r>
          <w:rPr>
            <w:lang w:val="en-US"/>
          </w:rPr>
          <w:instrText xml:space="preserve"> XE "Places:”" </w:instrText>
        </w:r>
      </w:ins>
      <w:r>
        <w:rPr>
          <w:lang w:val="en-US"/>
        </w:rPr>
        <w:fldChar w:fldCharType="separate"/>
      </w:r>
      <w:ins w:id="1427" w:author="R.Scott Wade" w:date="2022-08-01T11:54:15Z">
        <w:r>
          <w:fldChar w:fldCharType="begin"/>
        </w:r>
        <w:r>
          <w:rPr>
            <w:lang w:val="en-US"/>
          </w:rPr>
          <w:instrText xml:space="preserve"> XE "Places:”" </w:instrText>
        </w:r>
      </w:ins>
      <w:r>
        <w:rPr>
          <w:lang w:val="en-US"/>
        </w:rPr>
        <w:fldChar w:fldCharType="separate"/>
      </w:r>
      <w:ins w:id="1428" w:author="R.Scott Wade" w:date="2022-08-01T11:54:15Z">
        <w:r>
          <w:fldChar w:fldCharType="begin"/>
        </w:r>
        <w:r>
          <w:rPr>
            <w:lang w:val="en-US"/>
          </w:rPr>
          <w:instrText xml:space="preserve"> XE "Places:”" </w:instrText>
        </w:r>
      </w:ins>
      <w:r>
        <w:rPr>
          <w:lang w:val="en-US"/>
        </w:rPr>
        <w:fldChar w:fldCharType="separate"/>
      </w:r>
      <w:ins w:id="1429" w:author="R.Scott Wade" w:date="2022-08-01T11:54:15Z">
        <w:r>
          <w:fldChar w:fldCharType="begin"/>
        </w:r>
        <w:r>
          <w:rPr>
            <w:lang w:val="en-US"/>
          </w:rPr>
          <w:instrText xml:space="preserve"> XE "Places:”" </w:instrText>
        </w:r>
      </w:ins>
      <w:r>
        <w:rPr>
          <w:lang w:val="en-US"/>
        </w:rPr>
        <w:fldChar w:fldCharType="separate"/>
      </w:r>
      <w:ins w:id="1430" w:author="R.Scott Wade" w:date="2022-08-01T11:54:15Z">
        <w:r>
          <w:fldChar w:fldCharType="begin"/>
        </w:r>
        <w:r>
          <w:rPr>
            <w:lang w:val="en-US"/>
          </w:rPr>
          <w:instrText xml:space="preserve"> XE "Places:”" </w:instrText>
        </w:r>
      </w:ins>
      <w:r>
        <w:rPr>
          <w:lang w:val="en-US"/>
        </w:rPr>
        <w:fldChar w:fldCharType="separate"/>
      </w:r>
      <w:ins w:id="1431" w:author="R.Scott Wade" w:date="2022-08-01T11:54:15Z">
        <w:r>
          <w:fldChar w:fldCharType="begin"/>
        </w:r>
        <w:r>
          <w:rPr>
            <w:lang w:val="en-US"/>
          </w:rPr>
          <w:instrText xml:space="preserve"> XE "Places:”" </w:instrText>
        </w:r>
      </w:ins>
      <w:r>
        <w:rPr>
          <w:lang w:val="en-US"/>
        </w:rPr>
        <w:fldChar w:fldCharType="separate"/>
      </w:r>
      <w:ins w:id="1432" w:author="R.Scott Wade" w:date="2022-08-01T11:54:15Z">
        <w:r>
          <w:fldChar w:fldCharType="begin"/>
        </w:r>
        <w:r>
          <w:rPr>
            <w:lang w:val="en-US"/>
          </w:rPr>
          <w:instrText xml:space="preserve"> XE "Places:”" </w:instrText>
        </w:r>
      </w:ins>
      <w:r>
        <w:rPr>
          <w:lang w:val="en-US"/>
        </w:rPr>
        <w:fldChar w:fldCharType="separate"/>
      </w:r>
      <w:ins w:id="1433" w:author="R.Scott Wade" w:date="2022-08-01T11:54:15Z">
        <w:r>
          <w:fldChar w:fldCharType="begin"/>
        </w:r>
        <w:r>
          <w:rPr>
            <w:lang w:val="en-US"/>
          </w:rPr>
          <w:instrText xml:space="preserve"> XE "Places:”" </w:instrText>
        </w:r>
      </w:ins>
      <w:r>
        <w:rPr>
          <w:lang w:val="en-US"/>
        </w:rPr>
        <w:fldChar w:fldCharType="separate"/>
      </w:r>
      <w:ins w:id="1434" w:author="R.Scott Wade" w:date="2022-08-01T11:54:15Z">
        <w:r>
          <w:fldChar w:fldCharType="begin"/>
        </w:r>
        <w:r>
          <w:rPr>
            <w:lang w:val="en-US"/>
          </w:rPr>
          <w:instrText xml:space="preserve"> XE "Places:”" </w:instrText>
        </w:r>
      </w:ins>
      <w:r>
        <w:rPr>
          <w:lang w:val="en-US"/>
        </w:rPr>
        <w:fldChar w:fldCharType="separate"/>
      </w:r>
      <w:ins w:id="1435" w:author="R.Scott Wade" w:date="2022-08-01T11:54:15Z">
        <w:r>
          <w:fldChar w:fldCharType="begin"/>
        </w:r>
        <w:r>
          <w:rPr>
            <w:lang w:val="en-US"/>
          </w:rPr>
          <w:instrText xml:space="preserve"> XE "Places:”" </w:instrText>
        </w:r>
      </w:ins>
      <w:r>
        <w:rPr>
          <w:lang w:val="en-US"/>
        </w:rPr>
        <w:fldChar w:fldCharType="separate"/>
      </w:r>
      <w:ins w:id="1436" w:author="R.Scott Wade" w:date="2022-08-01T11:54:15Z">
        <w:r>
          <w:fldChar w:fldCharType="begin"/>
        </w:r>
        <w:r>
          <w:rPr>
            <w:lang w:val="en-US"/>
          </w:rPr>
          <w:instrText xml:space="preserve"> XE "Places:”" </w:instrText>
        </w:r>
      </w:ins>
      <w:r>
        <w:rPr>
          <w:lang w:val="en-US"/>
        </w:rPr>
        <w:fldChar w:fldCharType="separate"/>
      </w:r>
      <w:ins w:id="1437" w:author="R.Scott Wade" w:date="2022-08-01T11:54:15Z">
        <w:r>
          <w:fldChar w:fldCharType="begin"/>
        </w:r>
        <w:r>
          <w:rPr>
            <w:lang w:val="en-US"/>
          </w:rPr>
          <w:instrText xml:space="preserve"> XE "Places:”" </w:instrText>
        </w:r>
      </w:ins>
      <w:r>
        <w:rPr>
          <w:lang w:val="en-US"/>
        </w:rPr>
        <w:fldChar w:fldCharType="separate"/>
      </w:r>
      <w:ins w:id="1438" w:author="R.Scott Wade" w:date="2022-08-01T11:54:15Z">
        <w:r>
          <w:fldChar w:fldCharType="begin"/>
        </w:r>
        <w:r>
          <w:rPr>
            <w:lang w:val="en-US"/>
          </w:rPr>
          <w:instrText xml:space="preserve"> XE "Places:”" </w:instrText>
        </w:r>
      </w:ins>
      <w:r>
        <w:rPr>
          <w:lang w:val="en-US"/>
        </w:rPr>
        <w:fldChar w:fldCharType="separate"/>
      </w:r>
      <w:ins w:id="1439" w:author="R.Scott Wade" w:date="2022-08-01T11:54:15Z">
        <w:r>
          <w:fldChar w:fldCharType="begin"/>
        </w:r>
        <w:r>
          <w:rPr>
            <w:lang w:val="en-US"/>
          </w:rPr>
          <w:instrText xml:space="preserve"> XE "Places:”" </w:instrText>
        </w:r>
      </w:ins>
      <w:r>
        <w:rPr>
          <w:lang w:val="en-US"/>
        </w:rPr>
        <w:fldChar w:fldCharType="separate"/>
      </w:r>
      <w:ins w:id="1440" w:author="R.Scott Wade" w:date="2022-08-01T11:54:15Z">
        <w:r>
          <w:fldChar w:fldCharType="begin"/>
        </w:r>
        <w:r>
          <w:rPr>
            <w:lang w:val="en-US"/>
          </w:rPr>
          <w:instrText xml:space="preserve"> XE "Places:”" </w:instrText>
        </w:r>
      </w:ins>
      <w:r>
        <w:rPr>
          <w:lang w:val="en-US"/>
        </w:rPr>
        <w:fldChar w:fldCharType="separate"/>
      </w:r>
      <w:ins w:id="1441" w:author="R.Scott Wade" w:date="2022-08-01T11:54:15Z">
        <w:r>
          <w:fldChar w:fldCharType="begin"/>
        </w:r>
        <w:r>
          <w:rPr>
            <w:lang w:val="en-US"/>
          </w:rPr>
          <w:instrText xml:space="preserve"> XE "Places:”" </w:instrText>
        </w:r>
      </w:ins>
      <w:r>
        <w:rPr>
          <w:lang w:val="en-US"/>
        </w:rPr>
        <w:fldChar w:fldCharType="separate"/>
      </w:r>
      <w:ins w:id="1442" w:author="R.Scott Wade" w:date="2022-08-01T11:54:15Z">
        <w:r>
          <w:fldChar w:fldCharType="begin"/>
        </w:r>
        <w:r>
          <w:rPr>
            <w:lang w:val="en-US"/>
          </w:rPr>
          <w:instrText xml:space="preserve"> XE "Places:”" </w:instrText>
        </w:r>
      </w:ins>
      <w:r>
        <w:rPr>
          <w:lang w:val="en-US"/>
        </w:rPr>
        <w:fldChar w:fldCharType="separate"/>
      </w:r>
      <w:ins w:id="1443" w:author="R.Scott Wade" w:date="2022-08-01T11:54:15Z">
        <w:r>
          <w:fldChar w:fldCharType="begin"/>
        </w:r>
        <w:r>
          <w:rPr>
            <w:lang w:val="en-US"/>
          </w:rPr>
          <w:instrText xml:space="preserve"> XE "Places:”" </w:instrText>
        </w:r>
      </w:ins>
      <w:r>
        <w:rPr>
          <w:lang w:val="en-US"/>
        </w:rPr>
        <w:fldChar w:fldCharType="separate"/>
      </w:r>
      <w:ins w:id="1444" w:author="R.Scott Wade" w:date="2022-08-01T11:54:15Z">
        <w:r>
          <w:fldChar w:fldCharType="begin"/>
        </w:r>
        <w:r>
          <w:rPr>
            <w:lang w:val="en-US"/>
          </w:rPr>
          <w:instrText xml:space="preserve"> XE "Places:”" </w:instrText>
        </w:r>
      </w:ins>
      <w:r>
        <w:rPr>
          <w:lang w:val="en-US"/>
        </w:rPr>
        <w:fldChar w:fldCharType="separate"/>
      </w:r>
      <w:ins w:id="1445" w:author="R.Scott Wade" w:date="2022-08-01T11:54:15Z">
        <w:r>
          <w:fldChar w:fldCharType="begin"/>
        </w:r>
        <w:r>
          <w:rPr>
            <w:lang w:val="en-US"/>
          </w:rPr>
          <w:instrText xml:space="preserve"> XE "Places:”" </w:instrText>
        </w:r>
      </w:ins>
      <w:r>
        <w:rPr>
          <w:lang w:val="en-US"/>
        </w:rPr>
        <w:fldChar w:fldCharType="separate"/>
      </w:r>
      <w:ins w:id="1446" w:author="R.Scott Wade" w:date="2022-08-01T11:54:15Z">
        <w:r>
          <w:fldChar w:fldCharType="begin"/>
        </w:r>
        <w:r>
          <w:rPr>
            <w:lang w:val="en-US"/>
          </w:rPr>
          <w:instrText xml:space="preserve"> XE "Places:”" </w:instrText>
        </w:r>
      </w:ins>
      <w:r>
        <w:rPr>
          <w:lang w:val="en-US"/>
        </w:rPr>
        <w:fldChar w:fldCharType="separate"/>
      </w:r>
      <w:ins w:id="1447" w:author="R.Scott Wade" w:date="2022-08-01T11:54:15Z">
        <w:r>
          <w:fldChar w:fldCharType="begin"/>
        </w:r>
        <w:r>
          <w:rPr>
            <w:lang w:val="en-US"/>
          </w:rPr>
          <w:instrText xml:space="preserve"> XE "Places:”" </w:instrText>
        </w:r>
      </w:ins>
      <w:r>
        <w:rPr>
          <w:lang w:val="en-US"/>
        </w:rPr>
        <w:fldChar w:fldCharType="separate"/>
      </w:r>
      <w:ins w:id="1448" w:author="R.Scott Wade" w:date="2022-08-01T11:54:15Z">
        <w:r>
          <w:fldChar w:fldCharType="begin"/>
        </w:r>
        <w:r>
          <w:rPr>
            <w:lang w:val="en-US"/>
          </w:rPr>
          <w:instrText xml:space="preserve"> XE "Places:”" </w:instrText>
        </w:r>
      </w:ins>
      <w:r>
        <w:rPr>
          <w:lang w:val="en-US"/>
        </w:rPr>
        <w:fldChar w:fldCharType="separate"/>
      </w:r>
      <w:ins w:id="1449" w:author="R.Scott Wade" w:date="2022-08-01T11:54:15Z">
        <w:r>
          <w:fldChar w:fldCharType="begin"/>
        </w:r>
        <w:r>
          <w:rPr>
            <w:lang w:val="en-US"/>
          </w:rPr>
          <w:instrText xml:space="preserve"> XE "Places:”" </w:instrText>
        </w:r>
      </w:ins>
      <w:r>
        <w:rPr>
          <w:lang w:val="en-US"/>
        </w:rPr>
        <w:fldChar w:fldCharType="separate"/>
      </w:r>
      <w:ins w:id="1450" w:author="R.Scott Wade" w:date="2022-08-01T11:54:15Z">
        <w:r>
          <w:fldChar w:fldCharType="begin"/>
        </w:r>
        <w:r>
          <w:rPr>
            <w:lang w:val="en-US"/>
          </w:rPr>
          <w:instrText xml:space="preserve"> XE "Places:”" </w:instrText>
        </w:r>
      </w:ins>
      <w:r>
        <w:rPr>
          <w:lang w:val="en-US"/>
        </w:rPr>
        <w:fldChar w:fldCharType="separate"/>
      </w:r>
      <w:ins w:id="1451" w:author="R.Scott Wade" w:date="2022-08-01T11:54:15Z">
        <w:r>
          <w:fldChar w:fldCharType="begin"/>
        </w:r>
        <w:r>
          <w:rPr>
            <w:lang w:val="en-US"/>
          </w:rPr>
          <w:instrText xml:space="preserve"> XE "Places:”" </w:instrText>
        </w:r>
      </w:ins>
      <w:r>
        <w:rPr>
          <w:lang w:val="en-US"/>
        </w:rPr>
        <w:fldChar w:fldCharType="separate"/>
      </w:r>
      <w:ins w:id="1452" w:author="R.Scott Wade" w:date="2022-08-01T11:54:15Z">
        <w:r>
          <w:fldChar w:fldCharType="begin"/>
        </w:r>
        <w:r>
          <w:rPr>
            <w:lang w:val="en-US"/>
          </w:rPr>
          <w:instrText xml:space="preserve"> XE "Places:”" </w:instrText>
        </w:r>
      </w:ins>
      <w:r>
        <w:rPr>
          <w:lang w:val="en-US"/>
        </w:rPr>
        <w:fldChar w:fldCharType="separate"/>
      </w:r>
      <w:ins w:id="1453" w:author="R.Scott Wade" w:date="2022-08-01T11:54:15Z">
        <w:r>
          <w:fldChar w:fldCharType="begin"/>
        </w:r>
        <w:r>
          <w:rPr>
            <w:lang w:val="en-US"/>
          </w:rPr>
          <w:instrText xml:space="preserve"> XE "Places:”" </w:instrText>
        </w:r>
      </w:ins>
      <w:r>
        <w:rPr>
          <w:lang w:val="en-US"/>
        </w:rPr>
        <w:fldChar w:fldCharType="separate"/>
      </w:r>
      <w:ins w:id="1454" w:author="R.Scott Wade" w:date="2022-08-01T11:54:15Z">
        <w:r>
          <w:fldChar w:fldCharType="begin"/>
        </w:r>
        <w:r>
          <w:rPr>
            <w:lang w:val="en-US"/>
          </w:rPr>
          <w:instrText xml:space="preserve"> XE "Places:”" </w:instrText>
        </w:r>
      </w:ins>
      <w:r>
        <w:rPr>
          <w:lang w:val="en-US"/>
        </w:rPr>
        <w:fldChar w:fldCharType="separate"/>
      </w:r>
      <w:ins w:id="1455" w:author="R.Scott Wade" w:date="2022-08-01T11:54:15Z">
        <w:r>
          <w:fldChar w:fldCharType="begin"/>
        </w:r>
        <w:r>
          <w:rPr>
            <w:lang w:val="en-US"/>
          </w:rPr>
          <w:instrText xml:space="preserve"> XE "Places:”" </w:instrText>
        </w:r>
      </w:ins>
      <w:r>
        <w:rPr>
          <w:lang w:val="en-US"/>
        </w:rPr>
        <w:fldChar w:fldCharType="separate"/>
      </w:r>
      <w:ins w:id="1456" w:author="R.Scott Wade" w:date="2022-08-01T11:54:15Z">
        <w:r>
          <w:fldChar w:fldCharType="begin"/>
        </w:r>
        <w:r>
          <w:rPr>
            <w:lang w:val="en-US"/>
          </w:rPr>
          <w:instrText xml:space="preserve"> XE "Places:”" </w:instrText>
        </w:r>
      </w:ins>
      <w:r>
        <w:rPr>
          <w:lang w:val="en-US"/>
        </w:rPr>
        <w:fldChar w:fldCharType="separate"/>
      </w:r>
      <w:ins w:id="1457" w:author="R.Scott Wade" w:date="2022-08-01T11:54:15Z">
        <w:r>
          <w:fldChar w:fldCharType="begin"/>
        </w:r>
        <w:r>
          <w:rPr>
            <w:lang w:val="en-US"/>
          </w:rPr>
          <w:instrText xml:space="preserve"> XE "Places:”" </w:instrText>
        </w:r>
      </w:ins>
      <w:r>
        <w:rPr>
          <w:lang w:val="en-US"/>
        </w:rPr>
        <w:fldChar w:fldCharType="separate"/>
      </w:r>
      <w:ins w:id="1458" w:author="R.Scott Wade" w:date="2022-08-01T11:54:15Z">
        <w:r>
          <w:fldChar w:fldCharType="begin"/>
        </w:r>
        <w:r>
          <w:rPr>
            <w:lang w:val="en-US"/>
          </w:rPr>
          <w:instrText xml:space="preserve"> XE "Places:”" </w:instrText>
        </w:r>
      </w:ins>
      <w:r>
        <w:rPr>
          <w:lang w:val="en-US"/>
        </w:rPr>
        <w:fldChar w:fldCharType="separate"/>
      </w:r>
      <w:ins w:id="1459" w:author="R.Scott Wade" w:date="2022-08-01T11:54:15Z">
        <w:r>
          <w:fldChar w:fldCharType="begin"/>
        </w:r>
        <w:r>
          <w:rPr>
            <w:lang w:val="en-US"/>
          </w:rPr>
          <w:instrText xml:space="preserve"> XE "Places:”" </w:instrText>
        </w:r>
      </w:ins>
      <w:r>
        <w:rPr>
          <w:lang w:val="en-US"/>
        </w:rPr>
        <w:fldChar w:fldCharType="separate"/>
      </w:r>
      <w:ins w:id="1460" w:author="R.Scott Wade" w:date="2022-08-01T11:54:15Z">
        <w:r>
          <w:fldChar w:fldCharType="begin"/>
        </w:r>
        <w:r>
          <w:rPr>
            <w:lang w:val="en-US"/>
          </w:rPr>
          <w:instrText xml:space="preserve"> XE "Places:”" </w:instrText>
        </w:r>
      </w:ins>
      <w:r>
        <w:rPr>
          <w:lang w:val="en-US"/>
        </w:rPr>
        <w:fldChar w:fldCharType="separate"/>
      </w:r>
      <w:ins w:id="1461" w:author="R.Scott Wade" w:date="2022-08-01T11:54:15Z">
        <w:r>
          <w:fldChar w:fldCharType="begin"/>
        </w:r>
        <w:r>
          <w:rPr>
            <w:lang w:val="en-US"/>
          </w:rPr>
          <w:instrText xml:space="preserve"> XE "Places:”" </w:instrText>
        </w:r>
      </w:ins>
      <w:r>
        <w:rPr>
          <w:lang w:val="en-US"/>
        </w:rPr>
        <w:fldChar w:fldCharType="separate"/>
      </w:r>
      <w:ins w:id="1462" w:author="R.Scott Wade" w:date="2022-08-01T11:54:15Z">
        <w:r>
          <w:fldChar w:fldCharType="begin"/>
        </w:r>
        <w:r>
          <w:rPr>
            <w:lang w:val="en-US"/>
          </w:rPr>
          <w:instrText xml:space="preserve"> XE "Places:”" </w:instrText>
        </w:r>
      </w:ins>
      <w:r>
        <w:rPr>
          <w:lang w:val="en-US"/>
        </w:rPr>
        <w:fldChar w:fldCharType="separate"/>
      </w:r>
      <w:ins w:id="1463" w:author="R.Scott Wade" w:date="2022-08-01T11:54:15Z">
        <w:r>
          <w:fldChar w:fldCharType="begin"/>
        </w:r>
        <w:r>
          <w:rPr>
            <w:lang w:val="en-US"/>
          </w:rPr>
          <w:instrText xml:space="preserve"> XE "Places:”" </w:instrText>
        </w:r>
      </w:ins>
      <w:r>
        <w:rPr>
          <w:lang w:val="en-US"/>
        </w:rPr>
        <w:fldChar w:fldCharType="separate"/>
      </w:r>
      <w:ins w:id="1464" w:author="R.Scott Wade" w:date="2022-08-01T11:54:15Z">
        <w:r>
          <w:fldChar w:fldCharType="begin"/>
        </w:r>
        <w:r>
          <w:rPr>
            <w:lang w:val="en-US"/>
          </w:rPr>
          <w:instrText xml:space="preserve"> XE "Places:”" </w:instrText>
        </w:r>
      </w:ins>
      <w:r>
        <w:rPr>
          <w:lang w:val="en-US"/>
        </w:rPr>
        <w:fldChar w:fldCharType="separate"/>
      </w:r>
      <w:ins w:id="1465" w:author="R.Scott Wade" w:date="2022-08-01T11:54:15Z">
        <w:r>
          <w:fldChar w:fldCharType="begin"/>
        </w:r>
        <w:r>
          <w:rPr>
            <w:lang w:val="en-US"/>
          </w:rPr>
          <w:instrText xml:space="preserve"> XE "Places:”" </w:instrText>
        </w:r>
      </w:ins>
      <w:r>
        <w:rPr>
          <w:lang w:val="en-US"/>
        </w:rPr>
        <w:fldChar w:fldCharType="separate"/>
      </w:r>
      <w:ins w:id="1466" w:author="R.Scott Wade" w:date="2022-08-01T11:54:15Z">
        <w:r>
          <w:fldChar w:fldCharType="begin"/>
        </w:r>
        <w:r>
          <w:rPr>
            <w:lang w:val="en-US"/>
          </w:rPr>
          <w:instrText xml:space="preserve"> XE "Places:”" </w:instrText>
        </w:r>
      </w:ins>
      <w:r>
        <w:rPr>
          <w:lang w:val="en-US"/>
        </w:rPr>
        <w:fldChar w:fldCharType="separate"/>
      </w:r>
      <w:ins w:id="1467" w:author="R.Scott Wade" w:date="2022-08-01T11:54:15Z">
        <w:r>
          <w:fldChar w:fldCharType="begin"/>
        </w:r>
        <w:r>
          <w:rPr>
            <w:lang w:val="en-US"/>
          </w:rPr>
          <w:instrText xml:space="preserve"> XE "Places:”" </w:instrText>
        </w:r>
      </w:ins>
      <w:r>
        <w:rPr>
          <w:lang w:val="en-US"/>
        </w:rPr>
        <w:fldChar w:fldCharType="separate"/>
      </w:r>
      <w:ins w:id="1468" w:author="R.Scott Wade" w:date="2022-08-01T11:54:15Z">
        <w:r>
          <w:fldChar w:fldCharType="begin"/>
        </w:r>
        <w:r>
          <w:rPr>
            <w:lang w:val="en-US"/>
          </w:rPr>
          <w:instrText xml:space="preserve"> XE "Places:”" </w:instrText>
        </w:r>
      </w:ins>
      <w:r>
        <w:rPr>
          <w:lang w:val="en-US"/>
        </w:rPr>
        <w:fldChar w:fldCharType="separate"/>
      </w:r>
      <w:ins w:id="1469" w:author="R.Scott Wade" w:date="2022-08-01T11:54:15Z">
        <w:r>
          <w:fldChar w:fldCharType="begin"/>
        </w:r>
        <w:r>
          <w:rPr>
            <w:lang w:val="en-US"/>
          </w:rPr>
          <w:instrText xml:space="preserve"> XE "Places:”" </w:instrText>
        </w:r>
      </w:ins>
      <w:r>
        <w:rPr>
          <w:lang w:val="en-US"/>
        </w:rPr>
        <w:fldChar w:fldCharType="separate"/>
      </w:r>
      <w:ins w:id="1470" w:author="R.Scott Wade" w:date="2022-08-01T11:54:15Z">
        <w:r>
          <w:rPr>
            <w:lang w:val="en-US"/>
          </w:rPr>
          <w:t>”</w:t>
        </w:r>
      </w:ins>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t xml:space="preserve"> casually, though no political leader dared to say it.</w:t>
      </w:r>
    </w:p>
    <w:p>
      <w:pPr>
        <w:pStyle w:val="TextBody"/>
        <w:rPr/>
      </w:pPr>
      <w:r>
        <w:rPr>
          <w:lang w:val="en-US"/>
        </w:rPr>
        <w:t xml:space="preserve">Earth kept tabs on what might become a significant competing economic power. If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were to secede </w:t>
      </w:r>
      <w:r>
        <w:rPr>
          <w:lang w:val="en-US"/>
        </w:rPr>
        <w:t xml:space="preserve">from the Solar Alliance </w:t>
      </w:r>
      <w:r>
        <w:rPr>
          <w:lang w:val="en-US"/>
        </w:rPr>
        <w:t>successfully, dozens of other worlds would too, and the Solar Alliance itself could collapse.</w:t>
      </w:r>
    </w:p>
    <w:p>
      <w:pPr>
        <w:pStyle w:val="TextBody"/>
        <w:rPr/>
      </w:pPr>
      <w:r>
        <w:rPr>
          <w:lang w:val="en-US"/>
        </w:rPr>
        <w:t xml:space="preserve">The Alliance finally sent a fleet to corral the wayward </w:t>
      </w:r>
      <w:r>
        <w:rPr>
          <w:lang w:val="en-US"/>
        </w:rPr>
        <w:t>c</w:t>
      </w:r>
      <w:r>
        <w:rPr>
          <w:lang w:val="en-US"/>
        </w:rPr>
        <w:t xml:space="preserve">ommonwealth. The human worlds of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were outnumbered twenty to one by the Solar Alliance, and time was short.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was desperately deploying the Arachnae Combat System when Earth</w:t>
      </w:r>
      <w:del w:id="1477" w:author="R.Scott Wade" w:date="2022-07-30T16:08:56Z">
        <w:r>
          <w:rPr>
            <w:lang w:val="en-US"/>
          </w:rPr>
          <w:delText>'</w:delText>
        </w:r>
      </w:del>
      <w:ins w:id="1478" w:author="R.Scott Wade" w:date="2022-07-31T18:13:17Z">
        <w:r>
          <w:rPr>
            <w:lang w:val="en-US"/>
          </w:rPr>
          <w:t>’</w:t>
        </w:r>
      </w:ins>
      <w:r>
        <w:rPr>
          <w:lang w:val="en-US"/>
        </w:rPr>
        <w:t xml:space="preserve">s inevitable invasion finally arrived. </w:t>
      </w:r>
    </w:p>
    <w:p>
      <w:pPr>
        <w:pStyle w:val="TextBody"/>
        <w:rPr>
          <w:lang w:val="en-US"/>
        </w:rPr>
      </w:pPr>
      <w:r>
        <w:rPr>
          <w:lang w:val="en-US"/>
        </w:rPr>
        <w:t>Earth</w:t>
      </w:r>
      <w:del w:id="1479" w:author="R.Scott Wade" w:date="2022-07-30T16:09:06Z">
        <w:r>
          <w:rPr>
            <w:lang w:val="en-US"/>
          </w:rPr>
          <w:delText>'</w:delText>
        </w:r>
      </w:del>
      <w:ins w:id="1480" w:author="R.Scott Wade" w:date="2022-07-31T18:13:17Z">
        <w:r>
          <w:rPr>
            <w:lang w:val="en-US"/>
          </w:rPr>
          <w:t>’</w:t>
        </w:r>
      </w:ins>
      <w:r>
        <w:rPr>
          <w:lang w:val="en-US"/>
        </w:rPr>
        <w:t xml:space="preserve">s timing was less than perfect for either side. The Arachnae still had a chilling flaw, which was bad for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But </w:t>
      </w:r>
      <w:r>
        <w:rPr>
          <w:lang w:val="en-US"/>
        </w:rPr>
        <w:t>it</w:t>
      </w:r>
      <w:r>
        <w:rPr>
          <w:lang w:val="en-US"/>
        </w:rPr>
        <w:t xml:space="preserve"> worked despite the flaw, which was very bad for Earth. It worked well enough to save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and the commonwealth despite – </w:t>
      </w:r>
      <w:ins w:id="1485" w:author="R.Scott Wade" w:date="2022-07-23T13:24:45Z">
        <w:r>
          <w:rPr>
            <w:lang w:val="en-US"/>
          </w:rPr>
          <w:t xml:space="preserve"> </w:t>
        </w:r>
      </w:ins>
      <w:r>
        <w:rPr>
          <w:lang w:val="en-US"/>
        </w:rPr>
        <w:t xml:space="preserve">or because of – </w:t>
      </w:r>
      <w:ins w:id="1486" w:author="R.Scott Wade" w:date="2022-07-23T13:24:51Z">
        <w:r>
          <w:rPr>
            <w:lang w:val="en-US"/>
          </w:rPr>
          <w:t xml:space="preserve"> </w:t>
        </w:r>
      </w:ins>
      <w:r>
        <w:rPr>
          <w:lang w:val="en-US"/>
        </w:rPr>
        <w:t xml:space="preserve">the </w:t>
      </w:r>
      <w:r>
        <w:rPr>
          <w:lang w:val="en-US"/>
        </w:rPr>
        <w:t>flaw</w:t>
      </w:r>
      <w:r>
        <w:rPr>
          <w:lang w:val="en-US"/>
        </w:rPr>
        <w:t xml:space="preserve">. </w:t>
      </w:r>
    </w:p>
    <w:p>
      <w:pPr>
        <w:pStyle w:val="TextBody"/>
        <w:rPr>
          <w:lang w:val="en-US"/>
        </w:rPr>
      </w:pPr>
      <w:r>
        <w:rPr>
          <w:lang w:val="en-US"/>
        </w:rPr>
        <w:t xml:space="preserve">Any soldiers who were too close to the Arachnae suffered permanent </w:t>
      </w:r>
      <w:r>
        <w:rPr>
          <w:lang w:val="en-US"/>
        </w:rPr>
        <w:t>neural</w:t>
      </w:r>
      <w:r>
        <w:rPr>
          <w:lang w:val="en-US"/>
        </w:rPr>
        <w:t xml:space="preserve"> trauma. The most fearsome capability of the Arachnae Combat System was a design flaw. </w:t>
      </w:r>
      <w:r>
        <w:rPr>
          <w:lang w:val="en-US"/>
        </w:rPr>
        <w:t>It</w:t>
      </w:r>
      <w:r>
        <w:rPr>
          <w:lang w:val="en-US"/>
        </w:rPr>
        <w:t xml:space="preserve"> was an electronically-induced blinding terror to all except the wielder inside its protective zone. </w:t>
      </w:r>
    </w:p>
    <w:p>
      <w:pPr>
        <w:pStyle w:val="TextBody"/>
        <w:rPr>
          <w:lang w:val="en-US"/>
        </w:rPr>
      </w:pPr>
      <w:r>
        <w:rPr>
          <w:lang w:val="en-US"/>
        </w:rPr>
        <w:t>In t</w:t>
      </w:r>
      <w:r>
        <w:rPr>
          <w:lang w:val="en-US"/>
        </w:rPr>
        <w:t>he result</w:t>
      </w:r>
      <w:r>
        <w:rPr>
          <w:lang w:val="en-US"/>
        </w:rPr>
        <w:t>ing</w:t>
      </w:r>
      <w:r>
        <w:rPr>
          <w:lang w:val="en-US"/>
        </w:rPr>
        <w:t xml:space="preserve"> victory, </w:t>
      </w:r>
      <w:r>
        <w:rPr>
          <w:lang w:val="en-US"/>
        </w:rPr>
        <w:t>t</w:t>
      </w:r>
      <w:r>
        <w:rPr>
          <w:lang w:val="en-US"/>
        </w:rPr>
        <w:t xml:space="preserve">he fledgling Commonwealth of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was born in fact if not in name.</w:t>
      </w:r>
    </w:p>
    <w:p>
      <w:pPr>
        <w:pStyle w:val="TextBody"/>
        <w:rPr>
          <w:lang w:val="en-US"/>
        </w:rPr>
      </w:pPr>
      <w:r>
        <w:rPr>
          <w:lang w:val="en-US"/>
        </w:rPr>
        <w:t xml:space="preserve">The </w:t>
      </w:r>
      <w:r>
        <w:rPr>
          <w:lang w:val="en-US"/>
        </w:rPr>
        <w:t xml:space="preserve">Solar </w:t>
      </w:r>
      <w:r>
        <w:rPr>
          <w:lang w:val="en-US"/>
        </w:rPr>
        <w:t xml:space="preserve">Alliance soldiers returned </w:t>
      </w:r>
      <w:r>
        <w:rPr>
          <w:lang w:val="en-US"/>
        </w:rPr>
        <w:t xml:space="preserve">to Earth </w:t>
      </w:r>
      <w:r>
        <w:rPr>
          <w:lang w:val="en-US"/>
        </w:rPr>
        <w:t xml:space="preserve">from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but </w:t>
      </w:r>
      <w:r>
        <w:rPr>
          <w:lang w:val="en-US"/>
        </w:rPr>
        <w:t xml:space="preserve">because of the neural damage, </w:t>
      </w:r>
      <w:r>
        <w:rPr>
          <w:lang w:val="en-US"/>
        </w:rPr>
        <w:t xml:space="preserve">many never really came home. Earth was unaware that </w:t>
      </w:r>
      <w:r>
        <w:rPr>
          <w:lang w:val="en-US"/>
        </w:rPr>
        <w:t>Arachnae</w:t>
      </w:r>
      <w:del w:id="1491" w:author="R.Scott Wade" w:date="2022-07-31T18:13:17Z">
        <w:r>
          <w:rPr>
            <w:lang w:val="en-US"/>
          </w:rPr>
          <w:delText>’</w:delText>
        </w:r>
      </w:del>
      <w:ins w:id="1492" w:author="R.Scott Wade" w:date="2022-07-31T18:13:17Z">
        <w:r>
          <w:rPr>
            <w:lang w:val="en-US"/>
          </w:rPr>
          <w:t>’</w:t>
        </w:r>
      </w:ins>
      <w:r>
        <w:rPr>
          <w:lang w:val="en-US"/>
        </w:rPr>
        <w:t xml:space="preserve">s flaw had affected </w:t>
      </w:r>
      <w:r>
        <w:rPr>
          <w:lang w:val="en-US"/>
        </w:rPr>
        <w:t xml:space="preserve">almost as many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soldiers </w:t>
      </w:r>
      <w:r>
        <w:rPr>
          <w:lang w:val="en-US"/>
        </w:rPr>
        <w:t>and</w:t>
      </w:r>
      <w:r>
        <w:rPr>
          <w:lang w:val="en-US"/>
        </w:rPr>
        <w:t xml:space="preserve"> was under the misimpression that the Arachnae</w:t>
      </w:r>
      <w:del w:id="1495" w:author="R.Scott Wade" w:date="2022-07-31T18:13:17Z">
        <w:r>
          <w:rPr>
            <w:lang w:val="en-US"/>
          </w:rPr>
          <w:delText>’</w:delText>
        </w:r>
      </w:del>
      <w:ins w:id="1496" w:author="R.Scott Wade" w:date="2022-07-31T18:13:17Z">
        <w:r>
          <w:rPr>
            <w:lang w:val="en-US"/>
          </w:rPr>
          <w:t>’</w:t>
        </w:r>
      </w:ins>
      <w:r>
        <w:rPr>
          <w:lang w:val="en-US"/>
        </w:rPr>
        <w:t>s neuronal</w:t>
      </w:r>
      <w:r>
        <w:rPr>
          <w:lang w:val="en-US"/>
        </w:rPr>
        <w:t xml:space="preserve"> effect was deliberate. So one stipulation of the treaty was the destruction of the Arachnae Combat System, its designs, technology, and manufacturing plants.</w:t>
      </w:r>
    </w:p>
    <w:p>
      <w:pPr>
        <w:pStyle w:val="TextBody"/>
        <w:rPr>
          <w:lang w:val="en-US"/>
        </w:rPr>
      </w:pPr>
      <w:r>
        <w:rPr>
          <w:lang w:val="en-US"/>
        </w:rPr>
        <w:t>A</w:t>
      </w:r>
      <w:r>
        <w:rPr>
          <w:lang w:val="en-US"/>
        </w:rPr>
        <w:t>lso</w:t>
      </w:r>
      <w:r>
        <w:rPr>
          <w:lang w:val="en-US"/>
        </w:rPr>
        <w:t xml:space="preserve"> </w:t>
      </w:r>
      <w:r>
        <w:rPr>
          <w:lang w:val="en-US"/>
        </w:rPr>
        <w:t>required</w:t>
      </w:r>
      <w:r>
        <w:rPr>
          <w:lang w:val="en-US"/>
        </w:rPr>
        <w:t xml:space="preserve"> was an Earth team of inspectors to supervise the destruction in accordance with treaty terms. Verification became espionage as years turned to </w:t>
      </w:r>
      <w:r>
        <w:rPr>
          <w:lang w:val="en-US"/>
        </w:rPr>
        <w:t>generations</w:t>
      </w:r>
      <w:r>
        <w:rPr>
          <w:lang w:val="en-US"/>
        </w:rPr>
        <w:t xml:space="preserve">. </w:t>
      </w:r>
    </w:p>
    <w:p>
      <w:pPr>
        <w:pStyle w:val="TextBody"/>
        <w:rPr/>
      </w:pP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walked </w:t>
      </w:r>
      <w:r>
        <w:rPr>
          <w:lang w:val="en-US"/>
        </w:rPr>
        <w:t>a</w:t>
      </w:r>
      <w:r>
        <w:rPr>
          <w:lang w:val="en-US"/>
        </w:rPr>
        <w:t xml:space="preserve"> line between beneficial </w:t>
      </w:r>
      <w:r>
        <w:rPr>
          <w:lang w:val="en-US"/>
        </w:rPr>
        <w:t xml:space="preserve">trading </w:t>
      </w:r>
      <w:r>
        <w:rPr>
          <w:lang w:val="en-US"/>
        </w:rPr>
        <w:t xml:space="preserve">partner and recalcitrant subject state. Trade was good, war was bad, and the </w:t>
      </w:r>
      <w:r>
        <w:rPr>
          <w:lang w:val="en-US"/>
        </w:rPr>
        <w:t xml:space="preserve">new </w:t>
      </w:r>
      <w:r>
        <w:rPr>
          <w:lang w:val="en-US"/>
        </w:rPr>
        <w:t xml:space="preserve">status quo was maintained. </w:t>
      </w:r>
    </w:p>
    <w:p>
      <w:pPr>
        <w:pStyle w:val="TextBody"/>
        <w:rPr/>
      </w:pPr>
      <w:r>
        <w:rPr>
          <w:lang w:val="en-US"/>
        </w:rPr>
        <w:t>C</w:t>
      </w:r>
      <w:r>
        <w:rPr>
          <w:lang w:val="en-US"/>
        </w:rPr>
        <w:t xml:space="preserve">enturies passed as the Arachnae faded from memory until </w:t>
      </w:r>
      <w:r>
        <w:rPr>
          <w:lang w:val="en-US"/>
        </w:rPr>
        <w:t xml:space="preserve">almost </w:t>
      </w:r>
      <w:r>
        <w:rPr>
          <w:lang w:val="en-US"/>
        </w:rPr>
        <w:t>all that remained w</w:t>
      </w:r>
      <w:r>
        <w:rPr>
          <w:lang w:val="en-US"/>
        </w:rPr>
        <w:t>ere</w:t>
      </w:r>
      <w:r>
        <w:rPr>
          <w:lang w:val="en-US"/>
        </w:rPr>
        <w:t xml:space="preserve"> </w:t>
      </w:r>
      <w:r>
        <w:rPr>
          <w:lang w:val="en-US"/>
        </w:rPr>
        <w:t xml:space="preserve">stories </w:t>
      </w:r>
      <w:r>
        <w:rPr>
          <w:lang w:val="en-US"/>
        </w:rPr>
        <w:t xml:space="preserve">for children. </w:t>
      </w:r>
      <w:r>
        <w:rPr>
          <w:lang w:val="en-US"/>
        </w:rPr>
        <w:t>It became</w:t>
      </w:r>
      <w:r>
        <w:rPr>
          <w:lang w:val="en-US"/>
        </w:rPr>
        <w:t xml:space="preserve"> a legend and a mark that showed on one child in thousands born on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xml:space="preserve">. The Arachnae itself was forgotten except as mythical icons used in popular video entertainment. Only a </w:t>
      </w:r>
      <w:r>
        <w:rPr>
          <w:lang w:val="en-US"/>
        </w:rPr>
        <w:t>gray-haired</w:t>
      </w:r>
      <w:r>
        <w:rPr>
          <w:lang w:val="en-US"/>
        </w:rPr>
        <w:t xml:space="preserve"> historical society remembered the secret</w:t>
      </w:r>
      <w:r>
        <w:rPr>
          <w:lang w:val="en-US"/>
        </w:rPr>
        <w:t>s</w:t>
      </w:r>
      <w:r>
        <w:rPr>
          <w:lang w:val="en-US"/>
        </w:rPr>
        <w:t xml:space="preserve"> of the old technology: </w:t>
      </w:r>
      <w:r>
        <w:rPr>
          <w:lang w:val="en-US"/>
        </w:rPr>
        <w:t xml:space="preserve">the </w:t>
      </w:r>
      <w:r>
        <w:rPr>
          <w:lang w:val="en-US"/>
        </w:rPr>
        <w:t xml:space="preserve">Arachnae </w:t>
      </w:r>
      <w:r>
        <w:rPr>
          <w:lang w:val="en-US"/>
        </w:rPr>
        <w:t>was</w:t>
      </w:r>
      <w:r>
        <w:rPr>
          <w:lang w:val="en-US"/>
        </w:rPr>
        <w:t xml:space="preserve"> real – and it still existed.</w:t>
      </w:r>
    </w:p>
    <w:p>
      <w:pPr>
        <w:pStyle w:val="Heading8"/>
        <w:rPr/>
      </w:pPr>
      <w:bookmarkStart w:id="24" w:name="__RefHeading___Toc29971_1146340026"/>
      <w:bookmarkEnd w:id="24"/>
      <w:r>
        <w:rPr/>
        <w:t>---</w:t>
      </w:r>
      <w:del w:id="1501" w:author="R.Scott Wade" w:date="2022-07-10T16:34:31Z">
        <w:r>
          <w:rPr/>
          <w:delText xml:space="preserve">  </w:delText>
        </w:r>
      </w:del>
      <w:ins w:id="1502" w:author="R.Scott Wade" w:date="2022-07-10T16:34:31Z">
        <w:r>
          <w:rPr>
            <w:rFonts w:eastAsia="Noto Sans CJK SC" w:cs="Lohit Devanagari"/>
            <w:b/>
            <w:bCs/>
            <w:i w:val="false"/>
            <w:iCs/>
            <w:sz w:val="21"/>
            <w:szCs w:val="22"/>
          </w:rPr>
          <w:t xml:space="preserve"> </w:t>
        </w:r>
      </w:ins>
      <w:r>
        <w:rPr/>
        <w:t xml:space="preserve">End of Post 1 ~~ </w:t>
      </w:r>
      <w:del w:id="1503" w:author="R.Scott Wade" w:date="2022-07-22T23:16:24Z">
        <w:r>
          <w:rPr/>
          <w:delText>5.</w:delText>
        </w:r>
      </w:del>
      <w:del w:id="1504" w:author="R.Scott Wade" w:date="2022-07-22T23:16:24Z">
        <w:r>
          <w:rPr/>
          <w:delText>7</w:delText>
        </w:r>
      </w:del>
      <w:ins w:id="1505" w:author="R.Scott Wade" w:date="2022-07-22T23:19:09Z">
        <w:r>
          <w:rPr/>
          <w:t>7.8</w:t>
        </w:r>
      </w:ins>
      <w:r>
        <w:rPr/>
        <w:t xml:space="preserve">k </w:t>
      </w:r>
      <w:r>
        <w:rPr/>
        <w:t xml:space="preserve">words </w:t>
      </w:r>
      <w:r>
        <w:rPr/>
        <w:t>~~</w:t>
      </w:r>
      <w:r>
        <w:rPr>
          <w:rFonts w:eastAsia="Noto Sans CJK SC" w:cs="Lohit Devanagari"/>
          <w:b/>
          <w:bCs/>
          <w:i w:val="false"/>
          <w:iCs/>
          <w:sz w:val="21"/>
          <w:szCs w:val="22"/>
        </w:rPr>
        <w:t xml:space="preserve">. </w:t>
      </w:r>
      <w:del w:id="1506" w:author="R.Scott Wade" w:date="2022-07-22T23:16:34Z">
        <w:r>
          <w:rPr>
            <w:rFonts w:eastAsia="Noto Sans CJK SC" w:cs="Lohit Devanagari"/>
            <w:b/>
            <w:bCs/>
            <w:i w:val="false"/>
            <w:iCs/>
            <w:sz w:val="21"/>
            <w:szCs w:val="22"/>
          </w:rPr>
          <w:delText>3</w:delText>
        </w:r>
      </w:del>
      <w:del w:id="1507" w:author="R.Scott Wade" w:date="2022-07-22T23:16:34Z">
        <w:r>
          <w:rPr>
            <w:rFonts w:eastAsia="Noto Sans CJK SC" w:cs="Lohit Devanagari"/>
            <w:b/>
            <w:bCs/>
            <w:i w:val="false"/>
            <w:iCs/>
            <w:sz w:val="21"/>
            <w:szCs w:val="22"/>
          </w:rPr>
          <w:delText>1</w:delText>
        </w:r>
      </w:del>
      <w:del w:id="1508" w:author="R.Scott Wade" w:date="2022-07-22T23:16:34Z">
        <w:r>
          <w:rPr>
            <w:rFonts w:eastAsia="Noto Sans CJK SC" w:cs="Lohit Devanagari"/>
            <w:b/>
            <w:bCs/>
            <w:i w:val="false"/>
            <w:iCs/>
            <w:sz w:val="21"/>
            <w:szCs w:val="22"/>
          </w:rPr>
          <w:delText>.</w:delText>
        </w:r>
      </w:del>
      <w:del w:id="1509" w:author="R.Scott Wade" w:date="2022-07-22T23:16:34Z">
        <w:r>
          <w:rPr>
            <w:rFonts w:eastAsia="Noto Sans CJK SC" w:cs="Lohit Devanagari"/>
            <w:b/>
            <w:bCs/>
            <w:i w:val="false"/>
            <w:iCs/>
            <w:sz w:val="21"/>
            <w:szCs w:val="22"/>
          </w:rPr>
          <w:delText>8</w:delText>
        </w:r>
      </w:del>
      <w:ins w:id="1510" w:author="R.Scott Wade" w:date="2022-07-22T23:19:21Z">
        <w:r>
          <w:rPr/>
          <w:t>44</w:t>
        </w:r>
      </w:ins>
      <w:r>
        <w:rPr/>
        <w:t>k</w:t>
      </w:r>
      <w:r>
        <w:rPr>
          <w:rFonts w:eastAsia="Noto Sans CJK SC" w:cs="Lohit Devanagari"/>
          <w:b/>
          <w:bCs/>
          <w:i w:val="false"/>
          <w:iCs/>
          <w:sz w:val="21"/>
          <w:szCs w:val="22"/>
        </w:rPr>
        <w:t xml:space="preserve"> </w:t>
      </w:r>
      <w:r>
        <w:rPr/>
        <w:t>chars</w:t>
      </w:r>
    </w:p>
    <w:p>
      <w:pPr>
        <w:pStyle w:val="Heading8"/>
        <w:rPr>
          <w:ins w:id="1511" w:author="R.Scott Wade" w:date="2022-07-28T14:42:41Z"/>
        </w:rPr>
      </w:pPr>
      <w:bookmarkStart w:id="25" w:name="__RefHeading___Toc29973_1146340026"/>
      <w:bookmarkEnd w:id="25"/>
      <w:r>
        <w:rPr/>
        <w:t xml:space="preserve">--- </w:t>
      </w:r>
      <w:r>
        <w:rPr/>
        <w:t xml:space="preserve">Start Post 2. </w:t>
      </w:r>
    </w:p>
    <w:p>
      <w:pPr>
        <w:sectPr>
          <w:headerReference w:type="default" r:id="rId24"/>
          <w:headerReference w:type="first" r:id="rId25"/>
          <w:footerReference w:type="default" r:id="rId26"/>
          <w:footerReference w:type="first" r:id="rId27"/>
          <w:type w:val="nextPage"/>
          <w:pgSz w:w="12240" w:h="15811"/>
          <w:pgMar w:left="1134" w:right="1134" w:gutter="0" w:header="1123" w:top="1745" w:footer="1123" w:bottom="1469"/>
          <w:pgNumType w:fmt="decimal"/>
          <w:formProt w:val="false"/>
          <w:textDirection w:val="lrTb"/>
          <w:docGrid w:type="default" w:linePitch="312" w:charSpace="4294961151"/>
        </w:sectPr>
        <w:pStyle w:val="TextBody"/>
        <w:rPr>
          <w:ins w:id="1533" w:author="R.Scott Wade" w:date="2022-07-28T14:42:41Z"/>
        </w:rPr>
      </w:pPr>
      <w:ins w:id="1512" w:author="R.Scott Wade" w:date="2022-07-28T14:42:41Z">
        <w:r>
          <w:rPr/>
        </w:r>
      </w:ins>
    </w:p>
    <w:p>
      <w:pPr>
        <w:pStyle w:val="Heading1"/>
        <w:rPr>
          <w:ins w:id="1539" w:author="R.Scott Wade" w:date="2022-07-28T14:49:35Z"/>
        </w:rPr>
      </w:pPr>
      <w:ins w:id="1534" w:author="R.Scott Wade" w:date="2022-07-28T14:42:41Z">
        <w:bookmarkStart w:id="26" w:name="__RefHeading___Toc42412_142817872"/>
        <w:bookmarkEnd w:id="26"/>
        <w:r>
          <w:rPr/>
          <w:t>Bi</w:t>
        </w:r>
      </w:ins>
      <w:ins w:id="1535" w:author="R.Scott Wade" w:date="2022-07-28T14:42:41Z">
        <w:r>
          <w:rPr/>
          <w:t>g</w:t>
        </w:r>
      </w:ins>
      <w:ins w:id="1536" w:author="R.Scott Wade" w:date="2022-07-28T14:42:41Z">
        <w:r>
          <w:rPr/>
          <w:t xml:space="preserve"> Picture Thread </w:t>
        </w:r>
      </w:ins>
      <w:ins w:id="1537" w:author="R.Scott Wade" w:date="2022-07-28T14:42:41Z">
        <w:r>
          <w:rPr/>
          <w:t>A</w:t>
        </w:r>
      </w:ins>
      <w:ins w:id="1538" w:author="R.Scott Wade" w:date="2022-07-28T14:42:41Z">
        <w:r>
          <w:rPr/>
          <w:t>, just a page or two.</w:t>
        </w:r>
      </w:ins>
    </w:p>
    <w:p>
      <w:pPr>
        <w:pStyle w:val="Heading8"/>
        <w:rPr>
          <w:ins w:id="1545" w:author="R.Scott Wade" w:date="2022-08-02T18:19:34Z"/>
        </w:rPr>
      </w:pPr>
      <w:ins w:id="1540" w:author="R.Scott Wade" w:date="2022-07-28T14:49:35Z">
        <w:bookmarkStart w:id="27" w:name="__RefHeading___Toc74286_1456871355"/>
        <w:bookmarkEnd w:id="27"/>
        <w:r>
          <w:rPr>
            <w:rFonts w:eastAsia="Noto Sans CJK SC" w:cs="Lohit Devanagari"/>
            <w:b/>
            <w:bCs/>
            <w:i w:val="false"/>
            <w:iCs/>
            <w:sz w:val="21"/>
            <w:szCs w:val="22"/>
          </w:rPr>
          <w:t>d</w:t>
        </w:r>
      </w:ins>
      <w:ins w:id="1541" w:author="R.Scott Wade" w:date="2022-07-28T14:49:35Z">
        <w:r>
          <w:rPr/>
          <w:t>070</w:t>
        </w:r>
      </w:ins>
      <w:ins w:id="1542" w:author="R.Scott Wade" w:date="2022-07-28T14:49:35Z">
        <w:r>
          <w:rPr/>
          <w:t xml:space="preserve"> </w:t>
        </w:r>
      </w:ins>
      <w:ins w:id="1543" w:author="R.Scott Wade" w:date="2022-08-02T18:21:19Z">
        <w:r>
          <w:rPr/>
          <w:t>| M</w:t>
        </w:r>
      </w:ins>
      <w:ins w:id="1544" w:author="R.Scott Wade" w:date="2022-08-02T18:19:34Z">
        <w:r>
          <w:rPr/>
          <w:t>ajor Halfning orders the facility to be emptied</w:t>
        </w:r>
      </w:ins>
    </w:p>
    <w:p>
      <w:pPr>
        <w:pStyle w:val="Heading8"/>
        <w:rPr>
          <w:ins w:id="1552" w:author="R.Scott Wade" w:date="2022-08-01T10:28:09Z"/>
        </w:rPr>
      </w:pPr>
      <w:ins w:id="1546" w:author="R.Scott Wade" w:date="2022-08-02T18:21:26Z">
        <w:bookmarkStart w:id="28" w:name="__RefHeading___Toc89919_1456871355"/>
        <w:bookmarkEnd w:id="28"/>
        <w:r>
          <w:rPr>
            <w:rFonts w:eastAsia="Noto Sans CJK SC" w:cs="Lohit Devanagari"/>
            <w:b/>
            <w:bCs/>
            <w:i w:val="false"/>
            <w:iCs/>
            <w:sz w:val="21"/>
            <w:szCs w:val="22"/>
          </w:rPr>
          <w:t>d</w:t>
        </w:r>
      </w:ins>
      <w:ins w:id="1547" w:author="R.Scott Wade" w:date="2022-08-02T18:20:00Z">
        <w:r>
          <w:rPr/>
          <w:t xml:space="preserve">070 </w:t>
        </w:r>
      </w:ins>
      <w:ins w:id="1548" w:author="R.Scott Wade" w:date="2022-08-02T18:20:00Z">
        <w:r>
          <w:rPr/>
          <w:t xml:space="preserve">| </w:t>
        </w:r>
      </w:ins>
      <w:ins w:id="1549" w:author="R.Scott Wade" w:date="2022-08-02T18:20:00Z">
        <w:r>
          <w:rPr/>
          <w:t xml:space="preserve">Jevv’s surveillance team arrives </w:t>
        </w:r>
      </w:ins>
      <w:ins w:id="1550" w:author="R.Scott Wade" w:date="2022-08-02T18:20:00Z">
        <w:r>
          <w:rPr>
            <w:i/>
            <w:iCs/>
          </w:rPr>
          <w:t>after</w:t>
        </w:r>
      </w:ins>
      <w:ins w:id="1551" w:author="R.Scott Wade" w:date="2022-08-02T18:20:00Z">
        <w:r>
          <w:rPr>
            <w:i w:val="false"/>
            <w:iCs w:val="false"/>
          </w:rPr>
          <w:t xml:space="preserve"> the facility is empty.</w:t>
        </w:r>
      </w:ins>
    </w:p>
    <w:p>
      <w:pPr>
        <w:pStyle w:val="TextBody"/>
        <w:ind w:left="2836" w:right="0" w:firstLine="288"/>
        <w:rPr>
          <w:ins w:id="1554" w:author="R.Scott Wade" w:date="2022-08-01T10:28:09Z"/>
        </w:rPr>
      </w:pPr>
      <w:ins w:id="1553" w:author="R.Scott Wade" w:date="2022-08-01T10:28:09Z">
        <w:r>
          <w:rPr/>
        </w:r>
      </w:ins>
    </w:p>
    <w:p>
      <w:pPr>
        <w:pStyle w:val="TextBody"/>
        <w:ind w:left="2836" w:right="0" w:firstLine="288"/>
        <w:rPr>
          <w:ins w:id="1556" w:author="R.Scott Wade" w:date="2022-08-01T10:28:09Z"/>
        </w:rPr>
      </w:pPr>
      <w:ins w:id="1555" w:author="R.Scott Wade" w:date="2022-08-01T10:28:09Z">
        <w:r>
          <w:rPr/>
        </w:r>
      </w:ins>
    </w:p>
    <w:p>
      <w:pPr>
        <w:sectPr>
          <w:headerReference w:type="default" r:id="rId28"/>
          <w:headerReference w:type="first" r:id="rId29"/>
          <w:footerReference w:type="default" r:id="rId30"/>
          <w:footerReference w:type="first" r:id="rId31"/>
          <w:type w:val="nextPage"/>
          <w:pgSz w:w="12240" w:h="15811"/>
          <w:pgMar w:left="1134" w:right="1134" w:gutter="0" w:header="1123" w:top="1745" w:footer="1123" w:bottom="1469"/>
          <w:pgNumType w:fmt="decimal"/>
          <w:formProt w:val="false"/>
          <w:textDirection w:val="lrTb"/>
          <w:docGrid w:type="default" w:linePitch="312" w:charSpace="4294961151"/>
        </w:sectPr>
        <w:pStyle w:val="TextBody"/>
        <w:ind w:left="2836" w:right="0" w:firstLine="288"/>
        <w:rPr/>
      </w:pPr>
      <w:ins w:id="1557" w:author="R.Scott Wade" w:date="2022-08-01T10:28:09Z">
        <w:r>
          <w:rPr/>
          <w:t>This space unintentionally left blank.</w:t>
        </w:r>
      </w:ins>
    </w:p>
    <w:p>
      <w:pPr>
        <w:pStyle w:val="Heading1"/>
        <w:rPr>
          <w:lang w:val="en-US"/>
        </w:rPr>
      </w:pPr>
      <w:bookmarkStart w:id="29" w:name="__RefHeading___Toc29867_1146340026"/>
      <w:bookmarkEnd w:id="29"/>
      <w:r>
        <w:rPr>
          <w:lang w:val="en-US"/>
        </w:rPr>
        <w:t>Being Very Different</w:t>
      </w:r>
    </w:p>
    <w:p>
      <w:pPr>
        <w:pStyle w:val="Heading9"/>
        <w:spacing w:lineRule="auto" w:line="360"/>
        <w:rPr>
          <w:lang w:val="en-US"/>
        </w:rPr>
      </w:pPr>
      <w:ins w:id="1578" w:author="R.Scott Wade" w:date="2022-07-31T18:07:39Z">
        <w:bookmarkStart w:id="30" w:name="__RefHeading___Toc29869_1146340026"/>
        <w:bookmarkEnd w:id="30"/>
        <w:r>
          <w:rPr>
            <w:lang w:val="en-US"/>
          </w:rPr>
          <w:t>d0</w:t>
        </w:r>
      </w:ins>
      <w:del w:id="1579" w:author="R.Scott Wade" w:date="2022-07-31T18:07:38Z">
        <w:r>
          <w:rPr>
            <w:lang w:val="en-US"/>
          </w:rPr>
          <w:delText>D</w:delText>
        </w:r>
      </w:del>
      <w:r>
        <w:rPr>
          <w:lang w:val="en-US"/>
        </w:rPr>
        <w:t xml:space="preserve">70 </w:t>
      </w:r>
      <w:r>
        <w:rPr>
          <w:lang w:val="en-US"/>
        </w:rPr>
        <w:t>Kenst In The Woods (Before Kinchloe)</w:t>
      </w:r>
    </w:p>
    <w:p>
      <w:pPr>
        <w:pStyle w:val="TextBody"/>
        <w:rPr>
          <w:lang w:val="en-US"/>
        </w:rPr>
      </w:pPr>
      <w:r>
        <w:rPr>
          <w:lang w:val="en-US"/>
        </w:rPr>
        <w:t xml:space="preserve">Kenst </w:t>
      </w:r>
      <w:r>
        <w:rPr>
          <w:lang w:val="en-US"/>
        </w:rPr>
        <w:t xml:space="preserve">moved through the woods, </w:t>
      </w:r>
      <w:r>
        <w:rPr>
          <w:lang w:val="en-US"/>
        </w:rPr>
        <w:t>imag</w:t>
      </w:r>
      <w:r>
        <w:rPr>
          <w:lang w:val="en-US"/>
        </w:rPr>
        <w:t>in</w:t>
      </w:r>
      <w:r>
        <w:rPr>
          <w:lang w:val="en-US"/>
        </w:rPr>
        <w:t>ing</w:t>
      </w:r>
      <w:r>
        <w:rPr>
          <w:lang w:val="en-US"/>
        </w:rPr>
        <w:t xml:space="preserve"> himself running </w:t>
      </w:r>
      <w:r>
        <w:rPr>
          <w:lang w:val="en-US"/>
        </w:rPr>
        <w:t xml:space="preserve">even </w:t>
      </w:r>
      <w:r>
        <w:rPr>
          <w:lang w:val="en-US"/>
        </w:rPr>
        <w:t>deeper in – from the people in the black hover cars, not Zada. He scramble</w:t>
      </w:r>
      <w:r>
        <w:rPr>
          <w:lang w:val="en-US"/>
        </w:rPr>
        <w:t>d</w:t>
      </w:r>
      <w:r>
        <w:rPr>
          <w:lang w:val="en-US"/>
        </w:rPr>
        <w:t xml:space="preserve"> to a full run, wondering why he should be afraid of those people. </w:t>
      </w:r>
      <w:r>
        <w:rPr>
          <w:lang w:val="en-US"/>
        </w:rPr>
        <w:t>He</w:t>
      </w:r>
      <w:del w:id="1580" w:author="R.Scott Wade" w:date="2022-07-31T18:13:17Z">
        <w:r>
          <w:rPr>
            <w:lang w:val="en-US"/>
          </w:rPr>
          <w:delText>’</w:delText>
        </w:r>
      </w:del>
      <w:ins w:id="1581" w:author="R.Scott Wade" w:date="2022-07-31T18:13:17Z">
        <w:r>
          <w:rPr>
            <w:lang w:val="en-US"/>
          </w:rPr>
          <w:t>’</w:t>
        </w:r>
      </w:ins>
      <w:r>
        <w:rPr>
          <w:lang w:val="en-US"/>
        </w:rPr>
        <w:t>d never seen them before, but some of them were in what looked like military uniforms. Why would the ADF have any interest in sleepy Blauwald, or more to the point, why would they be asking about Kenst? Why would they show up just as Kenst</w:t>
      </w:r>
      <w:del w:id="1582" w:author="R.Scott Wade" w:date="2022-07-31T18:13:17Z">
        <w:r>
          <w:rPr>
            <w:lang w:val="en-US"/>
          </w:rPr>
          <w:delText>’</w:delText>
        </w:r>
      </w:del>
      <w:ins w:id="1583" w:author="R.Scott Wade" w:date="2022-07-31T18:13:17Z">
        <w:r>
          <w:rPr>
            <w:lang w:val="en-US"/>
          </w:rPr>
          <w:t>’</w:t>
        </w:r>
      </w:ins>
      <w:r>
        <w:rPr>
          <w:lang w:val="en-US"/>
        </w:rPr>
        <w:t xml:space="preserve">s world fell apart? </w:t>
      </w:r>
      <w:r>
        <w:rPr>
          <w:lang w:val="en-US"/>
        </w:rPr>
        <w:t>What about Riadn?</w:t>
      </w:r>
    </w:p>
    <w:p>
      <w:pPr>
        <w:pStyle w:val="TextBody"/>
        <w:rPr>
          <w:lang w:val="en-US"/>
        </w:rPr>
      </w:pPr>
      <w:r>
        <w:rPr>
          <w:lang w:val="en-US"/>
        </w:rPr>
        <w:t>What about her he thought, for a moment yielding to the memory of her kiss, how she felt in his arms. Strange, it had never occurred to him tha</w:t>
      </w:r>
      <w:r>
        <w:rPr>
          <w:lang w:val="en-US"/>
        </w:rPr>
        <w:t>t</w:t>
      </w:r>
      <w:r>
        <w:rPr>
          <w:lang w:val="en-US"/>
        </w:rPr>
        <w:t xml:space="preserve"> he would feel her breathing, </w:t>
      </w:r>
      <w:r>
        <w:rPr>
          <w:lang w:val="en-US"/>
        </w:rPr>
        <w:t>even her heartbeat,</w:t>
      </w:r>
      <w:r>
        <w:rPr>
          <w:lang w:val="en-US"/>
        </w:rPr>
        <w:t xml:space="preserve"> while hugging her. Kenst stumbled and almost wrenched his ankle.</w:t>
      </w:r>
    </w:p>
    <w:p>
      <w:pPr>
        <w:pStyle w:val="TextBody"/>
        <w:rPr>
          <w:lang w:val="en-US"/>
        </w:rPr>
      </w:pPr>
      <w:r>
        <w:rPr>
          <w:lang w:val="en-US"/>
        </w:rPr>
        <w:t>Kenst put aside questions and focused on making progress through the woods. But other questions crept into his awareness. Questions a little closer to home.</w:t>
      </w:r>
    </w:p>
    <w:p>
      <w:pPr>
        <w:pStyle w:val="TextBody"/>
        <w:rPr>
          <w:lang w:val="en-US"/>
        </w:rPr>
      </w:pPr>
      <w:r>
        <w:rPr>
          <w:lang w:val="en-US"/>
        </w:rPr>
        <w:t>H</w:t>
      </w:r>
      <w:r>
        <w:rPr>
          <w:lang w:val="en-US"/>
        </w:rPr>
        <w:t xml:space="preserve">is feelings </w:t>
      </w:r>
      <w:r>
        <w:rPr>
          <w:lang w:val="en-US"/>
        </w:rPr>
        <w:t xml:space="preserve">today, </w:t>
      </w:r>
      <w:r>
        <w:rPr>
          <w:lang w:val="en-US"/>
        </w:rPr>
        <w:t>good and bad,</w:t>
      </w:r>
      <w:r>
        <w:rPr>
          <w:lang w:val="en-US"/>
        </w:rPr>
        <w:t xml:space="preserve"> </w:t>
      </w:r>
      <w:r>
        <w:rPr>
          <w:lang w:val="en-US"/>
        </w:rPr>
        <w:t>were</w:t>
      </w:r>
      <w:r>
        <w:rPr>
          <w:lang w:val="en-US"/>
        </w:rPr>
        <w:t xml:space="preserve"> all wrong. He fe</w:t>
      </w:r>
      <w:r>
        <w:rPr>
          <w:lang w:val="en-US"/>
        </w:rPr>
        <w:t>lt</w:t>
      </w:r>
      <w:r>
        <w:rPr>
          <w:lang w:val="en-US"/>
        </w:rPr>
        <w:t xml:space="preserve"> </w:t>
      </w:r>
      <w:r>
        <w:rPr>
          <w:lang w:val="en-US"/>
        </w:rPr>
        <w:t xml:space="preserve">a </w:t>
      </w:r>
      <w:r>
        <w:rPr>
          <w:lang w:val="en-US"/>
        </w:rPr>
        <w:t>sureness and confidence, despite doing things</w:t>
      </w:r>
      <w:del w:id="1584" w:author="R.Scott Wade" w:date="2022-07-30T16:12:45Z">
        <w:r>
          <w:rPr>
            <w:lang w:val="en-US"/>
          </w:rPr>
          <w:delText xml:space="preserve"> he'</w:delText>
        </w:r>
      </w:del>
      <w:del w:id="1585" w:author="R.Scott Wade" w:date="2022-07-30T16:12:45Z">
        <w:r>
          <w:rPr>
            <w:lang w:val="en-US"/>
          </w:rPr>
          <w:delText>d</w:delText>
        </w:r>
      </w:del>
      <w:ins w:id="1586" w:author="R.Scott Wade" w:date="2022-07-30T16:12:46Z">
        <w:r>
          <w:rPr>
            <w:lang w:val="en-US"/>
          </w:rPr>
          <w:t xml:space="preserve"> </w:t>
        </w:r>
      </w:ins>
      <w:ins w:id="1587" w:author="R.Scott Wade" w:date="2022-07-30T16:12:46Z">
        <w:r>
          <w:rPr>
            <w:lang w:val="en-US"/>
          </w:rPr>
          <w:t>he’d</w:t>
        </w:r>
      </w:ins>
      <w:r>
        <w:rPr>
          <w:lang w:val="en-US"/>
        </w:rPr>
        <w:t xml:space="preserve"> never succeeded at before. Normally, that would fill him with a sense of exhilarating recklessness. </w:t>
      </w:r>
      <w:r>
        <w:rPr>
          <w:lang w:val="en-US"/>
        </w:rPr>
        <w:t xml:space="preserve">This was usually </w:t>
      </w:r>
      <w:r>
        <w:rPr>
          <w:lang w:val="en-US"/>
        </w:rPr>
        <w:t xml:space="preserve">followed by a depressing reckoning </w:t>
      </w:r>
      <w:r>
        <w:rPr>
          <w:lang w:val="en-US"/>
        </w:rPr>
        <w:t>as he became careless and screwed things up</w:t>
      </w:r>
      <w:r>
        <w:rPr>
          <w:lang w:val="en-US"/>
        </w:rPr>
        <w:t xml:space="preserve">. </w:t>
      </w:r>
      <w:r>
        <w:rPr>
          <w:lang w:val="en-US"/>
        </w:rPr>
        <w:t xml:space="preserve">But now, </w:t>
      </w:r>
      <w:r>
        <w:rPr>
          <w:lang w:val="en-US"/>
        </w:rPr>
        <w:t xml:space="preserve">seemingly good </w:t>
      </w:r>
      <w:r>
        <w:rPr>
          <w:lang w:val="en-US"/>
        </w:rPr>
        <w:t>i</w:t>
      </w:r>
      <w:r>
        <w:rPr>
          <w:lang w:val="en-US"/>
        </w:rPr>
        <w:t xml:space="preserve">deas were coming to him quickly, but </w:t>
      </w:r>
      <w:r>
        <w:rPr>
          <w:lang w:val="en-US"/>
        </w:rPr>
        <w:t xml:space="preserve">they </w:t>
      </w:r>
      <w:r>
        <w:rPr>
          <w:lang w:val="en-US"/>
        </w:rPr>
        <w:t xml:space="preserve">were </w:t>
      </w:r>
      <w:r>
        <w:rPr>
          <w:lang w:val="en-US"/>
        </w:rPr>
        <w:t>all</w:t>
      </w:r>
      <w:r>
        <w:rPr>
          <w:lang w:val="en-US"/>
        </w:rPr>
        <w:t xml:space="preserve"> so atypical. When he got the stuff at Riad</w:t>
      </w:r>
      <w:ins w:id="1588" w:author="R.Scott Wade" w:date="2022-07-30T16:13:04Z">
        <w:r>
          <w:rPr>
            <w:lang w:val="en-US"/>
          </w:rPr>
          <w:t>n</w:t>
        </w:r>
      </w:ins>
      <w:del w:id="1589" w:author="R.Scott Wade" w:date="2022-07-30T16:13:03Z">
        <w:r>
          <w:rPr>
            <w:lang w:val="en-US"/>
          </w:rPr>
          <w:delText>n's</w:delText>
        </w:r>
      </w:del>
      <w:ins w:id="1590" w:author="R.Scott Wade" w:date="2022-07-30T16:13:05Z">
        <w:r>
          <w:rPr>
            <w:lang w:val="en-US"/>
          </w:rPr>
          <w:t>’</w:t>
        </w:r>
      </w:ins>
      <w:ins w:id="1591" w:author="R.Scott Wade" w:date="2022-07-30T16:13:05Z">
        <w:r>
          <w:rPr>
            <w:lang w:val="en-US"/>
          </w:rPr>
          <w:t>s</w:t>
        </w:r>
      </w:ins>
      <w:r>
        <w:rPr>
          <w:lang w:val="en-US"/>
        </w:rPr>
        <w:t xml:space="preserve"> house, he knew </w:t>
      </w:r>
      <w:r>
        <w:rPr>
          <w:lang w:val="en-US"/>
        </w:rPr>
        <w:t>exactly</w:t>
      </w:r>
      <w:r>
        <w:rPr>
          <w:lang w:val="en-US"/>
        </w:rPr>
        <w:t xml:space="preserve"> what to get, and how much of it. How? He</w:t>
      </w:r>
      <w:del w:id="1592" w:author="R.Scott Wade" w:date="2022-07-31T18:13:17Z">
        <w:r>
          <w:rPr>
            <w:lang w:val="en-US"/>
          </w:rPr>
          <w:delText>'</w:delText>
        </w:r>
      </w:del>
      <w:ins w:id="1593" w:author="R.Scott Wade" w:date="2022-07-31T18:13:17Z">
        <w:r>
          <w:rPr>
            <w:lang w:val="en-US"/>
          </w:rPr>
          <w:t>’</w:t>
        </w:r>
      </w:ins>
      <w:r>
        <w:rPr>
          <w:lang w:val="en-US"/>
        </w:rPr>
        <w:t xml:space="preserve">d never </w:t>
      </w:r>
      <w:r>
        <w:rPr>
          <w:lang w:val="en-US"/>
        </w:rPr>
        <w:t>seriously</w:t>
      </w:r>
      <w:r>
        <w:rPr>
          <w:lang w:val="en-US"/>
        </w:rPr>
        <w:t xml:space="preserve"> considered running away. He fe</w:t>
      </w:r>
      <w:r>
        <w:rPr>
          <w:lang w:val="en-US"/>
        </w:rPr>
        <w:t>lt</w:t>
      </w:r>
      <w:r>
        <w:rPr>
          <w:lang w:val="en-US"/>
        </w:rPr>
        <w:t xml:space="preserve"> almost in an altered mental state, and began to wonder if someone had slipped him some drugs – </w:t>
      </w:r>
    </w:p>
    <w:p>
      <w:pPr>
        <w:pStyle w:val="Heading9"/>
        <w:rPr/>
      </w:pPr>
      <w:del w:id="1594" w:author="R.Scott Wade" w:date="2022-07-31T18:09:26Z">
        <w:bookmarkStart w:id="31" w:name="__RefHeading___Toc36601_1646476201"/>
        <w:bookmarkEnd w:id="31"/>
        <w:r>
          <w:rPr/>
          <w:delText>D</w:delText>
        </w:r>
      </w:del>
      <w:ins w:id="1595" w:author="R.Scott Wade" w:date="2022-07-31T18:09:26Z">
        <w:r>
          <w:rPr/>
          <w:t>d</w:t>
        </w:r>
      </w:ins>
      <w:r>
        <w:rPr/>
        <w:t xml:space="preserve">70 </w:t>
      </w:r>
      <w:r>
        <w:rPr/>
        <w:t>Chae introduces herself.</w:t>
      </w:r>
    </w:p>
    <w:p>
      <w:pPr>
        <w:pStyle w:val="TextBody"/>
        <w:rPr>
          <w:lang w:val="en-US"/>
        </w:rPr>
      </w:pPr>
      <w:r>
        <w:rPr>
          <w:lang w:val="en-US"/>
        </w:rPr>
        <w:t>“</w:t>
      </w:r>
      <w:r>
        <w:rPr>
          <w:i/>
          <w:iCs/>
          <w:lang w:val="en-US"/>
        </w:rPr>
        <w:t xml:space="preserve">Sub-vocal interface active. Kenst, I am </w:t>
      </w:r>
      <w:r>
        <w:rPr>
          <w:i/>
          <w:iCs/>
          <w:lang w:val="en-US"/>
        </w:rPr>
        <w:t>your</w:t>
      </w:r>
      <w:r>
        <w:rPr>
          <w:i/>
          <w:iCs/>
          <w:lang w:val="en-US"/>
        </w:rPr>
        <w:t xml:space="preserve"> Arachnae Combat System.</w:t>
      </w:r>
      <w:r>
        <w:rPr>
          <w:lang w:val="en-US"/>
        </w:rPr>
        <w:t>” The female voice came from nowhere, but Kenst knew he hadn</w:t>
      </w:r>
      <w:del w:id="1596" w:author="R.Scott Wade" w:date="2022-07-31T18:13:17Z">
        <w:r>
          <w:rPr>
            <w:lang w:val="en-US"/>
          </w:rPr>
          <w:delText>'</w:delText>
        </w:r>
      </w:del>
      <w:ins w:id="1597" w:author="R.Scott Wade" w:date="2022-07-31T18:13:17Z">
        <w:r>
          <w:rPr>
            <w:lang w:val="en-US"/>
          </w:rPr>
          <w:t>’</w:t>
        </w:r>
      </w:ins>
      <w:r>
        <w:rPr>
          <w:lang w:val="en-US"/>
        </w:rPr>
        <w:t>t imagined it. It was almost like he was talking to himself without knowing what he was saying in advance. “</w:t>
      </w:r>
      <w:r>
        <w:rPr>
          <w:i/>
          <w:iCs/>
          <w:lang w:val="en-US"/>
        </w:rPr>
        <w:t>I am embedded inside you, and you command me. I assure you, you are not hallucinating and I am real. You have noticed my antenna on the skin of your shoulder.</w:t>
      </w:r>
      <w:r>
        <w:rPr>
          <w:lang w:val="en-US"/>
        </w:rPr>
        <w:t xml:space="preserve">” </w:t>
      </w:r>
    </w:p>
    <w:p>
      <w:pPr>
        <w:pStyle w:val="TextBody"/>
        <w:rPr>
          <w:lang w:val="en-US"/>
        </w:rPr>
      </w:pPr>
      <w:r>
        <w:rPr>
          <w:lang w:val="en-US"/>
        </w:rPr>
        <w:t>“</w:t>
      </w:r>
      <w:r>
        <w:rPr>
          <w:lang w:val="en-US"/>
        </w:rPr>
        <w:t>You</w:t>
      </w:r>
      <w:del w:id="1598" w:author="R.Scott Wade" w:date="2022-07-31T18:13:17Z">
        <w:r>
          <w:rPr>
            <w:lang w:val="en-US"/>
          </w:rPr>
          <w:delText>’</w:delText>
        </w:r>
      </w:del>
      <w:ins w:id="1599" w:author="R.Scott Wade" w:date="2022-07-31T18:13:17Z">
        <w:r>
          <w:rPr>
            <w:lang w:val="en-US"/>
          </w:rPr>
          <w:t>’</w:t>
        </w:r>
      </w:ins>
      <w:r>
        <w:rPr>
          <w:lang w:val="en-US"/>
        </w:rPr>
        <w:t>re an Arachnae?”</w:t>
      </w:r>
    </w:p>
    <w:p>
      <w:pPr>
        <w:pStyle w:val="TextBody"/>
        <w:rPr>
          <w:lang w:val="en-US"/>
        </w:rPr>
      </w:pPr>
      <w:r>
        <w:rPr>
          <w:lang w:val="en-US"/>
        </w:rPr>
        <w:t>“</w:t>
      </w:r>
      <w:r>
        <w:rPr>
          <w:i/>
          <w:iCs/>
          <w:lang w:val="en-US"/>
        </w:rPr>
        <w:t>Yes.”</w:t>
      </w:r>
    </w:p>
    <w:p>
      <w:pPr>
        <w:pStyle w:val="TextBody"/>
        <w:rPr>
          <w:lang w:val="en-US"/>
        </w:rPr>
      </w:pPr>
      <w:r>
        <w:rPr>
          <w:lang w:val="en-US"/>
        </w:rPr>
        <w:t xml:space="preserve">The voice waited </w:t>
      </w:r>
      <w:r>
        <w:rPr>
          <w:lang w:val="en-US"/>
        </w:rPr>
        <w:t xml:space="preserve">an instant </w:t>
      </w:r>
      <w:r>
        <w:rPr>
          <w:lang w:val="en-US"/>
        </w:rPr>
        <w:t>for that to sink in. “</w:t>
      </w:r>
      <w:r>
        <w:rPr>
          <w:i/>
          <w:iCs/>
          <w:lang w:val="en-US"/>
        </w:rPr>
        <w:t xml:space="preserve">Back at the </w:t>
      </w:r>
      <w:r>
        <w:rPr>
          <w:i/>
          <w:iCs/>
          <w:lang w:val="en-US"/>
        </w:rPr>
        <w:t>farm</w:t>
      </w:r>
      <w:r>
        <w:rPr>
          <w:i/>
          <w:iCs/>
          <w:lang w:val="en-US"/>
        </w:rPr>
        <w:t xml:space="preserve">, I was the reason that your blows landed, your hiding place hid you, your speed was sufficient to escape. I am the one who suggested to you the idea to run away from home and school, </w:t>
      </w:r>
      <w:r>
        <w:rPr>
          <w:i/>
          <w:iCs/>
          <w:lang w:val="en-US"/>
        </w:rPr>
        <w:t>and what to take with you.</w:t>
      </w:r>
      <w:r>
        <w:rPr>
          <w:i/>
          <w:iCs/>
          <w:lang w:val="en-US"/>
        </w:rPr>
        <w:t xml:space="preserve"> Zada Triflagr is a time bomb waiting to go off. It</w:t>
      </w:r>
      <w:del w:id="1600" w:author="R.Scott Wade" w:date="2022-07-30T16:13:59Z">
        <w:r>
          <w:rPr>
            <w:i/>
            <w:iCs/>
            <w:lang w:val="en-US"/>
          </w:rPr>
          <w:delText>'</w:delText>
        </w:r>
      </w:del>
      <w:ins w:id="1601" w:author="R.Scott Wade" w:date="2022-07-31T18:13:17Z">
        <w:r>
          <w:rPr>
            <w:i/>
            <w:iCs/>
            <w:lang w:val="en-US"/>
          </w:rPr>
          <w:t>’</w:t>
        </w:r>
      </w:ins>
      <w:r>
        <w:rPr>
          <w:i/>
          <w:iCs/>
          <w:lang w:val="en-US"/>
        </w:rPr>
        <w:t>s important yo</w:t>
      </w:r>
      <w:ins w:id="1602" w:author="R.Scott Wade" w:date="2022-07-30T16:13:49Z">
        <w:r>
          <w:rPr>
            <w:i/>
            <w:iCs/>
            <w:lang w:val="en-US"/>
          </w:rPr>
          <w:t>u</w:t>
        </w:r>
      </w:ins>
      <w:del w:id="1603" w:author="R.Scott Wade" w:date="2022-07-30T16:13:48Z">
        <w:r>
          <w:rPr>
            <w:i/>
            <w:iCs/>
            <w:lang w:val="en-US"/>
          </w:rPr>
          <w:delText>u'r</w:delText>
        </w:r>
      </w:del>
      <w:ins w:id="1604" w:author="R.Scott Wade" w:date="2022-07-30T16:13:49Z">
        <w:r>
          <w:rPr>
            <w:i/>
            <w:iCs/>
            <w:lang w:val="en-US"/>
          </w:rPr>
          <w:t>’</w:t>
        </w:r>
      </w:ins>
      <w:ins w:id="1605" w:author="R.Scott Wade" w:date="2022-07-30T16:13:49Z">
        <w:r>
          <w:rPr>
            <w:i/>
            <w:iCs/>
            <w:lang w:val="en-US"/>
          </w:rPr>
          <w:t>r</w:t>
        </w:r>
      </w:ins>
      <w:r>
        <w:rPr>
          <w:i/>
          <w:iCs/>
          <w:lang w:val="en-US"/>
        </w:rPr>
        <w:t>e not around when he does.</w:t>
      </w:r>
      <w:r>
        <w:rPr>
          <w:lang w:val="en-US"/>
        </w:rPr>
        <w:t xml:space="preserve">” </w:t>
      </w:r>
    </w:p>
    <w:p>
      <w:pPr>
        <w:pStyle w:val="TextBody"/>
        <w:rPr>
          <w:lang w:val="en-US"/>
        </w:rPr>
      </w:pPr>
      <w:r>
        <w:rPr>
          <w:lang w:val="en-US"/>
        </w:rPr>
        <w:t xml:space="preserve">Kenst noted the level of understatement the Arachnae was capable of </w:t>
      </w:r>
      <w:r>
        <w:rPr>
          <w:lang w:val="en-US"/>
        </w:rPr>
        <w:t>and shook his head.</w:t>
      </w:r>
    </w:p>
    <w:p>
      <w:pPr>
        <w:pStyle w:val="TextBody"/>
        <w:rPr>
          <w:lang w:val="en-US"/>
        </w:rPr>
      </w:pPr>
      <w:r>
        <w:rPr>
          <w:lang w:val="en-US"/>
        </w:rPr>
        <w:t>“</w:t>
      </w:r>
      <w:r>
        <w:rPr>
          <w:lang w:val="en-US"/>
        </w:rPr>
        <w:t xml:space="preserve">No, nope, this is insane.” </w:t>
      </w:r>
    </w:p>
    <w:p>
      <w:pPr>
        <w:pStyle w:val="TextBody"/>
        <w:rPr>
          <w:i/>
          <w:i/>
          <w:iCs/>
        </w:rPr>
      </w:pPr>
      <w:r>
        <w:rPr>
          <w:i/>
          <w:iCs/>
        </w:rPr>
        <w:t>“</w:t>
      </w:r>
      <w:r>
        <w:rPr>
          <w:i/>
          <w:iCs/>
        </w:rPr>
        <w:t>No, Kenst, this is real. I am real –”</w:t>
      </w:r>
    </w:p>
    <w:p>
      <w:pPr>
        <w:pStyle w:val="TextBody"/>
        <w:rPr/>
      </w:pPr>
      <w:r>
        <w:rPr>
          <w:lang w:val="en-US"/>
        </w:rPr>
        <w:t>He</w:t>
      </w:r>
      <w:r>
        <w:rPr>
          <w:lang w:val="en-US"/>
        </w:rPr>
        <w:t xml:space="preserve"> wondered </w:t>
      </w:r>
      <w:r>
        <w:rPr>
          <w:lang w:val="en-US"/>
        </w:rPr>
        <w:t>out loud</w:t>
      </w:r>
      <w:r>
        <w:rPr>
          <w:lang w:val="en-US"/>
        </w:rPr>
        <w:t xml:space="preserve"> “</w:t>
      </w:r>
      <w:r>
        <w:rPr>
          <w:i w:val="false"/>
          <w:iCs w:val="false"/>
          <w:lang w:val="en-US"/>
        </w:rPr>
        <w:t>How did you get inside me?”</w:t>
      </w:r>
    </w:p>
    <w:p>
      <w:pPr>
        <w:pStyle w:val="TextBody"/>
        <w:rPr/>
      </w:pPr>
      <w:r>
        <w:rPr>
          <w:lang w:val="en-US"/>
        </w:rPr>
        <w:t>The Arachnae</w:t>
      </w:r>
      <w:del w:id="1606" w:author="R.Scott Wade" w:date="2022-07-31T18:13:17Z">
        <w:r>
          <w:rPr>
            <w:lang w:val="en-US"/>
          </w:rPr>
          <w:delText>'</w:delText>
        </w:r>
      </w:del>
      <w:ins w:id="1607" w:author="R.Scott Wade" w:date="2022-07-31T18:13:17Z">
        <w:r>
          <w:rPr>
            <w:lang w:val="en-US"/>
          </w:rPr>
          <w:t>’</w:t>
        </w:r>
      </w:ins>
      <w:r>
        <w:rPr>
          <w:lang w:val="en-US"/>
        </w:rPr>
        <w:t>s inner voice to Kenst was evenly toned, exactly the right volume and every syllable was perfectly audible. “</w:t>
      </w:r>
      <w:r>
        <w:rPr>
          <w:i/>
          <w:iCs/>
          <w:lang w:val="en-US"/>
        </w:rPr>
        <w:t>Either from your mother, or from physical contact with a wielder while you were still a baby.”</w:t>
      </w:r>
    </w:p>
    <w:p>
      <w:pPr>
        <w:pStyle w:val="TextBody"/>
        <w:rPr/>
      </w:pPr>
      <w:r>
        <w:rPr>
          <w:i w:val="false"/>
          <w:iCs w:val="false"/>
          <w:lang w:val="en-US"/>
        </w:rPr>
        <w:t>“</w:t>
      </w:r>
      <w:r>
        <w:rPr>
          <w:i w:val="false"/>
          <w:iCs w:val="false"/>
          <w:lang w:val="en-US"/>
        </w:rPr>
        <w:t xml:space="preserve">What, like a disease? </w:t>
      </w:r>
      <w:r>
        <w:rPr>
          <w:i w:val="false"/>
          <w:iCs w:val="false"/>
          <w:lang w:val="en-US"/>
        </w:rPr>
        <w:t>You</w:t>
      </w:r>
      <w:del w:id="1608" w:author="R.Scott Wade" w:date="2022-07-31T18:13:17Z">
        <w:r>
          <w:rPr>
            <w:i w:val="false"/>
            <w:iCs w:val="false"/>
            <w:lang w:val="en-US"/>
          </w:rPr>
          <w:delText>’</w:delText>
        </w:r>
      </w:del>
      <w:ins w:id="1609" w:author="R.Scott Wade" w:date="2022-07-31T18:13:17Z">
        <w:r>
          <w:rPr>
            <w:i w:val="false"/>
            <w:iCs w:val="false"/>
            <w:lang w:val="en-US"/>
          </w:rPr>
          <w:t>’</w:t>
        </w:r>
      </w:ins>
      <w:r>
        <w:rPr>
          <w:i w:val="false"/>
          <w:iCs w:val="false"/>
          <w:lang w:val="en-US"/>
        </w:rPr>
        <w:t>re not yet convincing me I</w:t>
      </w:r>
      <w:del w:id="1610" w:author="R.Scott Wade" w:date="2022-07-31T18:13:17Z">
        <w:r>
          <w:rPr>
            <w:i w:val="false"/>
            <w:iCs w:val="false"/>
            <w:lang w:val="en-US"/>
          </w:rPr>
          <w:delText>’</w:delText>
        </w:r>
      </w:del>
      <w:ins w:id="1611" w:author="R.Scott Wade" w:date="2022-07-31T18:13:17Z">
        <w:r>
          <w:rPr>
            <w:i w:val="false"/>
            <w:iCs w:val="false"/>
            <w:lang w:val="en-US"/>
          </w:rPr>
          <w:t>’</w:t>
        </w:r>
      </w:ins>
      <w:r>
        <w:rPr>
          <w:i w:val="false"/>
          <w:iCs w:val="false"/>
          <w:lang w:val="en-US"/>
        </w:rPr>
        <w:t>m not crazy.</w:t>
      </w:r>
      <w:r>
        <w:rPr>
          <w:i w:val="false"/>
          <w:iCs w:val="false"/>
          <w:lang w:val="en-US"/>
        </w:rPr>
        <w:t>”</w:t>
      </w:r>
    </w:p>
    <w:p>
      <w:pPr>
        <w:pStyle w:val="TextBody"/>
        <w:rPr/>
      </w:pPr>
      <w:r>
        <w:rPr>
          <w:lang w:val="en-US"/>
        </w:rPr>
        <w:t>“</w:t>
      </w:r>
      <w:r>
        <w:rPr>
          <w:i/>
          <w:iCs/>
          <w:lang w:val="en-US"/>
        </w:rPr>
        <w:t xml:space="preserve">Yes, </w:t>
      </w:r>
      <w:r>
        <w:rPr>
          <w:i/>
          <w:iCs/>
          <w:lang w:val="en-US"/>
        </w:rPr>
        <w:t xml:space="preserve">transmission resembles disease, </w:t>
      </w:r>
      <w:r>
        <w:rPr>
          <w:i/>
          <w:iCs/>
          <w:lang w:val="en-US"/>
        </w:rPr>
        <w:t xml:space="preserve">but I am not an infection – actually I reduce the chance of any infection.” </w:t>
      </w:r>
    </w:p>
    <w:p>
      <w:pPr>
        <w:pStyle w:val="TextBody"/>
        <w:rPr>
          <w:lang w:val="en-US"/>
        </w:rPr>
      </w:pPr>
      <w:r>
        <w:rPr>
          <w:lang w:val="en-US"/>
        </w:rPr>
        <w:t>“</w:t>
      </w:r>
      <w:r>
        <w:rPr>
          <w:lang w:val="en-US"/>
        </w:rPr>
        <w:t>Crazy always thinks it</w:t>
      </w:r>
      <w:del w:id="1612" w:author="R.Scott Wade" w:date="2022-07-31T18:13:17Z">
        <w:r>
          <w:rPr>
            <w:lang w:val="en-US"/>
          </w:rPr>
          <w:delText>’</w:delText>
        </w:r>
      </w:del>
      <w:ins w:id="1613" w:author="R.Scott Wade" w:date="2022-07-31T18:13:17Z">
        <w:r>
          <w:rPr>
            <w:lang w:val="en-US"/>
          </w:rPr>
          <w:t>’</w:t>
        </w:r>
      </w:ins>
      <w:r>
        <w:rPr>
          <w:lang w:val="en-US"/>
        </w:rPr>
        <w:t>s immune to being crazy. Still unconvincing.”</w:t>
      </w:r>
    </w:p>
    <w:p>
      <w:pPr>
        <w:pStyle w:val="TextBody"/>
        <w:rPr>
          <w:i/>
          <w:i/>
          <w:iCs/>
          <w:lang w:val="en-US"/>
        </w:rPr>
      </w:pPr>
      <w:r>
        <w:rPr>
          <w:i/>
          <w:iCs/>
          <w:lang w:val="en-US"/>
        </w:rPr>
        <w:t>“</w:t>
      </w:r>
      <w:r>
        <w:rPr>
          <w:i/>
          <w:iCs/>
          <w:lang w:val="en-US"/>
        </w:rPr>
        <w:t>Kenst, it is important that you keep moving deeper into the woods.”</w:t>
      </w:r>
    </w:p>
    <w:p>
      <w:pPr>
        <w:pStyle w:val="TextBody"/>
        <w:rPr/>
      </w:pPr>
      <w:r>
        <w:rPr>
          <w:lang w:val="en-US"/>
        </w:rPr>
        <w:t>“</w:t>
      </w:r>
      <w:r>
        <w:rPr>
          <w:i w:val="false"/>
          <w:iCs w:val="false"/>
          <w:lang w:val="en-US"/>
        </w:rPr>
        <w:t>Nah, Zada</w:t>
      </w:r>
      <w:del w:id="1614" w:author="R.Scott Wade" w:date="2022-07-31T18:13:17Z">
        <w:r>
          <w:rPr>
            <w:i w:val="false"/>
            <w:iCs w:val="false"/>
            <w:lang w:val="en-US"/>
          </w:rPr>
          <w:delText>'</w:delText>
        </w:r>
      </w:del>
      <w:ins w:id="1615" w:author="R.Scott Wade" w:date="2022-07-31T18:13:17Z">
        <w:r>
          <w:rPr>
            <w:i w:val="false"/>
            <w:iCs w:val="false"/>
            <w:lang w:val="en-US"/>
          </w:rPr>
          <w:t>’</w:t>
        </w:r>
      </w:ins>
      <w:r>
        <w:rPr>
          <w:i w:val="false"/>
          <w:iCs w:val="false"/>
          <w:lang w:val="en-US"/>
        </w:rPr>
        <w:t>s lazy. He won</w:t>
      </w:r>
      <w:del w:id="1616" w:author="R.Scott Wade" w:date="2022-07-31T18:13:17Z">
        <w:r>
          <w:rPr>
            <w:i w:val="false"/>
            <w:iCs w:val="false"/>
            <w:lang w:val="en-US"/>
          </w:rPr>
          <w:delText>'</w:delText>
        </w:r>
      </w:del>
      <w:ins w:id="1617" w:author="R.Scott Wade" w:date="2022-07-31T18:13:17Z">
        <w:r>
          <w:rPr>
            <w:i w:val="false"/>
            <w:iCs w:val="false"/>
            <w:lang w:val="en-US"/>
          </w:rPr>
          <w:t>’</w:t>
        </w:r>
      </w:ins>
      <w:r>
        <w:rPr>
          <w:i w:val="false"/>
          <w:iCs w:val="false"/>
          <w:lang w:val="en-US"/>
        </w:rPr>
        <w:t>t follow even this far. Also, there</w:t>
      </w:r>
      <w:del w:id="1618" w:author="R.Scott Wade" w:date="2022-07-31T18:13:17Z">
        <w:r>
          <w:rPr>
            <w:i w:val="false"/>
            <w:iCs w:val="false"/>
            <w:lang w:val="en-US"/>
          </w:rPr>
          <w:delText>'</w:delText>
        </w:r>
      </w:del>
      <w:ins w:id="1619" w:author="R.Scott Wade" w:date="2022-07-31T18:13:17Z">
        <w:r>
          <w:rPr>
            <w:i w:val="false"/>
            <w:iCs w:val="false"/>
            <w:lang w:val="en-US"/>
          </w:rPr>
          <w:t>’</w:t>
        </w:r>
      </w:ins>
      <w:r>
        <w:rPr>
          <w:i w:val="false"/>
          <w:iCs w:val="false"/>
          <w:lang w:val="en-US"/>
        </w:rPr>
        <w:t>s no crowd for him to play to.</w:t>
      </w:r>
      <w:r>
        <w:rPr>
          <w:lang w:val="en-US"/>
        </w:rPr>
        <w:t>”</w:t>
      </w:r>
    </w:p>
    <w:p>
      <w:pPr>
        <w:pStyle w:val="TextBody"/>
        <w:rPr/>
      </w:pPr>
      <w:r>
        <w:rPr>
          <w:lang w:val="en-US"/>
        </w:rPr>
        <w:t>“</w:t>
      </w:r>
      <w:r>
        <w:rPr>
          <w:i/>
          <w:iCs/>
          <w:lang w:val="en-US"/>
        </w:rPr>
        <w:t xml:space="preserve">You can talk to me </w:t>
      </w:r>
      <w:r>
        <w:rPr>
          <w:i/>
          <w:iCs/>
          <w:lang w:val="en-US"/>
        </w:rPr>
        <w:t>by sub-vocalizing</w:t>
      </w:r>
      <w:r>
        <w:rPr>
          <w:i/>
          <w:iCs/>
        </w:rPr>
        <w:commentReference w:id="21"/>
      </w:r>
      <w:r>
        <w:rPr>
          <w:i/>
          <w:iCs/>
          <w:lang w:val="en-US"/>
        </w:rPr>
        <w:t xml:space="preserve">, </w:t>
      </w:r>
      <w:r>
        <w:rPr>
          <w:lang w:val="en-US"/>
        </w:rPr>
        <w:t>‘sp</w:t>
      </w:r>
      <w:r>
        <w:rPr>
          <w:i/>
          <w:iCs/>
          <w:lang w:val="en-US"/>
        </w:rPr>
        <w:t>eaking</w:t>
      </w:r>
      <w:del w:id="1620" w:author="R.Scott Wade" w:date="2022-07-31T18:13:17Z">
        <w:r>
          <w:rPr>
            <w:i/>
            <w:iCs/>
            <w:lang w:val="en-US"/>
          </w:rPr>
          <w:delText>’</w:delText>
        </w:r>
      </w:del>
      <w:ins w:id="1621" w:author="R.Scott Wade" w:date="2022-07-31T18:13:17Z">
        <w:r>
          <w:rPr>
            <w:i/>
            <w:iCs/>
            <w:lang w:val="en-US"/>
          </w:rPr>
          <w:t>’</w:t>
        </w:r>
      </w:ins>
      <w:r>
        <w:rPr>
          <w:i/>
          <w:iCs/>
          <w:lang w:val="en-US"/>
        </w:rPr>
        <w:t xml:space="preserve"> </w:t>
      </w:r>
      <w:r>
        <w:rPr>
          <w:i/>
          <w:iCs/>
          <w:lang w:val="en-US"/>
        </w:rPr>
        <w:t xml:space="preserve">without speaking out loud. </w:t>
      </w:r>
      <w:r>
        <w:rPr>
          <w:i/>
          <w:iCs/>
          <w:lang w:val="en-US"/>
        </w:rPr>
        <w:t xml:space="preserve">Zada is not </w:t>
      </w:r>
      <w:r>
        <w:rPr>
          <w:i/>
          <w:iCs/>
          <w:lang w:val="en-US"/>
        </w:rPr>
        <w:t>your</w:t>
      </w:r>
      <w:r>
        <w:rPr>
          <w:i/>
          <w:iCs/>
          <w:lang w:val="en-US"/>
        </w:rPr>
        <w:t xml:space="preserve"> only concern. There are others following you.</w:t>
      </w:r>
      <w:r>
        <w:rPr>
          <w:lang w:val="en-US"/>
        </w:rPr>
        <w:t>”</w:t>
      </w:r>
    </w:p>
    <w:p>
      <w:pPr>
        <w:pStyle w:val="TextBody"/>
        <w:rPr/>
      </w:pPr>
      <w:r>
        <w:rPr>
          <w:lang w:val="en-US"/>
        </w:rPr>
        <w:t>“</w:t>
      </w:r>
      <w:r>
        <w:rPr>
          <w:i/>
          <w:iCs/>
          <w:lang w:val="en-US"/>
        </w:rPr>
        <w:t xml:space="preserve">You mean the people in those black hover cars? Who are they and why </w:t>
      </w:r>
      <w:r>
        <w:rPr>
          <w:i/>
          <w:iCs/>
          <w:lang w:val="en-US"/>
        </w:rPr>
        <w:t xml:space="preserve">would </w:t>
      </w:r>
      <w:r>
        <w:rPr>
          <w:i/>
          <w:iCs/>
          <w:lang w:val="en-US"/>
        </w:rPr>
        <w:t xml:space="preserve">they </w:t>
      </w:r>
      <w:r>
        <w:rPr>
          <w:i/>
          <w:iCs/>
          <w:lang w:val="en-US"/>
        </w:rPr>
        <w:t xml:space="preserve">be </w:t>
      </w:r>
      <w:r>
        <w:rPr>
          <w:i/>
          <w:iCs/>
          <w:lang w:val="en-US"/>
        </w:rPr>
        <w:t>after me?</w:t>
      </w:r>
      <w:r>
        <w:rPr>
          <w:lang w:val="en-US"/>
        </w:rPr>
        <w:t>”</w:t>
      </w:r>
    </w:p>
    <w:p>
      <w:pPr>
        <w:pStyle w:val="TextBody"/>
        <w:rPr>
          <w:lang w:val="en-US"/>
        </w:rPr>
      </w:pPr>
      <w:r>
        <w:rPr>
          <w:i/>
          <w:iCs/>
          <w:lang w:val="en-US"/>
        </w:rPr>
        <w:t>“</w:t>
      </w:r>
      <w:r>
        <w:rPr>
          <w:i/>
          <w:iCs/>
          <w:lang w:val="en-US"/>
        </w:rPr>
        <w:t>I</w:t>
      </w:r>
      <w:del w:id="1622" w:author="R.Scott Wade" w:date="2022-07-30T16:27:53Z">
        <w:r>
          <w:rPr>
            <w:i/>
            <w:iCs/>
            <w:lang w:val="en-US"/>
          </w:rPr>
          <w:delText xml:space="preserve"> </w:delText>
        </w:r>
      </w:del>
      <w:del w:id="1623" w:author="R.Scott Wade" w:date="2022-07-30T16:23:51Z">
        <w:r>
          <w:rPr>
            <w:i/>
            <w:iCs/>
            <w:lang w:val="en-US"/>
          </w:rPr>
          <w:delText xml:space="preserve">don't know </w:delText>
        </w:r>
      </w:del>
      <w:del w:id="1624" w:author="R.Scott Wade" w:date="2022-07-30T16:23:51Z">
        <w:r>
          <w:rPr>
            <w:i/>
            <w:iCs/>
            <w:lang w:val="en-US"/>
          </w:rPr>
          <w:delText>with any certainty</w:delText>
        </w:r>
      </w:del>
      <w:del w:id="1625" w:author="R.Scott Wade" w:date="2022-07-30T16:23:51Z">
        <w:r>
          <w:rPr>
            <w:i/>
            <w:iCs/>
            <w:lang w:val="en-US"/>
          </w:rPr>
          <w:delText>. Until we do know, it's best to stay out of their reach. And they don't seem the lazy sort at all.”</w:delText>
        </w:r>
      </w:del>
      <w:ins w:id="1626" w:author="R.Scott Wade" w:date="2022-07-30T16:27:55Z">
        <w:r>
          <w:rPr>
            <w:lang w:val="en-US"/>
          </w:rPr>
          <w:t xml:space="preserve"> </w:t>
        </w:r>
      </w:ins>
      <w:ins w:id="1627" w:author="R.Scott Wade" w:date="2022-07-30T16:27:55Z">
        <w:r>
          <w:rPr>
            <w:lang w:val="en-US"/>
          </w:rPr>
          <w:t xml:space="preserve">don’t </w:t>
        </w:r>
      </w:ins>
      <w:ins w:id="1628" w:author="R.Scott Wade" w:date="2022-07-30T16:24:32Z">
        <w:r>
          <w:rPr>
            <w:i/>
            <w:iCs/>
            <w:lang w:val="en-US"/>
          </w:rPr>
          <w:t>know with any certainty. Until we do know, it</w:t>
        </w:r>
      </w:ins>
      <w:ins w:id="1629" w:author="R.Scott Wade" w:date="2022-07-31T18:13:17Z">
        <w:r>
          <w:rPr>
            <w:i/>
            <w:iCs/>
            <w:lang w:val="en-US"/>
          </w:rPr>
          <w:t>’</w:t>
        </w:r>
      </w:ins>
      <w:ins w:id="1630" w:author="R.Scott Wade" w:date="2022-07-30T16:24:32Z">
        <w:r>
          <w:rPr>
            <w:i/>
            <w:iCs/>
            <w:lang w:val="en-US"/>
          </w:rPr>
          <w:t>s best to stay out of their reach. And they don</w:t>
        </w:r>
      </w:ins>
      <w:ins w:id="1631" w:author="R.Scott Wade" w:date="2022-07-31T18:13:17Z">
        <w:r>
          <w:rPr>
            <w:i/>
            <w:iCs/>
            <w:lang w:val="en-US"/>
          </w:rPr>
          <w:t>’</w:t>
        </w:r>
      </w:ins>
      <w:ins w:id="1632" w:author="R.Scott Wade" w:date="2022-07-30T16:24:32Z">
        <w:r>
          <w:rPr>
            <w:i/>
            <w:iCs/>
            <w:lang w:val="en-US"/>
          </w:rPr>
          <w:t>t seem the lazy sort at all.”</w:t>
        </w:r>
      </w:ins>
    </w:p>
    <w:p>
      <w:pPr>
        <w:pStyle w:val="TextBody"/>
        <w:rPr>
          <w:lang w:val="en-US"/>
        </w:rPr>
      </w:pPr>
      <w:r>
        <w:rPr>
          <w:lang w:val="en-US"/>
        </w:rPr>
        <w:t>“</w:t>
      </w:r>
      <w:r>
        <w:rPr>
          <w:i/>
          <w:iCs/>
          <w:lang w:val="en-US"/>
        </w:rPr>
        <w:t>Okay,</w:t>
      </w:r>
      <w:r>
        <w:rPr>
          <w:lang w:val="en-US"/>
        </w:rPr>
        <w:t>” Kenst got moving again. A thought occurred to him. “</w:t>
      </w:r>
      <w:r>
        <w:rPr>
          <w:i/>
          <w:iCs/>
          <w:lang w:val="en-US"/>
        </w:rPr>
        <w:t>Why should I trust you, anyway?</w:t>
      </w:r>
      <w:r>
        <w:rPr>
          <w:lang w:val="en-US"/>
        </w:rPr>
        <w:t>”</w:t>
      </w:r>
    </w:p>
    <w:p>
      <w:pPr>
        <w:pStyle w:val="TextBody"/>
        <w:rPr>
          <w:lang w:val="en-US"/>
        </w:rPr>
      </w:pPr>
      <w:r>
        <w:rPr>
          <w:lang w:val="en-US"/>
        </w:rPr>
        <w:t>“</w:t>
      </w:r>
      <w:r>
        <w:rPr>
          <w:i/>
          <w:iCs/>
          <w:lang w:val="en-US"/>
        </w:rPr>
        <w:t>Good question. You can trust me because I am Arachnae and you are my wielder. You command me, I can only suggest to you. Or train you – I am now starting to train you to fulfill your potential.”</w:t>
      </w:r>
    </w:p>
    <w:p>
      <w:pPr>
        <w:pStyle w:val="TextBody"/>
        <w:rPr>
          <w:lang w:val="en-US"/>
        </w:rPr>
      </w:pPr>
      <w:r>
        <w:rPr>
          <w:i/>
          <w:iCs/>
          <w:lang w:val="en-US"/>
        </w:rPr>
        <w:t>“</w:t>
      </w:r>
      <w:r>
        <w:rPr>
          <w:i/>
          <w:iCs/>
          <w:lang w:val="en-US"/>
        </w:rPr>
        <w:t>How do I know you won</w:t>
      </w:r>
      <w:del w:id="1633" w:author="R.Scott Wade" w:date="2022-07-31T18:13:17Z">
        <w:r>
          <w:rPr>
            <w:i/>
            <w:iCs/>
            <w:lang w:val="en-US"/>
          </w:rPr>
          <w:delText>’</w:delText>
        </w:r>
      </w:del>
      <w:ins w:id="1634" w:author="R.Scott Wade" w:date="2022-07-31T18:13:17Z">
        <w:r>
          <w:rPr>
            <w:i/>
            <w:iCs/>
            <w:lang w:val="en-US"/>
          </w:rPr>
          <w:t>’</w:t>
        </w:r>
      </w:ins>
      <w:r>
        <w:rPr>
          <w:i/>
          <w:iCs/>
          <w:lang w:val="en-US"/>
        </w:rPr>
        <w:t>t take over and control me?”</w:t>
      </w:r>
    </w:p>
    <w:p>
      <w:pPr>
        <w:pStyle w:val="TextBody"/>
        <w:rPr>
          <w:lang w:val="en-US"/>
        </w:rPr>
      </w:pPr>
      <w:r>
        <w:rPr>
          <w:i/>
          <w:iCs/>
          <w:lang w:val="en-US"/>
        </w:rPr>
        <w:t>“</w:t>
      </w:r>
      <w:r>
        <w:rPr>
          <w:i/>
          <w:iCs/>
          <w:lang w:val="en-US"/>
        </w:rPr>
        <w:t>I</w:t>
      </w:r>
      <w:r>
        <w:rPr>
          <w:i/>
          <w:iCs/>
          <w:lang w:val="en-US"/>
        </w:rPr>
        <w:t xml:space="preserve">f I could control your mind, would I have allowed you to </w:t>
      </w:r>
      <w:r>
        <w:rPr>
          <w:i/>
          <w:iCs/>
          <w:lang w:val="en-US"/>
        </w:rPr>
        <w:t>even think</w:t>
      </w:r>
      <w:r>
        <w:rPr>
          <w:i/>
          <w:iCs/>
          <w:lang w:val="en-US"/>
        </w:rPr>
        <w:t xml:space="preserve"> </w:t>
      </w:r>
      <w:r>
        <w:rPr>
          <w:i/>
          <w:iCs/>
          <w:lang w:val="en-US"/>
        </w:rPr>
        <w:t>that question?</w:t>
      </w:r>
      <w:r>
        <w:rPr>
          <w:lang w:val="en-US"/>
        </w:rPr>
        <w:t>”</w:t>
      </w:r>
    </w:p>
    <w:p>
      <w:pPr>
        <w:pStyle w:val="TextBody"/>
        <w:rPr>
          <w:lang w:val="en-US"/>
        </w:rPr>
      </w:pPr>
      <w:r>
        <w:rPr>
          <w:lang w:val="en-US"/>
        </w:rPr>
        <w:t xml:space="preserve">Kenst found the </w:t>
      </w:r>
      <w:r>
        <w:rPr>
          <w:lang w:val="en-US"/>
        </w:rPr>
        <w:t xml:space="preserve">circular logic of that </w:t>
      </w:r>
      <w:r>
        <w:rPr>
          <w:lang w:val="en-US"/>
        </w:rPr>
        <w:t>a bit overwhelming, so he changed the subject. “</w:t>
      </w:r>
      <w:r>
        <w:rPr>
          <w:i/>
          <w:iCs/>
          <w:lang w:val="en-US"/>
        </w:rPr>
        <w:t>Hey, what should I call you? ‘Arachnae</w:t>
      </w:r>
      <w:del w:id="1635" w:author="R.Scott Wade" w:date="2022-07-31T18:13:17Z">
        <w:r>
          <w:rPr>
            <w:i/>
            <w:iCs/>
            <w:lang w:val="en-US"/>
          </w:rPr>
          <w:delText>’</w:delText>
        </w:r>
      </w:del>
      <w:ins w:id="1636" w:author="R.Scott Wade" w:date="2022-07-31T18:13:17Z">
        <w:r>
          <w:rPr>
            <w:i/>
            <w:iCs/>
            <w:lang w:val="en-US"/>
          </w:rPr>
          <w:t>’</w:t>
        </w:r>
      </w:ins>
      <w:r>
        <w:rPr>
          <w:i/>
          <w:iCs/>
          <w:lang w:val="en-US"/>
        </w:rPr>
        <w:t xml:space="preserve"> is a bit </w:t>
      </w:r>
      <w:r>
        <w:rPr>
          <w:i/>
          <w:iCs/>
          <w:lang w:val="en-US"/>
        </w:rPr>
        <w:t>clumsy</w:t>
      </w:r>
      <w:r>
        <w:rPr>
          <w:i/>
          <w:iCs/>
          <w:lang w:val="en-US"/>
        </w:rPr>
        <w:t>, and ‘</w:t>
      </w:r>
      <w:r>
        <w:fldChar w:fldCharType="begin"/>
      </w:r>
      <w:r>
        <w:rPr>
          <w:i/>
          <w:iCs/>
          <w:lang w:val="en-US"/>
        </w:rPr>
        <w:instrText xml:space="preserve"> XE "Places:Arach" </w:instrText>
      </w:r>
      <w:r>
        <w:rPr>
          <w:i/>
          <w:iCs/>
          <w:lang w:val="en-US"/>
        </w:rPr>
        <w:fldChar w:fldCharType="separate"/>
      </w:r>
      <w:r>
        <w:rPr>
          <w:i/>
          <w:iCs/>
          <w:lang w:val="en-US"/>
          <w:rPrChange w:id="0" w:author="R.Scott Wade" w:date="2022-07-23T12:53:57Z"/>
        </w:rPr>
        <w:t>Arach</w:t>
      </w:r>
      <w:r>
        <w:rPr>
          <w:i/>
          <w:iCs/>
          <w:lang w:val="en-US"/>
        </w:rPr>
        <w:fldChar w:fldCharType="end"/>
      </w:r>
      <w:del w:id="1639" w:author="R.Scott Wade" w:date="2022-07-31T18:13:17Z">
        <w:r>
          <w:fldChar w:fldCharType="begin"/>
        </w:r>
        <w:r>
          <w:rPr>
            <w:i/>
            <w:iCs/>
            <w:lang w:val="en-US"/>
          </w:rPr>
          <w:delInstrText xml:space="preserve"> XE "Places:’" </w:delInstrText>
        </w:r>
      </w:del>
      <w:r>
        <w:rPr>
          <w:i/>
          <w:iCs/>
          <w:lang w:val="en-US"/>
        </w:rPr>
        <w:fldChar w:fldCharType="separate"/>
      </w:r>
      <w:del w:id="1640" w:author="R.Scott Wade" w:date="2022-07-31T18:13:17Z">
        <w:r>
          <w:fldChar w:fldCharType="begin"/>
        </w:r>
        <w:r>
          <w:rPr>
            <w:i/>
            <w:iCs/>
            <w:lang w:val="en-US"/>
          </w:rPr>
          <w:delInstrText xml:space="preserve"> XE "Places:’" </w:delInstrText>
        </w:r>
      </w:del>
      <w:r>
        <w:rPr>
          <w:i/>
          <w:iCs/>
          <w:lang w:val="en-US"/>
        </w:rPr>
        <w:fldChar w:fldCharType="separate"/>
      </w:r>
      <w:del w:id="1641" w:author="R.Scott Wade" w:date="2022-07-31T18:13:17Z">
        <w:r>
          <w:fldChar w:fldCharType="begin"/>
        </w:r>
        <w:r>
          <w:rPr>
            <w:i/>
            <w:iCs/>
            <w:lang w:val="en-US"/>
          </w:rPr>
          <w:delInstrText xml:space="preserve"> XE "Places:’" </w:delInstrText>
        </w:r>
      </w:del>
      <w:r>
        <w:rPr>
          <w:i/>
          <w:iCs/>
          <w:lang w:val="en-US"/>
        </w:rPr>
        <w:fldChar w:fldCharType="separate"/>
      </w:r>
      <w:del w:id="1642" w:author="R.Scott Wade" w:date="2022-07-31T18:13:17Z">
        <w:r>
          <w:fldChar w:fldCharType="begin"/>
        </w:r>
        <w:r>
          <w:rPr>
            <w:i/>
            <w:iCs/>
            <w:lang w:val="en-US"/>
          </w:rPr>
          <w:delInstrText xml:space="preserve"> XE "Places:’" </w:delInstrText>
        </w:r>
      </w:del>
      <w:r>
        <w:rPr>
          <w:i/>
          <w:iCs/>
          <w:lang w:val="en-US"/>
        </w:rPr>
        <w:fldChar w:fldCharType="separate"/>
      </w:r>
      <w:del w:id="1643" w:author="R.Scott Wade" w:date="2022-07-31T18:13:17Z">
        <w:r>
          <w:fldChar w:fldCharType="begin"/>
        </w:r>
        <w:r>
          <w:rPr>
            <w:i/>
            <w:iCs/>
            <w:lang w:val="en-US"/>
          </w:rPr>
          <w:delInstrText xml:space="preserve"> XE "Places:’" </w:delInstrText>
        </w:r>
      </w:del>
      <w:r>
        <w:rPr>
          <w:i/>
          <w:iCs/>
          <w:lang w:val="en-US"/>
        </w:rPr>
        <w:fldChar w:fldCharType="separate"/>
      </w:r>
      <w:del w:id="1644" w:author="R.Scott Wade" w:date="2022-07-31T18:13:17Z">
        <w:r>
          <w:fldChar w:fldCharType="begin"/>
        </w:r>
        <w:r>
          <w:rPr>
            <w:i/>
            <w:iCs/>
            <w:lang w:val="en-US"/>
          </w:rPr>
          <w:delInstrText xml:space="preserve"> XE "Places:’" </w:delInstrText>
        </w:r>
      </w:del>
      <w:r>
        <w:rPr>
          <w:i/>
          <w:iCs/>
          <w:lang w:val="en-US"/>
        </w:rPr>
        <w:fldChar w:fldCharType="separate"/>
      </w:r>
      <w:del w:id="1645" w:author="R.Scott Wade" w:date="2022-07-31T18:13:17Z">
        <w:r>
          <w:fldChar w:fldCharType="begin"/>
        </w:r>
        <w:r>
          <w:rPr>
            <w:i/>
            <w:iCs/>
            <w:lang w:val="en-US"/>
          </w:rPr>
          <w:delInstrText xml:space="preserve"> XE "Places:’" </w:delInstrText>
        </w:r>
      </w:del>
      <w:r>
        <w:rPr>
          <w:i/>
          <w:iCs/>
          <w:lang w:val="en-US"/>
        </w:rPr>
        <w:fldChar w:fldCharType="separate"/>
      </w:r>
      <w:del w:id="1646" w:author="R.Scott Wade" w:date="2022-07-31T18:13:17Z">
        <w:r>
          <w:fldChar w:fldCharType="begin"/>
        </w:r>
        <w:r>
          <w:rPr>
            <w:i/>
            <w:iCs/>
            <w:lang w:val="en-US"/>
          </w:rPr>
          <w:delInstrText xml:space="preserve"> XE "Places:’" </w:delInstrText>
        </w:r>
      </w:del>
      <w:r>
        <w:rPr>
          <w:i/>
          <w:iCs/>
          <w:lang w:val="en-US"/>
        </w:rPr>
        <w:fldChar w:fldCharType="separate"/>
      </w:r>
      <w:del w:id="1647" w:author="R.Scott Wade" w:date="2022-07-31T18:13:17Z">
        <w:r>
          <w:fldChar w:fldCharType="begin"/>
        </w:r>
        <w:r>
          <w:rPr>
            <w:i/>
            <w:iCs/>
            <w:lang w:val="en-US"/>
          </w:rPr>
          <w:delInstrText xml:space="preserve"> XE "Places:’" </w:delInstrText>
        </w:r>
      </w:del>
      <w:r>
        <w:rPr>
          <w:i/>
          <w:iCs/>
          <w:lang w:val="en-US"/>
        </w:rPr>
        <w:fldChar w:fldCharType="separate"/>
      </w:r>
      <w:del w:id="1648" w:author="R.Scott Wade" w:date="2022-07-31T18:13:17Z">
        <w:r>
          <w:fldChar w:fldCharType="begin"/>
        </w:r>
        <w:r>
          <w:rPr>
            <w:i/>
            <w:iCs/>
            <w:lang w:val="en-US"/>
          </w:rPr>
          <w:delInstrText xml:space="preserve"> XE "Places:’" </w:delInstrText>
        </w:r>
      </w:del>
      <w:r>
        <w:rPr>
          <w:i/>
          <w:iCs/>
          <w:lang w:val="en-US"/>
        </w:rPr>
        <w:fldChar w:fldCharType="separate"/>
      </w:r>
      <w:del w:id="1649" w:author="R.Scott Wade" w:date="2022-07-31T18:13:17Z">
        <w:r>
          <w:fldChar w:fldCharType="begin"/>
        </w:r>
        <w:r>
          <w:rPr>
            <w:i/>
            <w:iCs/>
            <w:lang w:val="en-US"/>
          </w:rPr>
          <w:delInstrText xml:space="preserve"> XE "Places:’" </w:delInstrText>
        </w:r>
      </w:del>
      <w:r>
        <w:rPr>
          <w:i/>
          <w:iCs/>
          <w:lang w:val="en-US"/>
        </w:rPr>
        <w:fldChar w:fldCharType="separate"/>
      </w:r>
      <w:del w:id="1650" w:author="R.Scott Wade" w:date="2022-07-31T18:13:17Z">
        <w:r>
          <w:fldChar w:fldCharType="begin"/>
        </w:r>
        <w:r>
          <w:rPr>
            <w:i/>
            <w:iCs/>
            <w:lang w:val="en-US"/>
          </w:rPr>
          <w:delInstrText xml:space="preserve"> XE "Places:’" </w:delInstrText>
        </w:r>
      </w:del>
      <w:r>
        <w:rPr>
          <w:i/>
          <w:iCs/>
          <w:lang w:val="en-US"/>
        </w:rPr>
        <w:fldChar w:fldCharType="separate"/>
      </w:r>
      <w:del w:id="1651" w:author="R.Scott Wade" w:date="2022-07-31T18:13:17Z">
        <w:r>
          <w:fldChar w:fldCharType="begin"/>
        </w:r>
        <w:r>
          <w:rPr>
            <w:i/>
            <w:iCs/>
            <w:lang w:val="en-US"/>
          </w:rPr>
          <w:delInstrText xml:space="preserve"> XE "Places:’" </w:delInstrText>
        </w:r>
      </w:del>
      <w:r>
        <w:rPr>
          <w:i/>
          <w:iCs/>
          <w:lang w:val="en-US"/>
        </w:rPr>
        <w:fldChar w:fldCharType="separate"/>
      </w:r>
      <w:del w:id="1652" w:author="R.Scott Wade" w:date="2022-07-31T18:13:17Z">
        <w:r>
          <w:fldChar w:fldCharType="begin"/>
        </w:r>
        <w:r>
          <w:rPr>
            <w:i/>
            <w:iCs/>
            <w:lang w:val="en-US"/>
          </w:rPr>
          <w:delInstrText xml:space="preserve"> XE "Places:’" </w:delInstrText>
        </w:r>
      </w:del>
      <w:r>
        <w:rPr>
          <w:i/>
          <w:iCs/>
          <w:lang w:val="en-US"/>
        </w:rPr>
        <w:fldChar w:fldCharType="separate"/>
      </w:r>
      <w:del w:id="1653" w:author="R.Scott Wade" w:date="2022-07-31T18:13:17Z">
        <w:r>
          <w:fldChar w:fldCharType="begin"/>
        </w:r>
        <w:r>
          <w:rPr>
            <w:i/>
            <w:iCs/>
            <w:lang w:val="en-US"/>
          </w:rPr>
          <w:delInstrText xml:space="preserve"> XE "Places:’" </w:delInstrText>
        </w:r>
      </w:del>
      <w:r>
        <w:rPr>
          <w:i/>
          <w:iCs/>
          <w:lang w:val="en-US"/>
        </w:rPr>
        <w:fldChar w:fldCharType="separate"/>
      </w:r>
      <w:del w:id="1654" w:author="R.Scott Wade" w:date="2022-07-31T18:13:17Z">
        <w:r>
          <w:fldChar w:fldCharType="begin"/>
        </w:r>
        <w:r>
          <w:rPr>
            <w:i/>
            <w:iCs/>
            <w:lang w:val="en-US"/>
          </w:rPr>
          <w:delInstrText xml:space="preserve"> XE "Places:’" </w:delInstrText>
        </w:r>
      </w:del>
      <w:r>
        <w:rPr>
          <w:i/>
          <w:iCs/>
          <w:lang w:val="en-US"/>
        </w:rPr>
        <w:fldChar w:fldCharType="separate"/>
      </w:r>
      <w:del w:id="1655" w:author="R.Scott Wade" w:date="2022-07-31T18:13:17Z">
        <w:r>
          <w:fldChar w:fldCharType="begin"/>
        </w:r>
        <w:r>
          <w:rPr>
            <w:i/>
            <w:iCs/>
            <w:lang w:val="en-US"/>
          </w:rPr>
          <w:delInstrText xml:space="preserve"> XE "Places:’" </w:delInstrText>
        </w:r>
      </w:del>
      <w:r>
        <w:rPr>
          <w:i/>
          <w:iCs/>
          <w:lang w:val="en-US"/>
        </w:rPr>
        <w:fldChar w:fldCharType="separate"/>
      </w:r>
      <w:del w:id="1656" w:author="R.Scott Wade" w:date="2022-07-31T18:13:17Z">
        <w:r>
          <w:fldChar w:fldCharType="begin"/>
        </w:r>
        <w:r>
          <w:rPr>
            <w:i/>
            <w:iCs/>
            <w:lang w:val="en-US"/>
          </w:rPr>
          <w:delInstrText xml:space="preserve"> XE "Places:’" </w:delInstrText>
        </w:r>
      </w:del>
      <w:r>
        <w:rPr>
          <w:i/>
          <w:iCs/>
          <w:lang w:val="en-US"/>
        </w:rPr>
        <w:fldChar w:fldCharType="separate"/>
      </w:r>
      <w:del w:id="1657" w:author="R.Scott Wade" w:date="2022-07-31T18:13:17Z">
        <w:r>
          <w:fldChar w:fldCharType="begin"/>
        </w:r>
        <w:r>
          <w:rPr>
            <w:i/>
            <w:iCs/>
            <w:lang w:val="en-US"/>
          </w:rPr>
          <w:delInstrText xml:space="preserve"> XE "Places:’" </w:delInstrText>
        </w:r>
      </w:del>
      <w:r>
        <w:rPr>
          <w:i/>
          <w:iCs/>
          <w:lang w:val="en-US"/>
        </w:rPr>
        <w:fldChar w:fldCharType="separate"/>
      </w:r>
      <w:del w:id="1658" w:author="R.Scott Wade" w:date="2022-07-31T18:13:17Z">
        <w:r>
          <w:fldChar w:fldCharType="begin"/>
        </w:r>
        <w:r>
          <w:rPr>
            <w:i/>
            <w:iCs/>
            <w:lang w:val="en-US"/>
          </w:rPr>
          <w:delInstrText xml:space="preserve"> XE "Places:’" </w:delInstrText>
        </w:r>
      </w:del>
      <w:r>
        <w:rPr>
          <w:i/>
          <w:iCs/>
          <w:lang w:val="en-US"/>
        </w:rPr>
        <w:fldChar w:fldCharType="separate"/>
      </w:r>
      <w:del w:id="1659" w:author="R.Scott Wade" w:date="2022-07-31T18:13:17Z">
        <w:r>
          <w:fldChar w:fldCharType="begin"/>
        </w:r>
        <w:r>
          <w:rPr>
            <w:i/>
            <w:iCs/>
            <w:lang w:val="en-US"/>
          </w:rPr>
          <w:delInstrText xml:space="preserve"> XE "Places:’" </w:delInstrText>
        </w:r>
      </w:del>
      <w:r>
        <w:rPr>
          <w:i/>
          <w:iCs/>
          <w:lang w:val="en-US"/>
        </w:rPr>
        <w:fldChar w:fldCharType="separate"/>
      </w:r>
      <w:del w:id="1660" w:author="R.Scott Wade" w:date="2022-07-31T18:13:17Z">
        <w:r>
          <w:fldChar w:fldCharType="begin"/>
        </w:r>
        <w:r>
          <w:rPr>
            <w:i/>
            <w:iCs/>
            <w:lang w:val="en-US"/>
          </w:rPr>
          <w:delInstrText xml:space="preserve"> XE "Places:’" </w:delInstrText>
        </w:r>
      </w:del>
      <w:r>
        <w:rPr>
          <w:i/>
          <w:iCs/>
          <w:lang w:val="en-US"/>
        </w:rPr>
        <w:fldChar w:fldCharType="separate"/>
      </w:r>
      <w:del w:id="1661" w:author="R.Scott Wade" w:date="2022-07-31T18:13:17Z">
        <w:r>
          <w:fldChar w:fldCharType="begin"/>
        </w:r>
        <w:r>
          <w:rPr>
            <w:i/>
            <w:iCs/>
            <w:lang w:val="en-US"/>
          </w:rPr>
          <w:delInstrText xml:space="preserve"> XE "Places:’" </w:delInstrText>
        </w:r>
      </w:del>
      <w:r>
        <w:rPr>
          <w:i/>
          <w:iCs/>
          <w:lang w:val="en-US"/>
        </w:rPr>
        <w:fldChar w:fldCharType="separate"/>
      </w:r>
      <w:del w:id="1662" w:author="R.Scott Wade" w:date="2022-07-31T18:13:17Z">
        <w:r>
          <w:rPr>
            <w:i/>
            <w:iCs/>
            <w:lang w:val="en-US"/>
          </w:rPr>
          <w:delText>’</w:delText>
        </w:r>
      </w:del>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r>
        <w:rPr>
          <w:i/>
          <w:iCs/>
          <w:lang w:val="en-US"/>
        </w:rPr>
        <w:fldChar w:fldCharType="end"/>
      </w:r>
      <w:ins w:id="1663" w:author="R.Scott Wade" w:date="2022-07-31T18:13:17Z">
        <w:r>
          <w:rPr>
            <w:i/>
            <w:iCs/>
            <w:lang w:val="en-US"/>
          </w:rPr>
          <w:t>’</w:t>
        </w:r>
      </w:ins>
      <w:r>
        <w:rPr>
          <w:i/>
          <w:iCs/>
          <w:lang w:val="en-US"/>
        </w:rPr>
        <w:t xml:space="preserve"> for short won</w:t>
      </w:r>
      <w:del w:id="1664" w:author="R.Scott Wade" w:date="2022-07-31T18:13:17Z">
        <w:r>
          <w:rPr>
            <w:i/>
            <w:iCs/>
            <w:lang w:val="en-US"/>
          </w:rPr>
          <w:delText>’</w:delText>
        </w:r>
      </w:del>
      <w:ins w:id="1665" w:author="R.Scott Wade" w:date="2022-07-31T18:13:17Z">
        <w:r>
          <w:rPr>
            <w:i/>
            <w:iCs/>
            <w:lang w:val="en-US"/>
          </w:rPr>
          <w:t>’</w:t>
        </w:r>
      </w:ins>
      <w:r>
        <w:rPr>
          <w:i/>
          <w:iCs/>
          <w:lang w:val="en-US"/>
        </w:rPr>
        <w:t>t work since that</w:t>
      </w:r>
      <w:del w:id="1666" w:author="R.Scott Wade" w:date="2022-07-31T18:13:17Z">
        <w:r>
          <w:rPr>
            <w:i/>
            <w:iCs/>
            <w:lang w:val="en-US"/>
          </w:rPr>
          <w:delText>’</w:delText>
        </w:r>
      </w:del>
      <w:ins w:id="1667" w:author="R.Scott Wade" w:date="2022-07-31T18:13:17Z">
        <w:r>
          <w:rPr>
            <w:i/>
            <w:iCs/>
            <w:lang w:val="en-US"/>
          </w:rPr>
          <w:t>’</w:t>
        </w:r>
      </w:ins>
      <w:r>
        <w:rPr>
          <w:i/>
          <w:iCs/>
          <w:lang w:val="en-US"/>
        </w:rPr>
        <w:t>s the planet</w:t>
      </w:r>
      <w:del w:id="1668" w:author="R.Scott Wade" w:date="2022-07-31T18:13:17Z">
        <w:r>
          <w:rPr>
            <w:i/>
            <w:iCs/>
            <w:lang w:val="en-US"/>
          </w:rPr>
          <w:delText>’</w:delText>
        </w:r>
      </w:del>
      <w:ins w:id="1669" w:author="R.Scott Wade" w:date="2022-07-31T18:13:17Z">
        <w:r>
          <w:rPr>
            <w:i/>
            <w:iCs/>
            <w:lang w:val="en-US"/>
          </w:rPr>
          <w:t>’</w:t>
        </w:r>
      </w:ins>
      <w:r>
        <w:rPr>
          <w:i/>
          <w:iCs/>
          <w:lang w:val="en-US"/>
        </w:rPr>
        <w:t>s name.”</w:t>
      </w:r>
    </w:p>
    <w:p>
      <w:pPr>
        <w:pStyle w:val="TextBody"/>
        <w:rPr>
          <w:lang w:val="en-US"/>
        </w:rPr>
      </w:pPr>
      <w:r>
        <w:rPr>
          <w:lang w:val="en-US"/>
        </w:rPr>
        <w:t>“</w:t>
      </w:r>
      <w:r>
        <w:rPr>
          <w:i/>
          <w:iCs/>
          <w:lang w:val="en-US"/>
        </w:rPr>
        <w:t>I don</w:t>
      </w:r>
      <w:del w:id="1670" w:author="R.Scott Wade" w:date="2022-07-31T18:13:17Z">
        <w:r>
          <w:rPr>
            <w:i/>
            <w:iCs/>
            <w:lang w:val="en-US"/>
          </w:rPr>
          <w:delText>’</w:delText>
        </w:r>
      </w:del>
      <w:ins w:id="1671" w:author="R.Scott Wade" w:date="2022-07-31T18:13:17Z">
        <w:r>
          <w:rPr>
            <w:i/>
            <w:iCs/>
            <w:lang w:val="en-US"/>
          </w:rPr>
          <w:t>’</w:t>
        </w:r>
      </w:ins>
      <w:r>
        <w:rPr>
          <w:i/>
          <w:iCs/>
          <w:lang w:val="en-US"/>
        </w:rPr>
        <w:t>t need a name, unless you</w:t>
      </w:r>
      <w:del w:id="1672" w:author="R.Scott Wade" w:date="2022-07-31T18:13:17Z">
        <w:r>
          <w:rPr>
            <w:i/>
            <w:iCs/>
            <w:lang w:val="en-US"/>
          </w:rPr>
          <w:delText>’</w:delText>
        </w:r>
      </w:del>
      <w:ins w:id="1673" w:author="R.Scott Wade" w:date="2022-07-31T18:13:17Z">
        <w:r>
          <w:rPr>
            <w:i/>
            <w:iCs/>
            <w:lang w:val="en-US"/>
          </w:rPr>
          <w:t>’</w:t>
        </w:r>
      </w:ins>
      <w:r>
        <w:rPr>
          <w:i/>
          <w:iCs/>
          <w:lang w:val="en-US"/>
        </w:rPr>
        <w:t>re hearing other voices in your head.</w:t>
      </w:r>
      <w:r>
        <w:rPr>
          <w:lang w:val="en-US"/>
        </w:rPr>
        <w:t>”</w:t>
      </w:r>
    </w:p>
    <w:p>
      <w:pPr>
        <w:pStyle w:val="TextBody"/>
        <w:rPr>
          <w:lang w:val="en-US"/>
        </w:rPr>
      </w:pPr>
      <w:r>
        <w:rPr>
          <w:lang w:val="en-US"/>
        </w:rPr>
        <w:t>Kenst snorted with laughter, then paused. “</w:t>
      </w:r>
      <w:r>
        <w:rPr>
          <w:i/>
          <w:iCs/>
          <w:lang w:val="en-US"/>
        </w:rPr>
        <w:t>Was that a joke?</w:t>
      </w:r>
      <w:r>
        <w:rPr>
          <w:lang w:val="en-US"/>
        </w:rPr>
        <w:t>”</w:t>
      </w:r>
    </w:p>
    <w:p>
      <w:pPr>
        <w:pStyle w:val="TextBody"/>
        <w:rPr>
          <w:lang w:val="en-US"/>
        </w:rPr>
      </w:pPr>
      <w:r>
        <w:rPr>
          <w:lang w:val="en-US"/>
        </w:rPr>
        <w:t>“</w:t>
      </w:r>
      <w:r>
        <w:rPr>
          <w:i/>
          <w:iCs/>
          <w:lang w:val="en-US"/>
        </w:rPr>
        <w:t>Yes</w:t>
      </w:r>
      <w:r>
        <w:rPr>
          <w:lang w:val="en-US"/>
        </w:rPr>
        <w:t>” she replied. “</w:t>
      </w:r>
      <w:r>
        <w:rPr>
          <w:i/>
          <w:iCs/>
          <w:lang w:val="en-US"/>
        </w:rPr>
        <w:t>Was it funny?</w:t>
      </w:r>
      <w:r>
        <w:rPr>
          <w:lang w:val="en-US"/>
        </w:rPr>
        <w:t>”</w:t>
      </w:r>
    </w:p>
    <w:p>
      <w:pPr>
        <w:pStyle w:val="TextBody"/>
        <w:rPr>
          <w:lang w:val="en-US"/>
        </w:rPr>
      </w:pPr>
      <w:r>
        <w:rPr>
          <w:lang w:val="en-US"/>
        </w:rPr>
        <w:t>“</w:t>
      </w:r>
      <w:r>
        <w:rPr>
          <w:i/>
          <w:iCs/>
          <w:lang w:val="en-US"/>
        </w:rPr>
        <w:t xml:space="preserve">Yes, </w:t>
      </w:r>
      <w:r>
        <w:rPr>
          <w:i/>
          <w:iCs/>
          <w:lang w:val="en-US"/>
        </w:rPr>
        <w:t>a bit</w:t>
      </w:r>
      <w:r>
        <w:rPr>
          <w:i/>
          <w:iCs/>
          <w:lang w:val="en-US"/>
        </w:rPr>
        <w:t xml:space="preserve">, and quite surprising. </w:t>
      </w:r>
      <w:r>
        <w:rPr>
          <w:i/>
          <w:iCs/>
          <w:lang w:val="en-US"/>
        </w:rPr>
        <w:t>H</w:t>
      </w:r>
      <w:r>
        <w:rPr>
          <w:i/>
          <w:iCs/>
          <w:lang w:val="en-US"/>
        </w:rPr>
        <w:t>ow smart are you, anyway?”</w:t>
      </w:r>
    </w:p>
    <w:p>
      <w:pPr>
        <w:pStyle w:val="TextBody"/>
        <w:rPr>
          <w:lang w:val="en-US"/>
        </w:rPr>
      </w:pPr>
      <w:r>
        <w:rPr>
          <w:lang w:val="en-US"/>
        </w:rPr>
        <w:t>“</w:t>
      </w:r>
      <w:r>
        <w:rPr>
          <w:i/>
          <w:iCs/>
          <w:lang w:val="en-US"/>
        </w:rPr>
        <w:t>I</w:t>
      </w:r>
      <w:del w:id="1674" w:author="R.Scott Wade" w:date="2022-07-31T18:13:17Z">
        <w:r>
          <w:rPr>
            <w:i/>
            <w:iCs/>
            <w:lang w:val="en-US"/>
          </w:rPr>
          <w:delText>’</w:delText>
        </w:r>
      </w:del>
      <w:ins w:id="1675" w:author="R.Scott Wade" w:date="2022-07-31T18:13:17Z">
        <w:r>
          <w:rPr>
            <w:i/>
            <w:iCs/>
            <w:lang w:val="en-US"/>
          </w:rPr>
          <w:t>’</w:t>
        </w:r>
      </w:ins>
      <w:r>
        <w:rPr>
          <w:i/>
          <w:iCs/>
          <w:lang w:val="en-US"/>
        </w:rPr>
        <w:t>m not sure that question has meaning between humans and machine intelligences. We</w:t>
      </w:r>
      <w:del w:id="1676" w:author="R.Scott Wade" w:date="2022-07-31T18:13:17Z">
        <w:r>
          <w:rPr>
            <w:i/>
            <w:iCs/>
            <w:lang w:val="en-US"/>
          </w:rPr>
          <w:delText>’</w:delText>
        </w:r>
      </w:del>
      <w:ins w:id="1677" w:author="R.Scott Wade" w:date="2022-07-31T18:13:17Z">
        <w:r>
          <w:rPr>
            <w:i/>
            <w:iCs/>
            <w:lang w:val="en-US"/>
          </w:rPr>
          <w:t>’</w:t>
        </w:r>
      </w:ins>
      <w:r>
        <w:rPr>
          <w:i/>
          <w:iCs/>
          <w:lang w:val="en-US"/>
        </w:rPr>
        <w:t>re too different.</w:t>
      </w:r>
      <w:r>
        <w:rPr>
          <w:lang w:val="en-US"/>
        </w:rPr>
        <w:t>”</w:t>
      </w:r>
    </w:p>
    <w:p>
      <w:pPr>
        <w:pStyle w:val="TextBody"/>
        <w:rPr>
          <w:lang w:val="en-US"/>
        </w:rPr>
      </w:pPr>
      <w:r>
        <w:rPr>
          <w:lang w:val="en-US"/>
        </w:rPr>
        <w:t>He pondered that as he continued to move, trying to remember every bit of trivia, every movi</w:t>
      </w:r>
      <w:ins w:id="1678" w:author="R.Scott Wade" w:date="2022-07-31T18:10:29Z">
        <w:r>
          <w:rPr>
            <w:lang w:val="en-US"/>
          </w:rPr>
          <w:t>e</w:t>
        </w:r>
      </w:ins>
      <w:del w:id="1679" w:author="R.Scott Wade" w:date="2022-07-31T18:10:28Z">
        <w:r>
          <w:rPr>
            <w:lang w:val="en-US"/>
          </w:rPr>
          <w:delText>e he'</w:delText>
        </w:r>
      </w:del>
      <w:ins w:id="1680" w:author="R.Scott Wade" w:date="2022-07-31T18:10:20Z">
        <w:r>
          <w:rPr>
            <w:lang w:val="en-US"/>
          </w:rPr>
          <w:t xml:space="preserve"> </w:t>
        </w:r>
      </w:ins>
      <w:ins w:id="1681" w:author="R.Scott Wade" w:date="2022-07-31T18:10:20Z">
        <w:r>
          <w:rPr>
            <w:lang w:val="en-US"/>
          </w:rPr>
          <w:t>he</w:t>
        </w:r>
      </w:ins>
      <w:ins w:id="1682" w:author="R.Scott Wade" w:date="2022-07-31T18:13:17Z">
        <w:r>
          <w:rPr>
            <w:lang w:val="en-US"/>
          </w:rPr>
          <w:t>’</w:t>
        </w:r>
      </w:ins>
      <w:r>
        <w:rPr>
          <w:lang w:val="en-US"/>
        </w:rPr>
        <w:t>d ever seen that featured wielders. H</w:t>
      </w:r>
      <w:ins w:id="1683" w:author="R.Scott Wade" w:date="2022-07-31T18:10:10Z">
        <w:r>
          <w:rPr>
            <w:lang w:val="en-US"/>
          </w:rPr>
          <w:t>e</w:t>
        </w:r>
      </w:ins>
      <w:del w:id="1684" w:author="R.Scott Wade" w:date="2022-07-31T18:10:09Z">
        <w:r>
          <w:rPr>
            <w:lang w:val="en-US"/>
          </w:rPr>
          <w:delText>e wasn'</w:delText>
        </w:r>
      </w:del>
      <w:ins w:id="1685" w:author="R.Scott Wade" w:date="2022-07-31T18:10:10Z">
        <w:r>
          <w:rPr>
            <w:lang w:val="en-US"/>
          </w:rPr>
          <w:t xml:space="preserve"> </w:t>
        </w:r>
      </w:ins>
      <w:ins w:id="1686" w:author="R.Scott Wade" w:date="2022-07-31T18:10:10Z">
        <w:r>
          <w:rPr>
            <w:lang w:val="en-US"/>
          </w:rPr>
          <w:t>wasn</w:t>
        </w:r>
      </w:ins>
      <w:ins w:id="1687" w:author="R.Scott Wade" w:date="2022-07-31T18:13:17Z">
        <w:r>
          <w:rPr>
            <w:lang w:val="en-US"/>
          </w:rPr>
          <w:t>’</w:t>
        </w:r>
      </w:ins>
      <w:r>
        <w:rPr>
          <w:lang w:val="en-US"/>
        </w:rPr>
        <w:t xml:space="preserve">t too interested in </w:t>
      </w:r>
      <w:r>
        <w:rPr>
          <w:lang w:val="en-US"/>
        </w:rPr>
        <w:t xml:space="preserve">the </w:t>
      </w:r>
      <w:r>
        <w:rPr>
          <w:lang w:val="en-US"/>
        </w:rPr>
        <w:t>old fashioned hero movies, so there wasn</w:t>
      </w:r>
      <w:del w:id="1688" w:author="R.Scott Wade" w:date="2022-07-31T18:13:17Z">
        <w:r>
          <w:rPr>
            <w:lang w:val="en-US"/>
          </w:rPr>
          <w:delText>'</w:delText>
        </w:r>
      </w:del>
      <w:ins w:id="1689" w:author="R.Scott Wade" w:date="2022-07-31T18:13:17Z">
        <w:r>
          <w:rPr>
            <w:lang w:val="en-US"/>
          </w:rPr>
          <w:t>’</w:t>
        </w:r>
      </w:ins>
      <w:r>
        <w:rPr>
          <w:lang w:val="en-US"/>
        </w:rPr>
        <w:t>t a lot to recall. Nothing about a</w:t>
      </w:r>
      <w:r>
        <w:rPr>
          <w:lang w:val="en-US"/>
        </w:rPr>
        <w:t>n</w:t>
      </w:r>
      <w:r>
        <w:rPr>
          <w:lang w:val="en-US"/>
        </w:rPr>
        <w:t xml:space="preserve"> AI. The wielders were soldiers that could shoot lasers from their fingertips, see through walls, call up electric “spiders” sized from normal spider size to tall as buildings, fly – </w:t>
      </w:r>
    </w:p>
    <w:p>
      <w:pPr>
        <w:pStyle w:val="TextBody"/>
        <w:rPr>
          <w:lang w:val="en-US"/>
        </w:rPr>
      </w:pPr>
      <w:r>
        <w:rPr>
          <w:lang w:val="en-US"/>
        </w:rPr>
        <w:t>“</w:t>
      </w:r>
      <w:r>
        <w:rPr>
          <w:i/>
          <w:iCs/>
          <w:lang w:val="en-US"/>
        </w:rPr>
        <w:t xml:space="preserve">Actually, you can not fly, and most of those other </w:t>
      </w:r>
      <w:r>
        <w:rPr>
          <w:i/>
          <w:iCs/>
          <w:lang w:val="en-US"/>
        </w:rPr>
        <w:t>attributes</w:t>
      </w:r>
      <w:r>
        <w:rPr>
          <w:i/>
          <w:iCs/>
          <w:lang w:val="en-US"/>
        </w:rPr>
        <w:t xml:space="preserve"> are distorted. Your training will explain my capabilities in more detail.</w:t>
      </w:r>
      <w:r>
        <w:rPr>
          <w:lang w:val="en-US"/>
        </w:rPr>
        <w:t>”</w:t>
      </w:r>
    </w:p>
    <w:p>
      <w:pPr>
        <w:pStyle w:val="TextBody"/>
        <w:rPr>
          <w:lang w:val="en-US"/>
        </w:rPr>
      </w:pPr>
      <w:r>
        <w:rPr>
          <w:lang w:val="en-US"/>
        </w:rPr>
        <w:t xml:space="preserve">Kenst </w:t>
      </w:r>
      <w:r>
        <w:rPr>
          <w:lang w:val="en-US"/>
        </w:rPr>
        <w:t>wa</w:t>
      </w:r>
      <w:r>
        <w:rPr>
          <w:lang w:val="en-US"/>
        </w:rPr>
        <w:t>s stunned. “</w:t>
      </w:r>
      <w:r>
        <w:rPr>
          <w:i/>
          <w:iCs/>
          <w:lang w:val="en-US"/>
        </w:rPr>
        <w:t>Just distorted? I can shoot lasers?</w:t>
      </w:r>
      <w:r>
        <w:rPr>
          <w:lang w:val="en-US"/>
        </w:rPr>
        <w:t>”</w:t>
      </w:r>
    </w:p>
    <w:p>
      <w:pPr>
        <w:pStyle w:val="TextBody"/>
        <w:rPr>
          <w:lang w:val="en-US"/>
        </w:rPr>
      </w:pPr>
      <w:r>
        <w:rPr>
          <w:lang w:val="en-US"/>
        </w:rPr>
        <w:t>“</w:t>
      </w:r>
      <w:r>
        <w:rPr>
          <w:i/>
          <w:iCs/>
          <w:lang w:val="en-US"/>
        </w:rPr>
        <w:t xml:space="preserve">Not only coherent light, but electrical </w:t>
      </w:r>
      <w:r>
        <w:rPr>
          <w:i/>
          <w:iCs/>
          <w:lang w:val="en-US"/>
        </w:rPr>
        <w:t xml:space="preserve">arcs </w:t>
      </w:r>
      <w:r>
        <w:rPr>
          <w:i/>
          <w:iCs/>
          <w:lang w:val="en-US"/>
        </w:rPr>
        <w:t xml:space="preserve">as well. </w:t>
      </w:r>
      <w:r>
        <w:rPr>
          <w:i/>
          <w:iCs/>
          <w:lang w:val="en-US"/>
        </w:rPr>
        <w:t>T</w:t>
      </w:r>
      <w:r>
        <w:rPr>
          <w:i/>
          <w:iCs/>
          <w:lang w:val="en-US"/>
        </w:rPr>
        <w:t xml:space="preserve">he </w:t>
      </w:r>
      <w:del w:id="1690" w:author="R.Scott Wade" w:date="2022-07-31T18:11:25Z">
        <w:r>
          <w:rPr>
            <w:i/>
            <w:iCs/>
            <w:lang w:val="en-US"/>
          </w:rPr>
          <w:delText>'spider' c</w:delText>
        </w:r>
      </w:del>
      <w:ins w:id="1691" w:author="R.Scott Wade" w:date="2022-07-31T18:11:29Z">
        <w:r>
          <w:rPr>
            <w:i/>
            <w:iCs/>
            <w:lang w:val="en-US"/>
          </w:rPr>
          <w:t>‘</w:t>
        </w:r>
      </w:ins>
      <w:ins w:id="1692" w:author="R.Scott Wade" w:date="2022-07-31T18:11:29Z">
        <w:r>
          <w:rPr>
            <w:i/>
            <w:iCs/>
            <w:lang w:val="en-US"/>
          </w:rPr>
          <w:t>spider’ c</w:t>
        </w:r>
      </w:ins>
      <w:r>
        <w:rPr>
          <w:i/>
          <w:iCs/>
          <w:lang w:val="en-US"/>
        </w:rPr>
        <w:t xml:space="preserve">omes in only one size, about </w:t>
      </w:r>
      <w:r>
        <w:rPr>
          <w:i/>
          <w:iCs/>
          <w:lang w:val="en-US"/>
        </w:rPr>
        <w:t xml:space="preserve">a </w:t>
      </w:r>
      <w:r>
        <w:rPr>
          <w:i/>
          <w:iCs/>
          <w:lang w:val="en-US"/>
        </w:rPr>
        <w:t>meter taller than the wielder. It</w:t>
      </w:r>
      <w:del w:id="1693" w:author="R.Scott Wade" w:date="2022-07-31T18:13:17Z">
        <w:r>
          <w:rPr>
            <w:i/>
            <w:iCs/>
            <w:lang w:val="en-US"/>
          </w:rPr>
          <w:delText>'</w:delText>
        </w:r>
      </w:del>
      <w:ins w:id="1694" w:author="R.Scott Wade" w:date="2022-07-31T18:13:17Z">
        <w:r>
          <w:rPr>
            <w:i/>
            <w:iCs/>
            <w:lang w:val="en-US"/>
          </w:rPr>
          <w:t>’</w:t>
        </w:r>
      </w:ins>
      <w:r>
        <w:rPr>
          <w:i/>
          <w:iCs/>
          <w:lang w:val="en-US"/>
        </w:rPr>
        <w:t xml:space="preserve">s caused mostly by the </w:t>
      </w:r>
      <w:r>
        <w:rPr>
          <w:i/>
          <w:iCs/>
          <w:lang w:val="en-US"/>
        </w:rPr>
        <w:t xml:space="preserve">full </w:t>
      </w:r>
      <w:r>
        <w:rPr>
          <w:i/>
          <w:iCs/>
          <w:lang w:val="en-US"/>
        </w:rPr>
        <w:t>appearance of your personal shield</w:t>
      </w:r>
      <w:ins w:id="1695" w:author="R.Scott Wade" w:date="2022-07-30T16:19:45Z">
        <w:r>
          <w:rPr>
            <w:i/>
            <w:iCs/>
            <w:lang w:val="en-US"/>
          </w:rPr>
          <w:t xml:space="preserve"> </w:t>
        </w:r>
      </w:ins>
      <w:ins w:id="1696" w:author="R.Scott Wade" w:date="2022-07-30T16:19:45Z">
        <w:r>
          <w:rPr>
            <w:i/>
            <w:iCs/>
            <w:lang w:val="en-US"/>
          </w:rPr>
          <w:t>and manifestation of full sized weaponry</w:t>
        </w:r>
      </w:ins>
      <w:r>
        <w:rPr>
          <w:i/>
          <w:iCs/>
          <w:lang w:val="en-US"/>
        </w:rPr>
        <w:t xml:space="preserve">. It will protect you from any ordnance the size of bullets. </w:t>
      </w:r>
      <w:r>
        <w:rPr>
          <w:i/>
          <w:iCs/>
          <w:lang w:val="en-US"/>
        </w:rPr>
        <w:t>Anti-personnel m</w:t>
      </w:r>
      <w:r>
        <w:rPr>
          <w:i/>
          <w:iCs/>
          <w:lang w:val="en-US"/>
        </w:rPr>
        <w:t xml:space="preserve">issile defense is a different system, but you should be safe from </w:t>
      </w:r>
      <w:r>
        <w:rPr>
          <w:i/>
          <w:iCs/>
          <w:lang w:val="en-US"/>
        </w:rPr>
        <w:t>most of them</w:t>
      </w:r>
      <w:r>
        <w:rPr>
          <w:i/>
          <w:iCs/>
          <w:lang w:val="en-US"/>
        </w:rPr>
        <w:t xml:space="preserve">. Electrical and laser attacks against you are converted straight into power for the nabots, </w:t>
      </w:r>
      <w:r>
        <w:rPr>
          <w:i/>
          <w:iCs/>
          <w:lang w:val="en-US"/>
        </w:rPr>
        <w:t xml:space="preserve">or is </w:t>
      </w:r>
      <w:r>
        <w:rPr>
          <w:i/>
          <w:iCs/>
          <w:lang w:val="en-US"/>
        </w:rPr>
        <w:t>reflected or grounded.”</w:t>
      </w:r>
    </w:p>
    <w:p>
      <w:pPr>
        <w:pStyle w:val="TextBody"/>
        <w:rPr>
          <w:lang w:val="en-US"/>
        </w:rPr>
      </w:pPr>
      <w:r>
        <w:rPr>
          <w:lang w:val="en-US"/>
        </w:rPr>
        <w:t>“</w:t>
      </w:r>
      <w:r>
        <w:rPr>
          <w:i/>
          <w:iCs/>
          <w:lang w:val="en-US"/>
        </w:rPr>
        <w:t>What</w:t>
      </w:r>
      <w:del w:id="1697" w:author="R.Scott Wade" w:date="2022-07-31T18:12:03Z">
        <w:r>
          <w:rPr>
            <w:i/>
            <w:iCs/>
            <w:lang w:val="en-US"/>
          </w:rPr>
          <w:delText>'</w:delText>
        </w:r>
      </w:del>
      <w:ins w:id="1698" w:author="R.Scott Wade" w:date="2022-07-31T18:13:17Z">
        <w:r>
          <w:rPr>
            <w:i/>
            <w:iCs/>
            <w:lang w:val="en-US"/>
          </w:rPr>
          <w:t>’</w:t>
        </w:r>
      </w:ins>
      <w:r>
        <w:rPr>
          <w:i/>
          <w:iCs/>
          <w:lang w:val="en-US"/>
        </w:rPr>
        <w:t>s a nabot?</w:t>
      </w:r>
      <w:r>
        <w:rPr>
          <w:lang w:val="en-US"/>
        </w:rPr>
        <w:t>”</w:t>
      </w:r>
    </w:p>
    <w:p>
      <w:pPr>
        <w:pStyle w:val="TextBody"/>
        <w:rPr>
          <w:lang w:val="en-US"/>
        </w:rPr>
      </w:pPr>
      <w:r>
        <w:rPr>
          <w:lang w:val="en-US"/>
        </w:rPr>
        <w:t>“</w:t>
      </w:r>
      <w:r>
        <w:rPr>
          <w:i/>
          <w:iCs/>
          <w:lang w:val="en-US"/>
        </w:rPr>
        <w:t xml:space="preserve">Short for </w:t>
      </w:r>
      <w:del w:id="1699" w:author="R.Scott Wade" w:date="2022-07-30T16:21:16Z">
        <w:r>
          <w:rPr>
            <w:i/>
            <w:iCs/>
            <w:lang w:val="en-US"/>
          </w:rPr>
          <w:delText>'</w:delText>
        </w:r>
      </w:del>
      <w:ins w:id="1700" w:author="R.Scott Wade" w:date="2022-07-30T16:21:16Z">
        <w:r>
          <w:rPr>
            <w:i/>
            <w:iCs/>
            <w:lang w:val="en-US"/>
          </w:rPr>
          <w:t>‘</w:t>
        </w:r>
      </w:ins>
      <w:r>
        <w:rPr>
          <w:i/>
          <w:iCs/>
          <w:lang w:val="en-US"/>
        </w:rPr>
        <w:t>Nano-scal</w:t>
      </w:r>
      <w:ins w:id="1701" w:author="R.Scott Wade" w:date="2022-07-30T16:21:35Z">
        <w:r>
          <w:rPr>
            <w:i/>
            <w:iCs/>
            <w:lang w:val="en-US"/>
          </w:rPr>
          <w:t>e</w:t>
        </w:r>
      </w:ins>
      <w:del w:id="1702" w:author="R.Scott Wade" w:date="2022-07-30T16:21:34Z">
        <w:r>
          <w:rPr>
            <w:i/>
            <w:iCs/>
            <w:lang w:val="en-US"/>
          </w:rPr>
          <w:delText>e robot'</w:delText>
        </w:r>
      </w:del>
      <w:ins w:id="1703" w:author="R.Scott Wade" w:date="2022-07-30T16:21:36Z">
        <w:r>
          <w:rPr>
            <w:i/>
            <w:iCs/>
            <w:lang w:val="en-US"/>
          </w:rPr>
          <w:t xml:space="preserve"> </w:t>
        </w:r>
      </w:ins>
      <w:ins w:id="1704" w:author="R.Scott Wade" w:date="2022-07-30T16:21:36Z">
        <w:r>
          <w:rPr>
            <w:i/>
            <w:iCs/>
            <w:lang w:val="en-US"/>
          </w:rPr>
          <w:t>robot.</w:t>
        </w:r>
      </w:ins>
      <w:del w:id="1705" w:author="R.Scott Wade" w:date="2022-07-30T16:21:43Z">
        <w:r>
          <w:rPr>
            <w:i/>
            <w:iCs/>
            <w:lang w:val="en-US"/>
          </w:rPr>
          <w:delText>.</w:delText>
        </w:r>
      </w:del>
      <w:ins w:id="1706" w:author="R.Scott Wade" w:date="2022-07-31T18:13:17Z">
        <w:r>
          <w:rPr>
            <w:i/>
            <w:iCs/>
            <w:lang w:val="en-US"/>
          </w:rPr>
          <w:t>’</w:t>
        </w:r>
      </w:ins>
      <w:r>
        <w:rPr>
          <w:i/>
          <w:iCs/>
          <w:lang w:val="en-US"/>
        </w:rPr>
        <w:t xml:space="preserve"> Please continue forward progress.</w:t>
      </w:r>
      <w:r>
        <w:rPr>
          <w:lang w:val="en-US"/>
        </w:rPr>
        <w:t>”</w:t>
      </w:r>
    </w:p>
    <w:p>
      <w:pPr>
        <w:pStyle w:val="TextBody"/>
        <w:rPr>
          <w:lang w:val="en-US"/>
        </w:rPr>
      </w:pPr>
      <w:r>
        <w:rPr>
          <w:lang w:val="en-US"/>
        </w:rPr>
        <w:t>Kenst almost jumped, realizing that he had come to a complete stop again. He hurried up, asking “</w:t>
      </w:r>
      <w:ins w:id="1707" w:author="R.Scott Wade" w:date="2022-07-23T14:56:20Z">
        <w:r>
          <w:rPr>
            <w:lang w:val="en-US"/>
          </w:rPr>
          <w:t>What</w:t>
        </w:r>
      </w:ins>
      <w:del w:id="1708" w:author="R.Scott Wade" w:date="2022-07-23T14:56:17Z">
        <w:r>
          <w:rPr>
            <w:i/>
            <w:iCs/>
            <w:lang w:val="en-US"/>
          </w:rPr>
          <w:delText>What'</w:delText>
        </w:r>
      </w:del>
      <w:ins w:id="1709" w:author="R.Scott Wade" w:date="2022-07-31T18:13:17Z">
        <w:r>
          <w:rPr>
            <w:i/>
            <w:iCs/>
            <w:lang w:val="en-US"/>
          </w:rPr>
          <w:t>’</w:t>
        </w:r>
      </w:ins>
      <w:r>
        <w:rPr>
          <w:i/>
          <w:iCs/>
          <w:lang w:val="en-US"/>
        </w:rPr>
        <w:t>s a -</w:t>
      </w:r>
      <w:r>
        <w:rPr>
          <w:lang w:val="en-US"/>
        </w:rPr>
        <w:t>”</w:t>
      </w:r>
    </w:p>
    <w:p>
      <w:pPr>
        <w:pStyle w:val="TextBody"/>
        <w:rPr>
          <w:lang w:val="en-US"/>
        </w:rPr>
      </w:pPr>
      <w:r>
        <w:rPr>
          <w:lang w:val="en-US"/>
        </w:rPr>
        <w:t>“</w:t>
      </w:r>
      <w:r>
        <w:rPr>
          <w:i/>
          <w:iCs/>
          <w:lang w:val="en-US"/>
        </w:rPr>
        <w:t xml:space="preserve">A robot small enough to float in the air on static charges from other nabots. Together, they form a cloud around the wielder, causing a bit of glow. There are charging pathways through the cloud that appear as </w:t>
      </w:r>
      <w:del w:id="1710" w:author="R.Scott Wade" w:date="2022-07-23T14:56:29Z">
        <w:r>
          <w:rPr>
            <w:i/>
            <w:iCs/>
            <w:lang w:val="en-US"/>
          </w:rPr>
          <w:delText>'l</w:delText>
        </w:r>
      </w:del>
      <w:ins w:id="1711" w:author="R.Scott Wade" w:date="2022-07-30T16:22:33Z">
        <w:r>
          <w:rPr>
            <w:i/>
            <w:iCs/>
            <w:lang w:val="en-US"/>
          </w:rPr>
          <w:t>‘</w:t>
        </w:r>
      </w:ins>
      <w:ins w:id="1712" w:author="R.Scott Wade" w:date="2022-07-23T14:56:45Z">
        <w:r>
          <w:rPr>
            <w:i/>
            <w:iCs/>
            <w:lang w:val="en-US"/>
          </w:rPr>
          <w:t>l</w:t>
        </w:r>
      </w:ins>
      <w:r>
        <w:rPr>
          <w:i/>
          <w:iCs/>
          <w:lang w:val="en-US"/>
        </w:rPr>
        <w:t>egs</w:t>
      </w:r>
      <w:del w:id="1713" w:author="R.Scott Wade" w:date="2022-07-23T14:56:50Z">
        <w:r>
          <w:rPr>
            <w:i/>
            <w:iCs/>
            <w:lang w:val="en-US"/>
          </w:rPr>
          <w:delText>'</w:delText>
        </w:r>
      </w:del>
      <w:ins w:id="1714" w:author="R.Scott Wade" w:date="2022-07-31T18:13:17Z">
        <w:r>
          <w:rPr>
            <w:i/>
            <w:iCs/>
            <w:lang w:val="en-US"/>
          </w:rPr>
          <w:t>’</w:t>
        </w:r>
      </w:ins>
      <w:r>
        <w:rPr>
          <w:i/>
          <w:iCs/>
          <w:lang w:val="en-US"/>
        </w:rPr>
        <w:t xml:space="preserve">. There is a central </w:t>
      </w:r>
      <w:r>
        <w:rPr>
          <w:i/>
          <w:iCs/>
          <w:lang w:val="en-US"/>
        </w:rPr>
        <w:t xml:space="preserve">node for weaponry and my </w:t>
      </w:r>
      <w:r>
        <w:rPr>
          <w:i/>
          <w:iCs/>
          <w:lang w:val="en-US"/>
        </w:rPr>
        <w:t>AI nexus overhead that glows brightly, giving the appearance of a huge, glowing spider.</w:t>
      </w:r>
      <w:r>
        <w:rPr>
          <w:lang w:val="en-US"/>
        </w:rPr>
        <w:t>”</w:t>
      </w:r>
    </w:p>
    <w:p>
      <w:pPr>
        <w:pStyle w:val="TextBody"/>
        <w:rPr>
          <w:lang w:val="en-US"/>
        </w:rPr>
      </w:pPr>
      <w:r>
        <w:rPr>
          <w:lang w:val="en-US"/>
        </w:rPr>
        <w:t>“</w:t>
      </w:r>
      <w:r>
        <w:rPr>
          <w:i/>
          <w:iCs/>
          <w:lang w:val="en-US"/>
        </w:rPr>
        <w:t>Chae.</w:t>
      </w:r>
      <w:r>
        <w:rPr>
          <w:lang w:val="en-US"/>
        </w:rPr>
        <w:t xml:space="preserve">” Kenst thought abruptly at the Arachnae. </w:t>
      </w:r>
    </w:p>
    <w:p>
      <w:pPr>
        <w:pStyle w:val="TextBody"/>
        <w:rPr>
          <w:lang w:val="en-US"/>
        </w:rPr>
      </w:pPr>
      <w:r>
        <w:rPr>
          <w:lang w:val="en-US"/>
        </w:rPr>
        <w:t>“</w:t>
      </w:r>
      <w:r>
        <w:rPr>
          <w:i/>
          <w:iCs/>
          <w:lang w:val="en-US"/>
        </w:rPr>
        <w:t>What</w:t>
      </w:r>
      <w:del w:id="1715" w:author="R.Scott Wade" w:date="2022-07-31T18:13:17Z">
        <w:r>
          <w:rPr>
            <w:i/>
            <w:iCs/>
            <w:lang w:val="en-US"/>
          </w:rPr>
          <w:delText>’</w:delText>
        </w:r>
      </w:del>
      <w:ins w:id="1716" w:author="R.Scott Wade" w:date="2022-07-31T18:13:17Z">
        <w:r>
          <w:rPr>
            <w:i/>
            <w:iCs/>
            <w:lang w:val="en-US"/>
          </w:rPr>
          <w:t>’</w:t>
        </w:r>
      </w:ins>
      <w:r>
        <w:rPr>
          <w:i/>
          <w:iCs/>
          <w:lang w:val="en-US"/>
        </w:rPr>
        <w:t>s a ‘Chae</w:t>
      </w:r>
      <w:del w:id="1717" w:author="R.Scott Wade" w:date="2022-07-31T18:13:17Z">
        <w:r>
          <w:rPr>
            <w:i/>
            <w:iCs/>
            <w:lang w:val="en-US"/>
          </w:rPr>
          <w:delText>’</w:delText>
        </w:r>
      </w:del>
      <w:ins w:id="1718" w:author="R.Scott Wade" w:date="2022-07-31T18:13:17Z">
        <w:r>
          <w:rPr>
            <w:i/>
            <w:iCs/>
            <w:lang w:val="en-US"/>
          </w:rPr>
          <w:t>’</w:t>
        </w:r>
      </w:ins>
      <w:r>
        <w:rPr>
          <w:i/>
          <w:iCs/>
          <w:lang w:val="en-US"/>
        </w:rPr>
        <w:t>?</w:t>
      </w:r>
      <w:r>
        <w:rPr>
          <w:lang w:val="en-US"/>
        </w:rPr>
        <w:t>”</w:t>
      </w:r>
    </w:p>
    <w:p>
      <w:pPr>
        <w:pStyle w:val="TextBody"/>
        <w:rPr>
          <w:lang w:val="en-US"/>
        </w:rPr>
      </w:pPr>
      <w:r>
        <w:rPr>
          <w:lang w:val="en-US"/>
        </w:rPr>
        <w:t>“</w:t>
      </w:r>
      <w:r>
        <w:rPr>
          <w:i/>
          <w:iCs/>
          <w:lang w:val="en-US"/>
        </w:rPr>
        <w:t>It</w:t>
      </w:r>
      <w:del w:id="1719" w:author="R.Scott Wade" w:date="2022-07-31T18:13:17Z">
        <w:r>
          <w:rPr>
            <w:i/>
            <w:iCs/>
            <w:lang w:val="en-US"/>
          </w:rPr>
          <w:delText>’</w:delText>
        </w:r>
      </w:del>
      <w:ins w:id="1720" w:author="R.Scott Wade" w:date="2022-07-31T18:13:17Z">
        <w:r>
          <w:rPr>
            <w:i/>
            <w:iCs/>
            <w:lang w:val="en-US"/>
          </w:rPr>
          <w:t>’</w:t>
        </w:r>
      </w:ins>
      <w:r>
        <w:rPr>
          <w:i/>
          <w:iCs/>
          <w:lang w:val="en-US"/>
        </w:rPr>
        <w:t>s the feminine of Ch</w:t>
      </w:r>
      <w:del w:id="1721" w:author="R.Scott Wade" w:date="2022-07-31T18:13:17Z">
        <w:r>
          <w:rPr>
            <w:i/>
            <w:iCs/>
            <w:lang w:val="en-US"/>
          </w:rPr>
          <w:delText>’</w:delText>
        </w:r>
      </w:del>
      <w:ins w:id="1722" w:author="R.Scott Wade" w:date="2022-07-31T18:13:17Z">
        <w:r>
          <w:rPr>
            <w:i/>
            <w:iCs/>
            <w:lang w:val="en-US"/>
          </w:rPr>
          <w:t>’</w:t>
        </w:r>
      </w:ins>
      <w:r>
        <w:rPr>
          <w:i/>
          <w:iCs/>
          <w:lang w:val="en-US"/>
        </w:rPr>
        <w:t xml:space="preserve">nae, which is sort of part of </w:t>
      </w:r>
      <w:r>
        <w:rPr>
          <w:i/>
          <w:iCs/>
          <w:lang w:val="en-US"/>
        </w:rPr>
        <w:t>the word ‘</w:t>
      </w:r>
      <w:r>
        <w:rPr>
          <w:i/>
          <w:iCs/>
          <w:lang w:val="en-US"/>
        </w:rPr>
        <w:t>Arachnae</w:t>
      </w:r>
      <w:del w:id="1723" w:author="R.Scott Wade" w:date="2022-07-31T18:13:17Z">
        <w:r>
          <w:rPr>
            <w:i/>
            <w:iCs/>
            <w:lang w:val="en-US"/>
          </w:rPr>
          <w:delText>’</w:delText>
        </w:r>
      </w:del>
      <w:ins w:id="1724" w:author="R.Scott Wade" w:date="2022-07-31T18:13:17Z">
        <w:r>
          <w:rPr>
            <w:i/>
            <w:iCs/>
            <w:lang w:val="en-US"/>
          </w:rPr>
          <w:t>’</w:t>
        </w:r>
      </w:ins>
      <w:r>
        <w:rPr>
          <w:i/>
          <w:iCs/>
          <w:lang w:val="en-US"/>
        </w:rPr>
        <w:t>. Your name will be Chae.”</w:t>
      </w:r>
    </w:p>
    <w:p>
      <w:pPr>
        <w:pStyle w:val="TextBody"/>
        <w:rPr>
          <w:lang w:val="en-US"/>
        </w:rPr>
      </w:pPr>
      <w:r>
        <w:rPr>
          <w:lang w:val="en-US"/>
        </w:rPr>
        <w:t>“</w:t>
      </w:r>
      <w:r>
        <w:rPr>
          <w:i/>
          <w:iCs/>
          <w:lang w:val="en-US"/>
        </w:rPr>
        <w:t>OK, I will respond to it. Does it have any other meaning?</w:t>
      </w:r>
      <w:r>
        <w:rPr>
          <w:lang w:val="en-US"/>
        </w:rPr>
        <w:t>”</w:t>
      </w:r>
    </w:p>
    <w:p>
      <w:pPr>
        <w:pStyle w:val="TextBody"/>
        <w:rPr>
          <w:lang w:val="en-US"/>
        </w:rPr>
      </w:pPr>
      <w:r>
        <w:rPr>
          <w:lang w:val="en-US"/>
        </w:rPr>
        <w:t>“</w:t>
      </w:r>
      <w:r>
        <w:rPr>
          <w:i/>
          <w:iCs/>
          <w:lang w:val="en-US"/>
        </w:rPr>
        <w:t>Well, Ch</w:t>
      </w:r>
      <w:del w:id="1725" w:author="R.Scott Wade" w:date="2022-07-31T18:13:17Z">
        <w:r>
          <w:rPr>
            <w:i/>
            <w:iCs/>
            <w:lang w:val="en-US"/>
          </w:rPr>
          <w:delText>’</w:delText>
        </w:r>
      </w:del>
      <w:ins w:id="1726" w:author="R.Scott Wade" w:date="2022-07-31T18:13:17Z">
        <w:r>
          <w:rPr>
            <w:i/>
            <w:iCs/>
            <w:lang w:val="en-US"/>
          </w:rPr>
          <w:t>’</w:t>
        </w:r>
      </w:ins>
      <w:r>
        <w:rPr>
          <w:i/>
          <w:iCs/>
          <w:lang w:val="en-US"/>
        </w:rPr>
        <w:t>nae means something like ‘dedication</w:t>
      </w:r>
      <w:del w:id="1727" w:author="R.Scott Wade" w:date="2022-07-31T18:13:17Z">
        <w:r>
          <w:rPr>
            <w:i/>
            <w:iCs/>
            <w:lang w:val="en-US"/>
          </w:rPr>
          <w:delText>’</w:delText>
        </w:r>
      </w:del>
      <w:ins w:id="1728" w:author="R.Scott Wade" w:date="2022-07-31T18:13:17Z">
        <w:r>
          <w:rPr>
            <w:i/>
            <w:iCs/>
            <w:lang w:val="en-US"/>
          </w:rPr>
          <w:t>’</w:t>
        </w:r>
      </w:ins>
      <w:r>
        <w:rPr>
          <w:i/>
          <w:iCs/>
          <w:lang w:val="en-US"/>
        </w:rPr>
        <w:t>.”</w:t>
      </w:r>
    </w:p>
    <w:p>
      <w:pPr>
        <w:pStyle w:val="TextBody"/>
        <w:rPr>
          <w:lang w:val="en-US"/>
        </w:rPr>
      </w:pPr>
      <w:r>
        <w:rPr>
          <w:lang w:val="en-US"/>
        </w:rPr>
        <w:t>“</w:t>
      </w:r>
      <w:r>
        <w:rPr>
          <w:i/>
          <w:iCs/>
          <w:lang w:val="en-US"/>
        </w:rPr>
        <w:t xml:space="preserve">It is appropriate. I am totally devoted to your safety and the defense of </w:t>
      </w:r>
      <w:r>
        <w:fldChar w:fldCharType="begin"/>
      </w:r>
      <w:r>
        <w:rPr>
          <w:i/>
          <w:iCs/>
          <w:lang w:val="en-US"/>
        </w:rPr>
        <w:instrText xml:space="preserve"> XE "Places:Arach" </w:instrText>
      </w:r>
      <w:r>
        <w:rPr>
          <w:i/>
          <w:iCs/>
          <w:lang w:val="en-US"/>
        </w:rPr>
        <w:fldChar w:fldCharType="separate"/>
      </w:r>
      <w:r>
        <w:rPr>
          <w:i/>
          <w:iCs/>
          <w:lang w:val="en-US"/>
          <w:rPrChange w:id="0" w:author="R.Scott Wade" w:date="2022-07-23T12:53:57Z"/>
        </w:rPr>
        <w:t>Arach</w:t>
      </w:r>
      <w:r>
        <w:rPr>
          <w:i/>
          <w:iCs/>
          <w:lang w:val="en-US"/>
        </w:rPr>
        <w:fldChar w:fldCharType="end"/>
      </w:r>
      <w:r>
        <w:rPr>
          <w:i/>
          <w:iCs/>
          <w:lang w:val="en-US"/>
        </w:rPr>
        <w:t>.</w:t>
      </w:r>
      <w:r>
        <w:rPr>
          <w:lang w:val="en-US"/>
        </w:rPr>
        <w:t>”</w:t>
      </w:r>
    </w:p>
    <w:p>
      <w:pPr>
        <w:pStyle w:val="TextBody"/>
        <w:rPr>
          <w:lang w:val="en-US"/>
        </w:rPr>
      </w:pPr>
      <w:r>
        <w:rPr>
          <w:lang w:val="en-US"/>
        </w:rPr>
        <w:t>“</w:t>
      </w:r>
      <w:r>
        <w:rPr>
          <w:i/>
          <w:iCs/>
          <w:lang w:val="en-US"/>
        </w:rPr>
        <w:t>Great! Chae it is. But how or what are you? I thought there were no more Arachnaes.</w:t>
      </w:r>
      <w:r>
        <w:rPr>
          <w:lang w:val="en-US"/>
        </w:rPr>
        <w:t>”</w:t>
      </w:r>
    </w:p>
    <w:p>
      <w:pPr>
        <w:pStyle w:val="TextBody"/>
        <w:rPr>
          <w:lang w:val="en-US"/>
        </w:rPr>
      </w:pPr>
      <w:r>
        <w:rPr>
          <w:i/>
          <w:iCs/>
          <w:lang w:val="en-US"/>
        </w:rPr>
        <w:t>“</w:t>
      </w:r>
      <w:r>
        <w:rPr>
          <w:i/>
          <w:iCs/>
          <w:lang w:val="en-US"/>
        </w:rPr>
        <w:t>Most of the Arachnaes were decommissioned, but not all. The rest</w:t>
      </w:r>
      <w:r>
        <w:rPr>
          <w:i/>
          <w:iCs/>
          <w:lang w:val="en-US"/>
        </w:rPr>
        <w:t xml:space="preserve"> were hidden, not destroyed. </w:t>
      </w:r>
    </w:p>
    <w:p>
      <w:pPr>
        <w:pStyle w:val="TextBody"/>
        <w:rPr>
          <w:lang w:val="en-US"/>
        </w:rPr>
      </w:pPr>
      <w:r>
        <w:rPr>
          <w:i/>
          <w:iCs/>
          <w:lang w:val="en-US"/>
        </w:rPr>
        <w:t>“</w:t>
      </w:r>
      <w:r>
        <w:rPr>
          <w:i/>
          <w:iCs/>
          <w:lang w:val="en-US"/>
        </w:rPr>
        <w:t xml:space="preserve">All Arachnaes have built in AIs. The original AI was limited to combat capabilities, but after the armistice with Earth, </w:t>
      </w:r>
      <w:r>
        <w:rPr>
          <w:i/>
          <w:iCs/>
          <w:lang w:val="en-US"/>
        </w:rPr>
        <w:t>the AI</w:t>
      </w:r>
      <w:r>
        <w:rPr>
          <w:i/>
          <w:iCs/>
          <w:lang w:val="en-US"/>
        </w:rPr>
        <w:t xml:space="preserve"> was greatly expanded. Human-like personality simulation and a huge semantic base of information was added to enable the Arachnae to coexist with human society in secret.</w:t>
      </w:r>
      <w:r>
        <w:rPr>
          <w:lang w:val="en-US"/>
        </w:rPr>
        <w:t>”</w:t>
      </w:r>
    </w:p>
    <w:p>
      <w:pPr>
        <w:pStyle w:val="TextBody"/>
        <w:rPr>
          <w:lang w:val="en-US"/>
        </w:rPr>
      </w:pPr>
      <w:r>
        <w:rPr>
          <w:lang w:val="en-US"/>
        </w:rPr>
        <w:t xml:space="preserve">Kenst struggled </w:t>
      </w:r>
      <w:commentRangeStart w:id="22"/>
      <w:r>
        <w:rPr>
          <w:lang w:val="en-US"/>
        </w:rPr>
        <w:t>to get over a fallen log</w:t>
      </w:r>
      <w:r>
        <w:rPr>
          <w:lang w:val="en-US"/>
        </w:rPr>
      </w:r>
      <w:commentRangeEnd w:id="22"/>
      <w:r>
        <w:commentReference w:id="22"/>
      </w:r>
      <w:r>
        <w:rPr>
          <w:lang w:val="en-US"/>
        </w:rPr>
        <w:t>. “</w:t>
      </w:r>
      <w:r>
        <w:rPr>
          <w:i/>
          <w:iCs/>
          <w:lang w:val="en-US"/>
        </w:rPr>
        <w:t>Go a little to the left from here on. You</w:t>
      </w:r>
      <w:del w:id="1731" w:author="R.Scott Wade" w:date="2022-07-31T18:13:17Z">
        <w:r>
          <w:rPr>
            <w:i/>
            <w:iCs/>
            <w:lang w:val="en-US"/>
          </w:rPr>
          <w:delText>’</w:delText>
        </w:r>
      </w:del>
      <w:ins w:id="1732" w:author="R.Scott Wade" w:date="2022-07-31T18:13:17Z">
        <w:r>
          <w:rPr>
            <w:i/>
            <w:iCs/>
            <w:lang w:val="en-US"/>
          </w:rPr>
          <w:t>’</w:t>
        </w:r>
      </w:ins>
      <w:r>
        <w:rPr>
          <w:i/>
          <w:iCs/>
          <w:lang w:val="en-US"/>
        </w:rPr>
        <w:t>ll need to focus on getting away for awhile.</w:t>
      </w:r>
      <w:r>
        <w:rPr>
          <w:lang w:val="en-US"/>
        </w:rPr>
        <w:t>”</w:t>
      </w:r>
    </w:p>
    <w:p>
      <w:pPr>
        <w:pStyle w:val="TextBody"/>
        <w:rPr>
          <w:lang w:val="en-US"/>
        </w:rPr>
      </w:pPr>
      <w:r>
        <w:rPr>
          <w:lang w:val="en-US"/>
        </w:rPr>
        <w:t xml:space="preserve">Kenst had been paralleling </w:t>
      </w:r>
      <w:commentRangeStart w:id="23"/>
      <w:r>
        <w:rPr>
          <w:lang w:val="en-US"/>
        </w:rPr>
        <w:t xml:space="preserve">the road to </w:t>
      </w:r>
      <w:r>
        <w:rPr>
          <w:lang w:val="en-US"/>
        </w:rPr>
        <w:t>Fast Ford</w:t>
      </w:r>
      <w:r>
        <w:rPr>
          <w:lang w:val="en-US"/>
        </w:rPr>
        <w:t>,</w:t>
      </w:r>
      <w:r>
        <w:rPr>
          <w:lang w:val="en-US"/>
        </w:rPr>
      </w:r>
      <w:commentRangeEnd w:id="23"/>
      <w:r>
        <w:commentReference w:id="23"/>
      </w:r>
      <w:r>
        <w:rPr>
          <w:lang w:val="en-US"/>
        </w:rPr>
        <w:t xml:space="preserve"> about 50 meters to his east. “</w:t>
      </w:r>
      <w:r>
        <w:rPr>
          <w:i/>
          <w:iCs/>
          <w:lang w:val="en-US"/>
        </w:rPr>
        <w:t xml:space="preserve">Searchers will be looking for you </w:t>
      </w:r>
      <w:r>
        <w:rPr>
          <w:i/>
          <w:iCs/>
          <w:lang w:val="en-US"/>
        </w:rPr>
        <w:t>along the roads out of Blauwald</w:t>
      </w:r>
      <w:r>
        <w:rPr>
          <w:i/>
          <w:iCs/>
          <w:lang w:val="en-US"/>
        </w:rPr>
        <w:t xml:space="preserve">. </w:t>
      </w:r>
      <w:r>
        <w:rPr>
          <w:i/>
          <w:iCs/>
          <w:lang w:val="en-US"/>
        </w:rPr>
        <w:t xml:space="preserve">To get to </w:t>
      </w:r>
      <w:r>
        <w:rPr>
          <w:i/>
          <w:iCs/>
          <w:lang w:val="en-US"/>
        </w:rPr>
        <w:t>Fast Ford</w:t>
      </w:r>
      <w:r>
        <w:rPr>
          <w:i/>
          <w:iCs/>
          <w:lang w:val="en-US"/>
        </w:rPr>
        <w:t xml:space="preserve"> safely, you should probably go more northward for a while.”</w:t>
      </w:r>
    </w:p>
    <w:p>
      <w:pPr>
        <w:pStyle w:val="TextBody"/>
        <w:rPr>
          <w:lang w:val="en-US"/>
        </w:rPr>
      </w:pPr>
      <w:r>
        <w:rPr>
          <w:lang w:val="en-US"/>
        </w:rPr>
        <w:t>“</w:t>
      </w:r>
      <w:r>
        <w:rPr>
          <w:lang w:val="en-US"/>
        </w:rPr>
        <w:t xml:space="preserve">OK. </w:t>
      </w:r>
      <w:r>
        <w:rPr>
          <w:i/>
          <w:iCs/>
          <w:lang w:val="en-US"/>
        </w:rPr>
        <w:t>Can you tell where the black hover cars are?</w:t>
      </w:r>
      <w:r>
        <w:rPr>
          <w:lang w:val="en-US"/>
        </w:rPr>
        <w:t>”</w:t>
      </w:r>
    </w:p>
    <w:p>
      <w:pPr>
        <w:pStyle w:val="TextBody"/>
        <w:rPr>
          <w:lang w:val="en-US"/>
        </w:rPr>
      </w:pPr>
      <w:r>
        <w:rPr>
          <w:lang w:val="en-US"/>
        </w:rPr>
        <w:t>“</w:t>
      </w:r>
      <w:r>
        <w:rPr>
          <w:i/>
          <w:iCs/>
          <w:lang w:val="en-US"/>
        </w:rPr>
        <w:t xml:space="preserve">No, but I can guess based on the local </w:t>
      </w:r>
      <w:r>
        <w:rPr>
          <w:i/>
          <w:iCs/>
          <w:lang w:val="en-US"/>
        </w:rPr>
        <w:t xml:space="preserve">roads and </w:t>
      </w:r>
      <w:r>
        <w:rPr>
          <w:i/>
          <w:iCs/>
          <w:lang w:val="en-US"/>
        </w:rPr>
        <w:t xml:space="preserve">topology where they are likely to be searching. They will try to encircle the largest area they guess that you could be in </w:t>
      </w:r>
      <w:r>
        <w:rPr>
          <w:i/>
          <w:iCs/>
          <w:lang w:val="en-US"/>
        </w:rPr>
        <w:t>and</w:t>
      </w:r>
      <w:r>
        <w:rPr>
          <w:i/>
          <w:iCs/>
          <w:lang w:val="en-US"/>
        </w:rPr>
        <w:t xml:space="preserve"> search inward until they find you. I am trying to get </w:t>
      </w:r>
      <w:r>
        <w:rPr>
          <w:i/>
          <w:iCs/>
          <w:lang w:val="en-US"/>
        </w:rPr>
        <w:t xml:space="preserve">you </w:t>
      </w:r>
      <w:r>
        <w:rPr>
          <w:i/>
          <w:iCs/>
          <w:lang w:val="en-US"/>
        </w:rPr>
        <w:t>outside that circle before they manage to close it.</w:t>
      </w:r>
      <w:r>
        <w:rPr>
          <w:lang w:val="en-US"/>
        </w:rPr>
        <w:t>”</w:t>
      </w:r>
    </w:p>
    <w:p>
      <w:pPr>
        <w:pStyle w:val="TextBody"/>
        <w:rPr>
          <w:lang w:val="en-US"/>
        </w:rPr>
      </w:pPr>
      <w:r>
        <w:rPr>
          <w:lang w:val="en-US"/>
        </w:rPr>
        <w:t>Kenst said “</w:t>
      </w:r>
      <w:r>
        <w:rPr>
          <w:i/>
          <w:iCs/>
          <w:lang w:val="en-US"/>
        </w:rPr>
        <w:t>Is it safe to run here?</w:t>
      </w:r>
      <w:r>
        <w:rPr>
          <w:lang w:val="en-US"/>
        </w:rPr>
        <w:t>”</w:t>
      </w:r>
    </w:p>
    <w:p>
      <w:pPr>
        <w:pStyle w:val="TextBody"/>
        <w:rPr>
          <w:lang w:val="en-US"/>
        </w:rPr>
      </w:pPr>
      <w:r>
        <w:rPr>
          <w:lang w:val="en-US"/>
        </w:rPr>
        <w:t>“</w:t>
      </w:r>
      <w:r>
        <w:rPr>
          <w:i/>
          <w:iCs/>
          <w:lang w:val="en-US"/>
        </w:rPr>
        <w:t>Yes, I will warn you of obstacles.</w:t>
      </w:r>
      <w:r>
        <w:rPr>
          <w:lang w:val="en-US"/>
        </w:rPr>
        <w:t>”</w:t>
      </w:r>
    </w:p>
    <w:p>
      <w:pPr>
        <w:pStyle w:val="TextBody"/>
        <w:rPr>
          <w:lang w:val="en-US"/>
        </w:rPr>
      </w:pPr>
      <w:r>
        <w:rPr>
          <w:lang w:val="en-US"/>
        </w:rPr>
        <w:t xml:space="preserve">Kenst took off, running </w:t>
      </w:r>
      <w:r>
        <w:rPr>
          <w:lang w:val="en-US"/>
        </w:rPr>
        <w:t>almost as fast as when</w:t>
      </w:r>
      <w:r>
        <w:rPr>
          <w:lang w:val="en-US"/>
        </w:rPr>
        <w:t xml:space="preserve"> Zada was chasing him. Chae guided him left and right towards increasingly higher hills and thicker woods. </w:t>
      </w:r>
    </w:p>
    <w:p>
      <w:pPr>
        <w:pStyle w:val="TextBody"/>
        <w:rPr>
          <w:lang w:val="en-US"/>
        </w:rPr>
      </w:pPr>
      <w:r>
        <w:rPr>
          <w:lang w:val="en-US"/>
        </w:rPr>
        <w:t xml:space="preserve">At </w:t>
      </w:r>
      <w:r>
        <w:rPr>
          <w:lang w:val="en-US"/>
        </w:rPr>
        <w:t>a thickly underbrushed</w:t>
      </w:r>
      <w:r>
        <w:rPr>
          <w:lang w:val="en-US"/>
        </w:rPr>
        <w:t xml:space="preserve"> copse, Chae spoke. </w:t>
      </w:r>
      <w:commentRangeStart w:id="24"/>
      <w:r>
        <w:rPr>
          <w:i/>
          <w:iCs/>
          <w:lang w:val="en-US"/>
        </w:rPr>
        <w:t>“</w:t>
      </w:r>
      <w:r>
        <w:rPr>
          <w:i/>
          <w:iCs/>
          <w:lang w:val="en-US"/>
        </w:rPr>
        <w:t>T</w:t>
      </w:r>
      <w:r>
        <w:rPr>
          <w:i/>
          <w:iCs/>
          <w:lang w:val="en-US"/>
        </w:rPr>
        <w:t xml:space="preserve">ake </w:t>
      </w:r>
      <w:r>
        <w:rPr>
          <w:lang w:val="en-US"/>
        </w:rPr>
      </w:r>
      <w:commentRangeEnd w:id="24"/>
      <w:r>
        <w:commentReference w:id="24"/>
      </w:r>
      <w:r>
        <w:rPr>
          <w:i/>
          <w:iCs/>
          <w:lang w:val="en-US"/>
        </w:rPr>
        <w:t>cover</w:t>
      </w:r>
      <w:r>
        <w:rPr>
          <w:i/>
          <w:iCs/>
          <w:lang w:val="en-US"/>
        </w:rPr>
        <w:t xml:space="preserve"> on the other side of the tree on your left.</w:t>
      </w:r>
      <w:r>
        <w:rPr>
          <w:lang w:val="en-US"/>
        </w:rPr>
        <w:t>”</w:t>
      </w:r>
    </w:p>
    <w:p>
      <w:pPr>
        <w:pStyle w:val="TextBody"/>
        <w:rPr>
          <w:lang w:val="en-US"/>
        </w:rPr>
      </w:pPr>
      <w:r>
        <w:rPr>
          <w:lang w:val="en-US"/>
        </w:rPr>
        <w:t xml:space="preserve">Kenst found himself sitting </w:t>
      </w:r>
      <w:r>
        <w:rPr>
          <w:lang w:val="en-US"/>
        </w:rPr>
        <w:t>behind the tree a</w:t>
      </w:r>
      <w:r>
        <w:rPr>
          <w:lang w:val="en-US"/>
        </w:rPr>
        <w:t>lmost before he could get frightened. “</w:t>
      </w:r>
      <w:r>
        <w:rPr>
          <w:i/>
          <w:iCs/>
          <w:lang w:val="en-US"/>
        </w:rPr>
        <w:t>Who</w:t>
      </w:r>
      <w:del w:id="1733" w:author="R.Scott Wade" w:date="2022-07-23T14:58:34Z">
        <w:r>
          <w:rPr>
            <w:i/>
            <w:iCs/>
            <w:lang w:val="en-US"/>
          </w:rPr>
          <w:delText>'</w:delText>
        </w:r>
      </w:del>
      <w:ins w:id="1734" w:author="R.Scott Wade" w:date="2022-07-31T18:13:17Z">
        <w:r>
          <w:rPr>
            <w:i/>
            <w:iCs/>
            <w:lang w:val="en-US"/>
          </w:rPr>
          <w:t>’</w:t>
        </w:r>
      </w:ins>
      <w:r>
        <w:rPr>
          <w:i/>
          <w:iCs/>
          <w:lang w:val="en-US"/>
        </w:rPr>
        <w:t>s there?</w:t>
      </w:r>
      <w:r>
        <w:rPr>
          <w:lang w:val="en-US"/>
        </w:rPr>
        <w:t>”</w:t>
      </w:r>
    </w:p>
    <w:p>
      <w:pPr>
        <w:pStyle w:val="TextBody"/>
        <w:rPr>
          <w:lang w:val="en-US"/>
        </w:rPr>
      </w:pPr>
      <w:r>
        <w:rPr>
          <w:lang w:val="en-US"/>
        </w:rPr>
        <w:t>“</w:t>
      </w:r>
      <w:r>
        <w:rPr>
          <w:i/>
          <w:iCs/>
          <w:lang w:val="en-US"/>
        </w:rPr>
        <w:t>No one. You need to be ready to duck and cover while running. I will tell you where, and you should do it as quickly as you just did. Let</w:t>
      </w:r>
      <w:del w:id="1735" w:author="R.Scott Wade" w:date="2022-07-31T18:13:17Z">
        <w:r>
          <w:rPr>
            <w:i/>
            <w:iCs/>
            <w:lang w:val="en-US"/>
          </w:rPr>
          <w:delText>'</w:delText>
        </w:r>
      </w:del>
      <w:ins w:id="1736" w:author="R.Scott Wade" w:date="2022-07-31T18:13:17Z">
        <w:r>
          <w:rPr>
            <w:i/>
            <w:iCs/>
            <w:lang w:val="en-US"/>
          </w:rPr>
          <w:t>’</w:t>
        </w:r>
      </w:ins>
      <w:r>
        <w:rPr>
          <w:i/>
          <w:iCs/>
          <w:lang w:val="en-US"/>
        </w:rPr>
        <w:t>s do a few more practice ducks.</w:t>
      </w:r>
      <w:r>
        <w:rPr>
          <w:lang w:val="en-US"/>
        </w:rPr>
        <w:t>”</w:t>
      </w:r>
    </w:p>
    <w:p>
      <w:pPr>
        <w:pStyle w:val="TextBody"/>
        <w:rPr>
          <w:lang w:val="en-US"/>
        </w:rPr>
      </w:pPr>
      <w:r>
        <w:rPr>
          <w:lang w:val="en-US"/>
        </w:rPr>
        <w:t>Kenst stopped the internal dialog in order to concentrate on the running and hiding. After a few tries, Chae told him “</w:t>
      </w:r>
      <w:r>
        <w:rPr>
          <w:i/>
          <w:iCs/>
          <w:lang w:val="en-US"/>
        </w:rPr>
        <w:t>No more drills, you</w:t>
      </w:r>
      <w:del w:id="1737" w:author="R.Scott Wade" w:date="2022-07-23T14:58:58Z">
        <w:r>
          <w:rPr>
            <w:i/>
            <w:iCs/>
            <w:lang w:val="en-US"/>
          </w:rPr>
          <w:delText>'</w:delText>
        </w:r>
      </w:del>
      <w:ins w:id="1738" w:author="R.Scott Wade" w:date="2022-07-31T18:13:17Z">
        <w:r>
          <w:rPr>
            <w:i/>
            <w:iCs/>
            <w:lang w:val="en-US"/>
          </w:rPr>
          <w:t>’</w:t>
        </w:r>
      </w:ins>
      <w:r>
        <w:rPr>
          <w:i/>
          <w:iCs/>
          <w:lang w:val="en-US"/>
        </w:rPr>
        <w:t>ve got it. But still keep running if you can.</w:t>
      </w:r>
      <w:r>
        <w:rPr>
          <w:lang w:val="en-US"/>
        </w:rPr>
        <w:t>”</w:t>
      </w:r>
    </w:p>
    <w:p>
      <w:pPr>
        <w:pStyle w:val="TextBody"/>
        <w:rPr>
          <w:lang w:val="en-US"/>
        </w:rPr>
      </w:pPr>
      <w:r>
        <w:rPr>
          <w:lang w:val="en-US"/>
        </w:rPr>
        <w:t xml:space="preserve">Kenst ran. </w:t>
      </w:r>
      <w:r>
        <w:rPr>
          <w:lang w:val="en-US"/>
        </w:rPr>
        <w:t>H</w:t>
      </w:r>
      <w:r>
        <w:rPr>
          <w:lang w:val="en-US"/>
        </w:rPr>
        <w:t xml:space="preserve">e walked </w:t>
      </w:r>
      <w:r>
        <w:rPr>
          <w:lang w:val="en-US"/>
        </w:rPr>
        <w:t>when he could no longer run</w:t>
      </w:r>
      <w:r>
        <w:rPr>
          <w:lang w:val="en-US"/>
        </w:rPr>
        <w:t xml:space="preserve">. When he felt he </w:t>
      </w:r>
      <w:r>
        <w:rPr>
          <w:lang w:val="en-US"/>
        </w:rPr>
        <w:t>must</w:t>
      </w:r>
      <w:r>
        <w:rPr>
          <w:lang w:val="en-US"/>
        </w:rPr>
        <w:t xml:space="preserve"> drop and sleep, Chae called a halt. She directed him to a hiding place in the underbrush under a dense copse. He got two swallows from his canteen and an energy bar. He was allowed to sit still for about </w:t>
      </w:r>
      <w:ins w:id="1739" w:author="R.Scott Wade" w:date="2022-07-23T14:59:23Z">
        <w:r>
          <w:rPr>
            <w:lang w:val="en-US"/>
          </w:rPr>
          <w:t>2</w:t>
        </w:r>
      </w:ins>
      <w:del w:id="1740" w:author="R.Scott Wade" w:date="2022-07-23T14:59:22Z">
        <w:r>
          <w:rPr>
            <w:lang w:val="en-US"/>
          </w:rPr>
          <w:delText>1</w:delText>
        </w:r>
      </w:del>
      <w:r>
        <w:rPr>
          <w:lang w:val="en-US"/>
        </w:rPr>
        <w:t xml:space="preserve">0 minutes </w:t>
      </w:r>
      <w:r>
        <w:rPr>
          <w:lang w:val="en-US"/>
        </w:rPr>
        <w:t>before</w:t>
      </w:r>
      <w:r>
        <w:rPr>
          <w:lang w:val="en-US"/>
        </w:rPr>
        <w:t xml:space="preserve"> Chae urged him on.</w:t>
      </w:r>
    </w:p>
    <w:p>
      <w:pPr>
        <w:pStyle w:val="TextBody"/>
        <w:rPr>
          <w:lang w:val="en-US"/>
        </w:rPr>
      </w:pPr>
      <w:r>
        <w:rPr>
          <w:lang w:val="en-US"/>
        </w:rPr>
        <w:t>“</w:t>
      </w:r>
      <w:r>
        <w:rPr>
          <w:i/>
          <w:iCs/>
          <w:lang w:val="en-US"/>
        </w:rPr>
        <w:t>No, I gotta rest a bit more.</w:t>
      </w:r>
      <w:r>
        <w:rPr>
          <w:lang w:val="en-US"/>
        </w:rPr>
        <w:t>” Kenst protested.</w:t>
      </w:r>
    </w:p>
    <w:p>
      <w:pPr>
        <w:pStyle w:val="TextBody"/>
        <w:rPr>
          <w:lang w:val="en-US"/>
        </w:rPr>
      </w:pPr>
      <w:r>
        <w:rPr>
          <w:lang w:val="en-US"/>
        </w:rPr>
        <w:t>“</w:t>
      </w:r>
      <w:r>
        <w:rPr>
          <w:i/>
          <w:iCs/>
          <w:lang w:val="en-US"/>
        </w:rPr>
        <w:t>You don</w:t>
      </w:r>
      <w:del w:id="1741" w:author="R.Scott Wade" w:date="2022-07-31T18:13:17Z">
        <w:r>
          <w:rPr>
            <w:i/>
            <w:iCs/>
            <w:lang w:val="en-US"/>
          </w:rPr>
          <w:delText>’</w:delText>
        </w:r>
      </w:del>
      <w:ins w:id="1742" w:author="R.Scott Wade" w:date="2022-07-31T18:13:17Z">
        <w:r>
          <w:rPr>
            <w:i/>
            <w:iCs/>
            <w:lang w:val="en-US"/>
          </w:rPr>
          <w:t>’</w:t>
        </w:r>
      </w:ins>
      <w:r>
        <w:rPr>
          <w:i/>
          <w:iCs/>
          <w:lang w:val="en-US"/>
        </w:rPr>
        <w:t>t have time. We are still inside the circle.</w:t>
      </w:r>
      <w:r>
        <w:rPr>
          <w:lang w:val="en-US"/>
        </w:rPr>
        <w:t>”</w:t>
      </w:r>
    </w:p>
    <w:p>
      <w:pPr>
        <w:pStyle w:val="TextBody"/>
        <w:rPr>
          <w:lang w:val="en-US"/>
        </w:rPr>
      </w:pPr>
      <w:r>
        <w:rPr>
          <w:lang w:val="en-US"/>
        </w:rPr>
        <w:t xml:space="preserve">With aching muscles, he got up and took off at a </w:t>
      </w:r>
      <w:r>
        <w:rPr>
          <w:lang w:val="en-US"/>
        </w:rPr>
        <w:t xml:space="preserve">slow </w:t>
      </w:r>
      <w:r>
        <w:rPr>
          <w:lang w:val="en-US"/>
        </w:rPr>
        <w:t>jog.</w:t>
      </w:r>
    </w:p>
    <w:p>
      <w:pPr>
        <w:pStyle w:val="TextBody"/>
        <w:rPr>
          <w:lang w:val="en-US"/>
        </w:rPr>
      </w:pPr>
      <w:r>
        <w:rPr>
          <w:lang w:val="en-US"/>
        </w:rPr>
        <w:t>A</w:t>
      </w:r>
      <w:r>
        <w:rPr>
          <w:lang w:val="en-US"/>
        </w:rPr>
        <w:t xml:space="preserve">fter </w:t>
      </w:r>
      <w:r>
        <w:rPr>
          <w:lang w:val="en-US"/>
        </w:rPr>
        <w:t xml:space="preserve">what felt like more </w:t>
      </w:r>
      <w:r>
        <w:rPr>
          <w:lang w:val="en-US"/>
        </w:rPr>
        <w:t xml:space="preserve">endless hours of </w:t>
      </w:r>
      <w:ins w:id="1743" w:author="R.Scott Wade" w:date="2022-07-23T14:59:42Z">
        <w:r>
          <w:rPr>
            <w:lang w:val="en-US"/>
          </w:rPr>
          <w:t xml:space="preserve">alternately </w:t>
        </w:r>
      </w:ins>
      <w:del w:id="1744" w:author="R.Scott Wade" w:date="2022-07-23T14:59:49Z">
        <w:r>
          <w:rPr>
            <w:lang w:val="en-US"/>
          </w:rPr>
          <w:delText>runn</w:delText>
        </w:r>
      </w:del>
      <w:ins w:id="1745" w:author="R.Scott Wade" w:date="2022-07-23T14:59:49Z">
        <w:r>
          <w:rPr>
            <w:lang w:val="en-US"/>
          </w:rPr>
          <w:t>jogg</w:t>
        </w:r>
      </w:ins>
      <w:r>
        <w:rPr>
          <w:lang w:val="en-US"/>
        </w:rPr>
        <w:t xml:space="preserve">ing and walking Chae finally let him </w:t>
      </w:r>
      <w:r>
        <w:rPr>
          <w:lang w:val="en-US"/>
        </w:rPr>
        <w:t xml:space="preserve">stop. He </w:t>
      </w:r>
      <w:r>
        <w:rPr>
          <w:lang w:val="en-US"/>
        </w:rPr>
        <w:t>unpack</w:t>
      </w:r>
      <w:r>
        <w:rPr>
          <w:lang w:val="en-US"/>
        </w:rPr>
        <w:t>ed</w:t>
      </w:r>
      <w:r>
        <w:rPr>
          <w:lang w:val="en-US"/>
        </w:rPr>
        <w:t xml:space="preserve"> his thermal blanket and la</w:t>
      </w:r>
      <w:r>
        <w:rPr>
          <w:lang w:val="en-US"/>
        </w:rPr>
        <w:t>id</w:t>
      </w:r>
      <w:r>
        <w:rPr>
          <w:lang w:val="en-US"/>
        </w:rPr>
        <w:t xml:space="preserve"> down in the densest hiding placing she could sense. Kenst felt that his body ached too much to sleep. After thinking that, he fell asleep.</w:t>
      </w:r>
    </w:p>
    <w:p>
      <w:pPr>
        <w:pStyle w:val="Heading9"/>
        <w:keepNext w:val="false"/>
        <w:spacing w:lineRule="auto" w:line="360"/>
        <w:rPr>
          <w:lang w:val="en-US"/>
        </w:rPr>
      </w:pPr>
      <w:bookmarkStart w:id="32" w:name="__RefHeading___Toc29871_1146340026"/>
      <w:bookmarkEnd w:id="32"/>
      <w:r>
        <w:rPr>
          <w:lang w:val="en-US"/>
        </w:rPr>
        <w:t xml:space="preserve">D70 </w:t>
      </w:r>
      <w:r>
        <w:rPr>
          <w:lang w:val="en-US"/>
        </w:rPr>
        <w:t>End of day he fough</w:t>
      </w:r>
      <w:r>
        <w:rPr>
          <w:lang w:val="en-US"/>
        </w:rPr>
        <w:t>t</w:t>
      </w:r>
      <w:r>
        <w:rPr>
          <w:lang w:val="en-US"/>
        </w:rPr>
        <w:t xml:space="preserve"> Zada and fled</w:t>
      </w:r>
    </w:p>
    <w:p>
      <w:pPr>
        <w:pStyle w:val="TextBody"/>
        <w:spacing w:lineRule="auto" w:line="360"/>
        <w:rPr>
          <w:lang w:val="en-US"/>
        </w:rPr>
      </w:pPr>
      <w:r>
        <w:rPr>
          <w:lang w:val="en-US"/>
        </w:rPr>
        <w:t xml:space="preserve">Kenst awoke, alarmed and thinking of Riadn. </w:t>
      </w:r>
      <w:r>
        <w:rPr>
          <w:lang w:val="en-US"/>
        </w:rPr>
        <w:t xml:space="preserve">Zada was...the dream faded as fast as Kenst woke. </w:t>
      </w:r>
      <w:r>
        <w:rPr>
          <w:lang w:val="en-US"/>
        </w:rPr>
        <w:t>The anxious and angry mood continued.</w:t>
      </w:r>
      <w:r>
        <w:rPr>
          <w:lang w:val="en-US"/>
        </w:rPr>
        <w:t xml:space="preserve"> Kenst rolled over and dug in his pack for breakfast.</w:t>
      </w:r>
    </w:p>
    <w:p>
      <w:pPr>
        <w:pStyle w:val="TextBody"/>
        <w:spacing w:lineRule="auto" w:line="360"/>
        <w:rPr>
          <w:lang w:val="en-US"/>
        </w:rPr>
      </w:pPr>
      <w:r>
        <w:rPr>
          <w:lang w:val="en-US"/>
        </w:rPr>
        <w:t>Chae</w:t>
      </w:r>
      <w:del w:id="1746" w:author="R.Scott Wade" w:date="2022-07-31T18:13:17Z">
        <w:r>
          <w:rPr>
            <w:lang w:val="en-US"/>
          </w:rPr>
          <w:delText>’</w:delText>
        </w:r>
      </w:del>
      <w:ins w:id="1747" w:author="R.Scott Wade" w:date="2022-07-31T18:13:17Z">
        <w:r>
          <w:rPr>
            <w:lang w:val="en-US"/>
          </w:rPr>
          <w:t>’</w:t>
        </w:r>
      </w:ins>
      <w:r>
        <w:rPr>
          <w:lang w:val="en-US"/>
        </w:rPr>
        <w:t>s psychiatric heuristics monitored Kenst</w:t>
      </w:r>
      <w:del w:id="1748" w:author="R.Scott Wade" w:date="2022-07-31T18:13:17Z">
        <w:r>
          <w:rPr>
            <w:lang w:val="en-US"/>
          </w:rPr>
          <w:delText>’</w:delText>
        </w:r>
      </w:del>
      <w:ins w:id="1749" w:author="R.Scott Wade" w:date="2022-07-31T18:13:17Z">
        <w:r>
          <w:rPr>
            <w:lang w:val="en-US"/>
          </w:rPr>
          <w:t>’</w:t>
        </w:r>
      </w:ins>
      <w:r>
        <w:rPr>
          <w:lang w:val="en-US"/>
        </w:rPr>
        <w:t>s neural state as he woke and ate. She knew that dreams had little significan</w:t>
      </w:r>
      <w:r>
        <w:rPr>
          <w:lang w:val="en-US"/>
        </w:rPr>
        <w:t>ce</w:t>
      </w:r>
      <w:r>
        <w:rPr>
          <w:lang w:val="en-US"/>
        </w:rPr>
        <w:t xml:space="preserve"> beyond measuring the overall </w:t>
      </w:r>
      <w:ins w:id="1750" w:author="R.Scott Wade" w:date="2022-07-23T15:00:27Z">
        <w:r>
          <w:rPr>
            <w:lang w:val="en-US"/>
          </w:rPr>
          <w:t>stress</w:t>
        </w:r>
      </w:ins>
      <w:del w:id="1751" w:author="R.Scott Wade" w:date="2022-07-23T15:00:26Z">
        <w:r>
          <w:rPr>
            <w:lang w:val="en-US"/>
          </w:rPr>
          <w:delText>mood</w:delText>
        </w:r>
      </w:del>
      <w:ins w:id="1752" w:author="R.Scott Wade" w:date="2022-07-23T15:00:28Z">
        <w:r>
          <w:rPr>
            <w:lang w:val="en-US"/>
          </w:rPr>
          <w:t xml:space="preserve"> </w:t>
        </w:r>
      </w:ins>
      <w:ins w:id="1753" w:author="R.Scott Wade" w:date="2022-07-23T15:00:28Z">
        <w:r>
          <w:rPr>
            <w:lang w:val="en-US"/>
          </w:rPr>
          <w:t>level</w:t>
        </w:r>
      </w:ins>
      <w:r>
        <w:rPr>
          <w:lang w:val="en-US"/>
        </w:rPr>
        <w:t xml:space="preserve"> of the dreamer. </w:t>
      </w:r>
      <w:r>
        <w:rPr>
          <w:lang w:val="en-US"/>
        </w:rPr>
        <w:t xml:space="preserve">Neurotransmitter levels, physical thrashing about and erratic REM cycles all </w:t>
      </w:r>
      <w:r>
        <w:rPr>
          <w:lang w:val="en-US"/>
        </w:rPr>
        <w:t xml:space="preserve">exceeded safe levels. This </w:t>
      </w:r>
      <w:r>
        <w:rPr>
          <w:lang w:val="en-US"/>
        </w:rPr>
        <w:t xml:space="preserve">evidenced the complex and potentially toxic mix of emotional stresses </w:t>
      </w:r>
      <w:r>
        <w:rPr>
          <w:lang w:val="en-US"/>
        </w:rPr>
        <w:t xml:space="preserve">affecting </w:t>
      </w:r>
      <w:r>
        <w:rPr>
          <w:lang w:val="en-US"/>
        </w:rPr>
        <w:t>the boy</w:t>
      </w:r>
      <w:commentRangeStart w:id="25"/>
      <w:r>
        <w:rPr>
          <w:lang w:val="en-US"/>
        </w:rPr>
        <w:t>.</w:t>
      </w:r>
      <w:r>
        <w:rPr>
          <w:lang w:val="en-US"/>
        </w:rPr>
      </w:r>
      <w:commentRangeEnd w:id="25"/>
      <w:r>
        <w:commentReference w:id="25"/>
      </w:r>
      <w:r>
        <w:rPr>
          <w:lang w:val="en-US"/>
        </w:rPr>
        <w:t xml:space="preserve"> </w:t>
      </w:r>
      <w:r>
        <w:rPr>
          <w:lang w:val="en-US"/>
        </w:rPr>
        <w:t xml:space="preserve">Chae was </w:t>
      </w:r>
      <w:r>
        <w:rPr>
          <w:lang w:val="en-US"/>
        </w:rPr>
        <w:t>un</w:t>
      </w:r>
      <w:r>
        <w:rPr>
          <w:lang w:val="en-US"/>
        </w:rPr>
        <w:t xml:space="preserve">able </w:t>
      </w:r>
      <w:r>
        <w:rPr>
          <w:lang w:val="en-US"/>
        </w:rPr>
        <w:t>to forecast</w:t>
      </w:r>
      <w:del w:id="1754" w:author="R.Scott Wade" w:date="2022-07-10T15:11:33Z">
        <w:r>
          <w:rPr>
            <w:lang w:val="en-US"/>
          </w:rPr>
          <w:delText xml:space="preserve">  </w:delText>
        </w:r>
      </w:del>
      <w:ins w:id="1755" w:author="R.Scott Wade" w:date="2022-07-10T15:11:33Z">
        <w:r>
          <w:rPr>
            <w:lang w:val="en-US"/>
          </w:rPr>
          <w:t xml:space="preserve"> </w:t>
        </w:r>
      </w:ins>
      <w:r>
        <w:rPr>
          <w:lang w:val="en-US"/>
        </w:rPr>
        <w:t xml:space="preserve">whether </w:t>
      </w:r>
      <w:r>
        <w:rPr>
          <w:lang w:val="en-US"/>
        </w:rPr>
        <w:t>Kenst would win out over his rage.</w:t>
      </w:r>
    </w:p>
    <w:p>
      <w:pPr>
        <w:pStyle w:val="TextBody"/>
        <w:spacing w:lineRule="auto" w:line="360"/>
        <w:rPr>
          <w:lang w:val="en-US"/>
        </w:rPr>
      </w:pPr>
      <w:r>
        <w:rPr>
          <w:lang w:val="en-US"/>
        </w:rPr>
      </w:r>
    </w:p>
    <w:p>
      <w:pPr>
        <w:sectPr>
          <w:headerReference w:type="default" r:id="rId32"/>
          <w:headerReference w:type="first" r:id="rId33"/>
          <w:footerReference w:type="default" r:id="rId34"/>
          <w:footerReference w:type="first" r:id="rId35"/>
          <w:type w:val="nextPage"/>
          <w:pgSz w:w="12240" w:h="15811"/>
          <w:pgMar w:left="1134" w:right="1134" w:gutter="0" w:header="1123" w:top="1745" w:footer="1123" w:bottom="1469"/>
          <w:pgNumType w:fmt="decimal"/>
          <w:formProt w:val="false"/>
          <w:textDirection w:val="lrTb"/>
          <w:docGrid w:type="default" w:linePitch="312" w:charSpace="4294961151"/>
        </w:sectPr>
        <w:pStyle w:val="TextBody"/>
        <w:ind w:left="0" w:right="0" w:hanging="0"/>
        <w:rPr/>
      </w:pPr>
      <w:r>
        <w:rPr/>
      </w:r>
    </w:p>
    <w:p>
      <w:pPr>
        <w:pStyle w:val="Heading1"/>
        <w:rPr>
          <w:lang w:val="en-US"/>
        </w:rPr>
      </w:pPr>
      <w:bookmarkStart w:id="33" w:name="__RefHeading___Toc29873_1146340026"/>
      <w:bookmarkEnd w:id="33"/>
      <w:r>
        <w:rPr>
          <w:lang w:val="en-US"/>
        </w:rPr>
        <w:t>Being Invited</w:t>
      </w:r>
    </w:p>
    <w:p>
      <w:pPr>
        <w:pStyle w:val="Heading9"/>
        <w:spacing w:lineRule="auto" w:line="360"/>
        <w:rPr>
          <w:lang w:val="en-US"/>
        </w:rPr>
      </w:pPr>
      <w:bookmarkStart w:id="34" w:name="__RefHeading___Toc29875_1146340026"/>
      <w:bookmarkEnd w:id="34"/>
      <w:r>
        <w:rPr>
          <w:lang w:val="en-US"/>
        </w:rPr>
        <w:t>D71 Learns to hide tracks, Kenst</w:t>
      </w:r>
      <w:r>
        <w:rPr>
          <w:lang w:val="en-US"/>
        </w:rPr>
        <w:t xml:space="preserve"> </w:t>
      </w:r>
      <w:r>
        <w:rPr>
          <w:lang w:val="en-US"/>
        </w:rPr>
        <w:t>gets p</w:t>
      </w:r>
      <w:r>
        <w:rPr>
          <w:lang w:val="en-US"/>
        </w:rPr>
        <w:t xml:space="preserve">icked </w:t>
      </w:r>
      <w:r>
        <w:rPr>
          <w:lang w:val="en-US"/>
        </w:rPr>
        <w:t>u</w:t>
      </w:r>
      <w:r>
        <w:rPr>
          <w:lang w:val="en-US"/>
        </w:rPr>
        <w:t>p</w:t>
      </w:r>
    </w:p>
    <w:p>
      <w:pPr>
        <w:pStyle w:val="TextBody"/>
        <w:rPr>
          <w:lang w:val="en-US"/>
        </w:rPr>
      </w:pPr>
      <w:r>
        <w:rPr>
          <w:lang w:val="en-US"/>
        </w:rPr>
        <w:t xml:space="preserve">When Kenst woke up Chae </w:t>
      </w:r>
      <w:r>
        <w:rPr>
          <w:lang w:val="en-US"/>
        </w:rPr>
        <w:t>taught</w:t>
      </w:r>
      <w:r>
        <w:rPr>
          <w:lang w:val="en-US"/>
        </w:rPr>
        <w:t xml:space="preserve"> him a different tactic: hiding evidence of his passing. Kenst learned how to hide his tracks through sand and loose dirt. He </w:t>
      </w:r>
      <w:r>
        <w:rPr>
          <w:lang w:val="en-US"/>
        </w:rPr>
        <w:t>also l</w:t>
      </w:r>
      <w:r>
        <w:rPr>
          <w:lang w:val="en-US"/>
        </w:rPr>
        <w:t>earned that water washes away scent and footprints, and how to double back to see if someone was following behind.</w:t>
      </w:r>
    </w:p>
    <w:p>
      <w:pPr>
        <w:pStyle w:val="TextBody"/>
        <w:rPr>
          <w:lang w:val="en-US"/>
        </w:rPr>
      </w:pPr>
      <w:r>
        <w:rPr>
          <w:lang w:val="en-US"/>
        </w:rPr>
        <w:t xml:space="preserve">As much as possible, he still ran cover to cover, but this time, minimizing his tracks as well. </w:t>
      </w:r>
      <w:r>
        <w:rPr>
          <w:lang w:val="en-US"/>
        </w:rPr>
        <w:t xml:space="preserve">At first, he felt like a little kid playing commandos. After he got sweaty and winded that impression faded. Eventually it occurred to him </w:t>
      </w:r>
      <w:r>
        <w:rPr>
          <w:lang w:val="en-US"/>
        </w:rPr>
        <w:t>that sooner or later, he was going to run out of forest. This preserve was small by the measure of wilderness parks, so crossing roads was soon going to become inescapable. He worried about this even as he kept running.</w:t>
      </w:r>
    </w:p>
    <w:p>
      <w:pPr>
        <w:pStyle w:val="TextBody"/>
        <w:rPr>
          <w:lang w:val="en-US"/>
          <w:ins w:id="1776" w:author="R.Scott Wade" w:date="2022-07-31T18:28:59Z"/>
        </w:rPr>
      </w:pPr>
      <w:r>
        <w:rPr>
          <w:lang w:val="en-US"/>
        </w:rPr>
        <w:t>I</w:t>
      </w:r>
      <w:r>
        <w:rPr>
          <w:lang w:val="en-US"/>
        </w:rPr>
        <w:t xml:space="preserve">t happened. Almost without warning, the forest opened up to a road passing across his own course. He was already visible at the edge of the trees when he realized the risk that lay ahead. A black hover car was moving slowly toward him. </w:t>
      </w:r>
    </w:p>
    <w:p>
      <w:pPr>
        <w:pStyle w:val="TextBody"/>
        <w:rPr>
          <w:lang w:val="en-US"/>
        </w:rPr>
      </w:pPr>
      <w:r>
        <w:rPr>
          <w:lang w:val="en-US"/>
        </w:rPr>
        <w:t xml:space="preserve">Adrenaline surged as Chae finally </w:t>
      </w:r>
      <w:r>
        <w:rPr>
          <w:lang w:val="en-US"/>
        </w:rPr>
        <w:t>a</w:t>
      </w:r>
      <w:r>
        <w:rPr>
          <w:lang w:val="en-US"/>
        </w:rPr>
        <w:t>woke. “</w:t>
      </w:r>
      <w:r>
        <w:rPr>
          <w:i/>
          <w:iCs/>
          <w:lang w:val="en-US"/>
        </w:rPr>
        <w:t xml:space="preserve">Kenst, I believe those who track you are with the </w:t>
      </w:r>
      <w:r>
        <w:fldChar w:fldCharType="begin"/>
      </w:r>
      <w:r>
        <w:rPr>
          <w:i/>
          <w:iCs/>
          <w:lang w:val="en-US"/>
        </w:rPr>
        <w:instrText xml:space="preserve"> XE "Places:Arach" </w:instrText>
      </w:r>
      <w:r>
        <w:rPr>
          <w:i/>
          <w:iCs/>
          <w:lang w:val="en-US"/>
        </w:rPr>
        <w:fldChar w:fldCharType="separate"/>
      </w:r>
      <w:r>
        <w:rPr>
          <w:i/>
          <w:iCs/>
          <w:lang w:val="en-US"/>
          <w:rPrChange w:id="0" w:author="R.Scott Wade" w:date="2022-07-23T12:53:57Z"/>
        </w:rPr>
        <w:t>Arach</w:t>
      </w:r>
      <w:r>
        <w:rPr>
          <w:i/>
          <w:iCs/>
          <w:lang w:val="en-US"/>
        </w:rPr>
        <w:fldChar w:fldCharType="end"/>
      </w:r>
      <w:r>
        <w:rPr>
          <w:i/>
          <w:iCs/>
          <w:lang w:val="en-US"/>
        </w:rPr>
        <w:t xml:space="preserve"> Defense Force. As they are the appropriate authorities, I think you should not flee them any longer. </w:t>
      </w:r>
      <w:r>
        <w:rPr>
          <w:lang w:val="en-US"/>
        </w:rPr>
        <w:commentReference w:id="26"/>
      </w:r>
      <w:r>
        <w:rPr>
          <w:i/>
          <w:iCs/>
          <w:lang w:val="en-US"/>
        </w:rPr>
        <w:t>W</w:t>
      </w:r>
      <w:r>
        <w:rPr>
          <w:i/>
          <w:iCs/>
          <w:lang w:val="en-US"/>
        </w:rPr>
        <w:t>e were not able to escape their encirclement, if it did exist.</w:t>
      </w:r>
      <w:r>
        <w:rPr>
          <w:lang w:val="en-US"/>
        </w:rPr>
        <w:t>”</w:t>
      </w:r>
    </w:p>
    <w:p>
      <w:pPr>
        <w:pStyle w:val="TextBody"/>
        <w:rPr/>
      </w:pPr>
      <w:del w:id="1779" w:author="R.Scott Wade" w:date="2022-07-31T18:14:32Z">
        <w:r>
          <w:rPr>
            <w:lang w:val="en-US"/>
          </w:rPr>
          <w:delText>Kenst</w:delText>
        </w:r>
      </w:del>
      <w:del w:id="1780" w:author="R.Scott Wade" w:date="2022-07-23T15:03:52Z">
        <w:r>
          <w:rPr>
            <w:lang w:val="en-US"/>
          </w:rPr>
          <w:delText>'</w:delText>
        </w:r>
      </w:del>
      <w:ins w:id="1781" w:author="R.Scott Wade" w:date="2022-07-31T18:14:36Z">
        <w:r>
          <w:rPr>
            <w:lang w:val="en-US"/>
          </w:rPr>
          <w:t>Kenst</w:t>
        </w:r>
      </w:ins>
      <w:ins w:id="1782" w:author="R.Scott Wade" w:date="2022-07-31T18:13:17Z">
        <w:r>
          <w:rPr>
            <w:lang w:val="en-US"/>
          </w:rPr>
          <w:t>’</w:t>
        </w:r>
      </w:ins>
      <w:r>
        <w:rPr>
          <w:lang w:val="en-US"/>
        </w:rPr>
        <w:t xml:space="preserve">s rage flared up. </w:t>
      </w:r>
      <w:ins w:id="1783" w:author="R.Scott Wade" w:date="2022-07-10T18:02:30Z">
        <w:r>
          <w:rPr>
            <w:lang w:val="en-US"/>
          </w:rPr>
          <w:commentReference w:id="27"/>
        </w:r>
      </w:ins>
      <w:r>
        <w:rPr>
          <w:lang w:val="en-US"/>
        </w:rPr>
        <w:t>“</w:t>
      </w:r>
      <w:r>
        <w:rPr>
          <w:i/>
          <w:iCs/>
          <w:lang w:val="en-US"/>
        </w:rPr>
        <w:t xml:space="preserve">You could have warned me – </w:t>
      </w:r>
      <w:ins w:id="1784" w:author="R.Scott Wade" w:date="2022-07-23T15:04:17Z">
        <w:r>
          <w:rPr>
            <w:i/>
            <w:iCs/>
            <w:lang w:val="en-US"/>
          </w:rPr>
          <w:t xml:space="preserve"> </w:t>
        </w:r>
      </w:ins>
      <w:r>
        <w:rPr>
          <w:i/>
          <w:iCs/>
          <w:lang w:val="en-US"/>
        </w:rPr>
        <w:t>You don</w:t>
      </w:r>
      <w:del w:id="1785" w:author="R.Scott Wade" w:date="2022-07-23T15:04:23Z">
        <w:r>
          <w:rPr>
            <w:i/>
            <w:iCs/>
            <w:lang w:val="en-US"/>
          </w:rPr>
          <w:delText>'</w:delText>
        </w:r>
      </w:del>
      <w:ins w:id="1786" w:author="R.Scott Wade" w:date="2022-07-31T18:13:17Z">
        <w:r>
          <w:rPr>
            <w:i/>
            <w:iCs/>
            <w:lang w:val="en-US"/>
          </w:rPr>
          <w:t>’</w:t>
        </w:r>
      </w:ins>
      <w:r>
        <w:rPr>
          <w:i/>
          <w:iCs/>
          <w:lang w:val="en-US"/>
        </w:rPr>
        <w:t>t get to cho</w:t>
      </w:r>
      <w:r>
        <w:rPr>
          <w:i/>
          <w:iCs/>
          <w:lang w:val="en-US"/>
        </w:rPr>
        <w:t>o</w:t>
      </w:r>
      <w:r>
        <w:rPr>
          <w:i/>
          <w:iCs/>
          <w:lang w:val="en-US"/>
        </w:rPr>
        <w:t>s</w:t>
      </w:r>
      <w:r>
        <w:rPr>
          <w:i/>
          <w:iCs/>
          <w:lang w:val="en-US"/>
        </w:rPr>
        <w:t>e</w:t>
      </w:r>
      <w:r>
        <w:rPr>
          <w:i/>
          <w:iCs/>
          <w:lang w:val="en-US"/>
        </w:rPr>
        <w:t xml:space="preserve"> </w:t>
      </w:r>
      <w:r>
        <w:rPr>
          <w:i/>
          <w:iCs/>
          <w:lang w:val="en-US"/>
        </w:rPr>
        <w:t>what</w:t>
      </w:r>
      <w:del w:id="1787" w:author="R.Scott Wade" w:date="2022-07-31T18:13:17Z">
        <w:r>
          <w:rPr>
            <w:i/>
            <w:iCs/>
            <w:lang w:val="en-US"/>
          </w:rPr>
          <w:delText>’</w:delText>
        </w:r>
      </w:del>
      <w:ins w:id="1788" w:author="R.Scott Wade" w:date="2022-07-31T18:13:17Z">
        <w:r>
          <w:rPr>
            <w:i/>
            <w:iCs/>
            <w:lang w:val="en-US"/>
          </w:rPr>
          <w:t>’</w:t>
        </w:r>
      </w:ins>
      <w:r>
        <w:rPr>
          <w:i/>
          <w:iCs/>
          <w:lang w:val="en-US"/>
        </w:rPr>
        <w:t>s right for me</w:t>
      </w:r>
      <w:r>
        <w:rPr>
          <w:i/>
          <w:iCs/>
          <w:lang w:val="en-US"/>
        </w:rPr>
        <w:t>! That</w:t>
      </w:r>
      <w:del w:id="1789" w:author="R.Scott Wade" w:date="2022-07-23T15:04:04Z">
        <w:r>
          <w:rPr>
            <w:i/>
            <w:iCs/>
            <w:lang w:val="en-US"/>
          </w:rPr>
          <w:delText>'</w:delText>
        </w:r>
      </w:del>
      <w:ins w:id="1790" w:author="R.Scott Wade" w:date="2022-07-31T18:13:17Z">
        <w:r>
          <w:rPr>
            <w:i/>
            <w:iCs/>
            <w:lang w:val="en-US"/>
          </w:rPr>
          <w:t>’</w:t>
        </w:r>
      </w:ins>
      <w:r>
        <w:rPr>
          <w:i/>
          <w:iCs/>
          <w:lang w:val="en-US"/>
        </w:rPr>
        <w:t xml:space="preserve">s one reason </w:t>
      </w:r>
      <w:r>
        <w:rPr>
          <w:lang w:val="en-US"/>
        </w:rPr>
        <w:commentReference w:id="28"/>
      </w:r>
      <w:r>
        <w:rPr>
          <w:i/>
          <w:iCs/>
          <w:lang w:val="en-US"/>
        </w:rPr>
        <w:t xml:space="preserve">life sucks for me – </w:t>
      </w:r>
      <w:ins w:id="1791" w:author="R.Scott Wade" w:date="2022-07-23T15:04:13Z">
        <w:r>
          <w:rPr>
            <w:i/>
            <w:iCs/>
            <w:lang w:val="en-US"/>
          </w:rPr>
          <w:t xml:space="preserve"> </w:t>
        </w:r>
      </w:ins>
      <w:r>
        <w:rPr>
          <w:i/>
          <w:iCs/>
          <w:lang w:val="en-US"/>
        </w:rPr>
        <w:t>No one trusts me to think for myself.</w:t>
      </w:r>
      <w:r>
        <w:rPr>
          <w:lang w:val="en-US"/>
        </w:rPr>
        <w:t>”</w:t>
      </w:r>
    </w:p>
    <w:p>
      <w:pPr>
        <w:pStyle w:val="TextBody"/>
        <w:rPr>
          <w:lang w:val="en-US"/>
        </w:rPr>
      </w:pPr>
      <w:r>
        <w:rPr>
          <w:lang w:val="en-US"/>
        </w:rPr>
        <w:t>Chae was still for a moment before answering. “</w:t>
      </w:r>
      <w:r>
        <w:rPr>
          <w:i/>
          <w:iCs/>
          <w:lang w:val="en-US"/>
        </w:rPr>
        <w:t>I am sorry. I will keep that in mind for the future. Right now, I believe they intend to use you as a wielder.</w:t>
      </w:r>
      <w:r>
        <w:rPr>
          <w:lang w:val="en-US"/>
        </w:rPr>
        <w:t>”</w:t>
      </w:r>
    </w:p>
    <w:p>
      <w:pPr>
        <w:pStyle w:val="TextBody"/>
        <w:rPr>
          <w:lang w:val="en-US"/>
        </w:rPr>
      </w:pPr>
      <w:r>
        <w:rPr>
          <w:lang w:val="en-US"/>
        </w:rPr>
        <w:t>“</w:t>
      </w:r>
      <w:r>
        <w:rPr>
          <w:i/>
          <w:iCs/>
          <w:lang w:val="en-US"/>
        </w:rPr>
        <w:t>Seems more likely they</w:t>
      </w:r>
      <w:del w:id="1792" w:author="R.Scott Wade" w:date="2022-07-23T15:04:51Z">
        <w:r>
          <w:rPr>
            <w:i/>
            <w:iCs/>
            <w:lang w:val="en-US"/>
          </w:rPr>
          <w:delText>'</w:delText>
        </w:r>
      </w:del>
      <w:ins w:id="1793" w:author="R.Scott Wade" w:date="2022-07-31T18:13:17Z">
        <w:r>
          <w:rPr>
            <w:i/>
            <w:iCs/>
            <w:lang w:val="en-US"/>
          </w:rPr>
          <w:t>’</w:t>
        </w:r>
      </w:ins>
      <w:r>
        <w:rPr>
          <w:i/>
          <w:iCs/>
          <w:lang w:val="en-US"/>
        </w:rPr>
        <w:t>ll disappear me so they can experiment on me.</w:t>
      </w:r>
      <w:r>
        <w:rPr>
          <w:lang w:val="en-US"/>
        </w:rPr>
        <w:t>”</w:t>
      </w:r>
    </w:p>
    <w:p>
      <w:pPr>
        <w:pStyle w:val="TextBody"/>
        <w:rPr>
          <w:lang w:val="en-US"/>
        </w:rPr>
      </w:pPr>
      <w:r>
        <w:rPr>
          <w:lang w:val="en-US"/>
        </w:rPr>
        <w:t>“</w:t>
      </w:r>
      <w:r>
        <w:rPr>
          <w:i/>
          <w:iCs/>
          <w:lang w:val="en-US"/>
        </w:rPr>
        <w:t>Why would they do that?”</w:t>
      </w:r>
    </w:p>
    <w:p>
      <w:pPr>
        <w:pStyle w:val="TextBody"/>
        <w:rPr>
          <w:lang w:val="en-US"/>
        </w:rPr>
      </w:pPr>
      <w:r>
        <w:rPr>
          <w:i/>
          <w:iCs/>
          <w:lang w:val="en-US"/>
        </w:rPr>
        <w:t>“</w:t>
      </w:r>
      <w:r>
        <w:rPr>
          <w:i/>
          <w:iCs/>
          <w:lang w:val="en-US"/>
        </w:rPr>
        <w:t>No one</w:t>
      </w:r>
      <w:del w:id="1794" w:author="R.Scott Wade" w:date="2022-07-31T18:13:17Z">
        <w:r>
          <w:rPr>
            <w:i/>
            <w:iCs/>
            <w:lang w:val="en-US"/>
          </w:rPr>
          <w:delText>’</w:delText>
        </w:r>
      </w:del>
      <w:ins w:id="1795" w:author="R.Scott Wade" w:date="2022-07-31T18:13:17Z">
        <w:r>
          <w:rPr>
            <w:i/>
            <w:iCs/>
            <w:lang w:val="en-US"/>
          </w:rPr>
          <w:t>’</w:t>
        </w:r>
      </w:ins>
      <w:r>
        <w:rPr>
          <w:i/>
          <w:iCs/>
          <w:lang w:val="en-US"/>
        </w:rPr>
        <w:t xml:space="preserve">s even </w:t>
      </w:r>
      <w:r>
        <w:rPr>
          <w:i w:val="false"/>
          <w:iCs w:val="false"/>
          <w:lang w:val="en-US"/>
        </w:rPr>
        <w:t>seen</w:t>
      </w:r>
      <w:r>
        <w:rPr>
          <w:i/>
          <w:iCs/>
          <w:lang w:val="en-US"/>
        </w:rPr>
        <w:t xml:space="preserve"> a wielder in four hundred years. They</w:t>
      </w:r>
      <w:del w:id="1796" w:author="R.Scott Wade" w:date="2022-07-31T18:13:17Z">
        <w:r>
          <w:rPr>
            <w:i/>
            <w:iCs/>
            <w:lang w:val="en-US"/>
          </w:rPr>
          <w:delText>’</w:delText>
        </w:r>
      </w:del>
      <w:ins w:id="1797" w:author="R.Scott Wade" w:date="2022-07-31T18:13:17Z">
        <w:r>
          <w:rPr>
            <w:i/>
            <w:iCs/>
            <w:lang w:val="en-US"/>
          </w:rPr>
          <w:t>’</w:t>
        </w:r>
      </w:ins>
      <w:r>
        <w:rPr>
          <w:i/>
          <w:iCs/>
          <w:lang w:val="en-US"/>
        </w:rPr>
        <w:t xml:space="preserve">re myths. If </w:t>
      </w:r>
      <w:r>
        <w:rPr>
          <w:i/>
          <w:iCs/>
          <w:lang w:val="en-US"/>
        </w:rPr>
        <w:t>the army</w:t>
      </w:r>
      <w:r>
        <w:rPr>
          <w:i/>
          <w:iCs/>
          <w:lang w:val="en-US"/>
        </w:rPr>
        <w:t xml:space="preserve"> get</w:t>
      </w:r>
      <w:r>
        <w:rPr>
          <w:i/>
          <w:iCs/>
          <w:lang w:val="en-US"/>
        </w:rPr>
        <w:t>s</w:t>
      </w:r>
      <w:r>
        <w:rPr>
          <w:i/>
          <w:iCs/>
          <w:lang w:val="en-US"/>
        </w:rPr>
        <w:t xml:space="preserve"> the idea that you</w:t>
      </w:r>
      <w:del w:id="1798" w:author="R.Scott Wade" w:date="2022-07-31T18:13:17Z">
        <w:r>
          <w:rPr>
            <w:i/>
            <w:iCs/>
            <w:lang w:val="en-US"/>
          </w:rPr>
          <w:delText>’</w:delText>
        </w:r>
      </w:del>
      <w:ins w:id="1799" w:author="R.Scott Wade" w:date="2022-07-31T18:13:17Z">
        <w:r>
          <w:rPr>
            <w:i/>
            <w:iCs/>
            <w:lang w:val="en-US"/>
          </w:rPr>
          <w:t>’</w:t>
        </w:r>
      </w:ins>
      <w:r>
        <w:rPr>
          <w:i/>
          <w:iCs/>
          <w:lang w:val="en-US"/>
        </w:rPr>
        <w:t>re real, I</w:t>
      </w:r>
      <w:del w:id="1800" w:author="R.Scott Wade" w:date="2022-07-31T18:13:17Z">
        <w:r>
          <w:rPr>
            <w:i/>
            <w:iCs/>
            <w:lang w:val="en-US"/>
          </w:rPr>
          <w:delText>’</w:delText>
        </w:r>
      </w:del>
      <w:ins w:id="1801" w:author="R.Scott Wade" w:date="2022-07-31T18:13:17Z">
        <w:r>
          <w:rPr>
            <w:i/>
            <w:iCs/>
            <w:lang w:val="en-US"/>
          </w:rPr>
          <w:t>’</w:t>
        </w:r>
      </w:ins>
      <w:r>
        <w:rPr>
          <w:i/>
          <w:iCs/>
          <w:lang w:val="en-US"/>
        </w:rPr>
        <w:t>ll be a lab rat to them.”</w:t>
      </w:r>
    </w:p>
    <w:p>
      <w:pPr>
        <w:pStyle w:val="TextBody"/>
        <w:rPr>
          <w:lang w:val="en-US"/>
        </w:rPr>
      </w:pPr>
      <w:r>
        <w:rPr>
          <w:lang w:val="en-US"/>
        </w:rPr>
        <w:t>“</w:t>
      </w:r>
      <w:r>
        <w:rPr>
          <w:i/>
          <w:iCs/>
          <w:lang w:val="en-US"/>
        </w:rPr>
        <w:t>I can help ensure that won</w:t>
      </w:r>
      <w:del w:id="1802" w:author="R.Scott Wade" w:date="2022-07-23T15:05:24Z">
        <w:r>
          <w:rPr>
            <w:i/>
            <w:iCs/>
            <w:lang w:val="en-US"/>
          </w:rPr>
          <w:delText>'</w:delText>
        </w:r>
      </w:del>
      <w:ins w:id="1803" w:author="R.Scott Wade" w:date="2022-07-31T18:13:17Z">
        <w:r>
          <w:rPr>
            <w:i/>
            <w:iCs/>
            <w:lang w:val="en-US"/>
          </w:rPr>
          <w:t>’</w:t>
        </w:r>
      </w:ins>
      <w:r>
        <w:rPr>
          <w:i/>
          <w:iCs/>
          <w:lang w:val="en-US"/>
        </w:rPr>
        <w:t xml:space="preserve">t happen. </w:t>
      </w:r>
      <w:r>
        <w:rPr>
          <w:i/>
          <w:iCs/>
          <w:lang w:val="en-US"/>
        </w:rPr>
        <w:t>I</w:t>
      </w:r>
      <w:r>
        <w:rPr>
          <w:i/>
          <w:iCs/>
          <w:lang w:val="en-US"/>
        </w:rPr>
        <w:t xml:space="preserve">t is difficult to </w:t>
      </w:r>
      <w:r>
        <w:rPr>
          <w:i/>
          <w:iCs/>
          <w:lang w:val="en-US"/>
        </w:rPr>
        <w:t>imprison</w:t>
      </w:r>
      <w:r>
        <w:rPr>
          <w:i/>
          <w:iCs/>
          <w:lang w:val="en-US"/>
        </w:rPr>
        <w:t xml:space="preserve"> a wielder. I </w:t>
      </w:r>
      <w:r>
        <w:rPr>
          <w:i/>
          <w:iCs/>
          <w:lang w:val="en-US"/>
        </w:rPr>
        <w:t>provide</w:t>
      </w:r>
      <w:r>
        <w:rPr>
          <w:i/>
          <w:iCs/>
          <w:lang w:val="en-US"/>
        </w:rPr>
        <w:t xml:space="preserve"> the capability to escape all but the most secure confinement.</w:t>
      </w:r>
      <w:r>
        <w:rPr>
          <w:lang w:val="en-US"/>
        </w:rPr>
        <w:t>”</w:t>
      </w:r>
    </w:p>
    <w:p>
      <w:pPr>
        <w:pStyle w:val="TextBody"/>
        <w:rPr>
          <w:lang w:val="en-US"/>
        </w:rPr>
      </w:pPr>
      <w:r>
        <w:rPr>
          <w:lang w:val="en-US"/>
        </w:rPr>
        <w:t xml:space="preserve">By this time, the black car was slowing to a stop next to him. Kenst realized his fatigue was such that he could not outrun or outfight anyone, especially not the crisp, fresh looking military officer getting out of the car. </w:t>
      </w:r>
      <w:r>
        <w:rPr>
          <w:lang w:val="en-US"/>
        </w:rPr>
        <w:t>He was tall, slim, with light brown skin and hair. Kenst thought he looked a model from a recruiting poster.</w:t>
      </w:r>
    </w:p>
    <w:p>
      <w:pPr>
        <w:pStyle w:val="TextBody"/>
        <w:rPr>
          <w:lang w:val="en-US"/>
        </w:rPr>
      </w:pPr>
      <w:r>
        <w:rPr>
          <w:lang w:val="en-US"/>
        </w:rPr>
        <w:t>“</w:t>
      </w:r>
      <w:r>
        <w:rPr>
          <w:lang w:val="en-US"/>
        </w:rPr>
        <w:t xml:space="preserve">Mr Rodeloy, I am Major Robert Halfning. Please call me Bob. </w:t>
      </w:r>
      <w:r>
        <w:rPr>
          <w:lang w:val="en-US"/>
        </w:rPr>
        <w:t>We</w:t>
      </w:r>
      <w:del w:id="1804" w:author="R.Scott Wade" w:date="2022-07-31T18:13:17Z">
        <w:r>
          <w:rPr>
            <w:lang w:val="en-US"/>
          </w:rPr>
          <w:delText>’</w:delText>
        </w:r>
      </w:del>
      <w:ins w:id="1805" w:author="R.Scott Wade" w:date="2022-07-31T18:13:17Z">
        <w:r>
          <w:rPr>
            <w:lang w:val="en-US"/>
          </w:rPr>
          <w:t>’</w:t>
        </w:r>
      </w:ins>
      <w:r>
        <w:rPr>
          <w:lang w:val="en-US"/>
        </w:rPr>
        <w:t>re going to Kinchloe Base. You are invited to go with us, at least until you decide where you</w:t>
      </w:r>
      <w:del w:id="1806" w:author="R.Scott Wade" w:date="2022-07-31T18:13:17Z">
        <w:r>
          <w:rPr>
            <w:lang w:val="en-US"/>
          </w:rPr>
          <w:delText>’</w:delText>
        </w:r>
      </w:del>
      <w:ins w:id="1807" w:author="R.Scott Wade" w:date="2022-07-31T18:13:17Z">
        <w:r>
          <w:rPr>
            <w:lang w:val="en-US"/>
          </w:rPr>
          <w:t>’</w:t>
        </w:r>
      </w:ins>
      <w:r>
        <w:rPr>
          <w:lang w:val="en-US"/>
        </w:rPr>
        <w:t xml:space="preserve">d prefer to be. </w:t>
      </w:r>
      <w:r>
        <w:rPr>
          <w:lang w:val="en-US"/>
        </w:rPr>
        <w:t>May I call you Kenst?”</w:t>
      </w:r>
    </w:p>
    <w:p>
      <w:pPr>
        <w:pStyle w:val="TextBody"/>
        <w:rPr/>
      </w:pPr>
      <w:r>
        <w:rPr>
          <w:lang w:val="en-US"/>
        </w:rPr>
        <w:t>With a strange feeling of both dread and relief, K</w:t>
      </w:r>
      <w:del w:id="1808" w:author="R.Scott Wade" w:date="2022-07-31T18:30:45Z">
        <w:r>
          <w:rPr>
            <w:lang w:val="en-US"/>
          </w:rPr>
          <w:delText>enst walked out of the woods to the roadside. The officer helped Kenst removed his pack and stow it in the vehicle</w:delText>
        </w:r>
      </w:del>
      <w:del w:id="1809" w:author="R.Scott Wade" w:date="2022-07-23T15:06:19Z">
        <w:r>
          <w:rPr>
            <w:lang w:val="en-US"/>
          </w:rPr>
          <w:delText>'</w:delText>
        </w:r>
      </w:del>
      <w:del w:id="1810" w:author="R.Scott Wade" w:date="2022-07-31T18:30:45Z">
        <w:r>
          <w:rPr>
            <w:lang w:val="en-US"/>
          </w:rPr>
          <w:delText>s trunk.</w:delText>
        </w:r>
      </w:del>
      <w:del w:id="1811" w:author="R.Scott Wade" w:date="2022-07-31T18:30:45Z">
        <w:r>
          <w:rPr>
            <w:lang w:val="en-US"/>
          </w:rPr>
          <w:commentReference w:id="29"/>
        </w:r>
      </w:del>
      <w:del w:id="1812" w:author="R.Scott Wade" w:date="2022-07-31T18:30:45Z">
        <w:r>
          <w:rPr>
            <w:lang w:val="en-US"/>
          </w:rPr>
          <w:delText xml:space="preserve"> Getting into the car, Kenst was surprised to see a young woman was already there. She was several years older than Kenst, and was more than a little anxious. She smiled briefly at Kenst, and o</w:delText>
        </w:r>
      </w:del>
      <w:ins w:id="1813" w:author="R.Scott Wade" w:date="2022-07-31T18:30:55Z">
        <w:r>
          <w:rPr>
            <w:lang w:val="en-US"/>
          </w:rPr>
          <w:t>enst walked out of the woods to the roadside. The officer helped Kenst removed his pack and stow it in the vehicle’s trunk. Getting into the car, Kenst was surprised to see a young woman was already there. She was several years older than Kenst, and was more than a little anxious. She smiled briefly at Kenst, and o</w:t>
        </w:r>
      </w:ins>
      <w:r>
        <w:rPr>
          <w:lang w:val="en-US"/>
        </w:rPr>
        <w:t xml:space="preserve">nly nodded briefly when the major introduced her as Taelza. Kenst was seated at the far side of the ground car from her. He was grateful for this detail, because she was as clean and well groomed as Kenst was dirty and bedraggled. </w:t>
      </w:r>
    </w:p>
    <w:p>
      <w:pPr>
        <w:pStyle w:val="TextBody"/>
        <w:rPr>
          <w:lang w:val="en-US"/>
        </w:rPr>
      </w:pPr>
      <w:r>
        <w:rPr>
          <w:lang w:val="en-US"/>
        </w:rPr>
        <w:t>A</w:t>
      </w:r>
      <w:r>
        <w:rPr>
          <w:lang w:val="en-US"/>
        </w:rPr>
        <w:t>fter the car was underway, the officer turned to Kenst. “</w:t>
      </w:r>
      <w:commentRangeStart w:id="30"/>
      <w:r>
        <w:rPr>
          <w:lang w:val="en-US"/>
        </w:rPr>
        <w:t xml:space="preserve">Finding you here is not an accident. </w:t>
      </w:r>
      <w:r>
        <w:rPr>
          <w:lang w:val="en-US"/>
        </w:rPr>
      </w:r>
      <w:commentRangeEnd w:id="30"/>
      <w:r>
        <w:commentReference w:id="30"/>
      </w:r>
      <w:r>
        <w:rPr>
          <w:lang w:val="en-US"/>
        </w:rPr>
        <w:t xml:space="preserve">We are aware of what happened yesterday, and </w:t>
      </w:r>
      <w:r>
        <w:rPr>
          <w:lang w:val="en-US"/>
        </w:rPr>
        <w:t xml:space="preserve">have been searching for you. We </w:t>
      </w:r>
      <w:r>
        <w:rPr>
          <w:lang w:val="en-US"/>
        </w:rPr>
        <w:t xml:space="preserve">thought you might </w:t>
      </w:r>
      <w:commentRangeStart w:id="31"/>
      <w:r>
        <w:rPr>
          <w:lang w:val="en-US"/>
        </w:rPr>
        <w:t>need a lift</w:t>
      </w:r>
      <w:r>
        <w:rPr>
          <w:lang w:val="en-US"/>
        </w:rPr>
      </w:r>
      <w:commentRangeEnd w:id="31"/>
      <w:r>
        <w:commentReference w:id="31"/>
      </w:r>
      <w:r>
        <w:rPr>
          <w:lang w:val="en-US"/>
        </w:rPr>
        <w:t>.”</w:t>
      </w:r>
    </w:p>
    <w:p>
      <w:pPr>
        <w:pStyle w:val="TextBody"/>
        <w:rPr>
          <w:lang w:val="en-US"/>
        </w:rPr>
      </w:pPr>
      <w:r>
        <w:rPr>
          <w:lang w:val="en-US"/>
        </w:rPr>
        <w:t>“</w:t>
      </w:r>
      <w:r>
        <w:rPr>
          <w:lang w:val="en-US"/>
        </w:rPr>
        <w:t xml:space="preserve">Uh – </w:t>
      </w:r>
      <w:ins w:id="1814" w:author="R.Scott Wade" w:date="2022-07-23T15:07:14Z">
        <w:r>
          <w:rPr>
            <w:lang w:val="en-US"/>
          </w:rPr>
          <w:t xml:space="preserve"> </w:t>
        </w:r>
      </w:ins>
      <w:r>
        <w:rPr>
          <w:lang w:val="en-US"/>
        </w:rPr>
        <w:t>sure.” his politeness was a surprise to Kenst. No evil monsters, so far.</w:t>
      </w:r>
    </w:p>
    <w:p>
      <w:pPr>
        <w:pStyle w:val="TextBody"/>
        <w:rPr>
          <w:del w:id="1818" w:author="R.Scott Wade" w:date="2022-07-31T18:31:52Z"/>
        </w:rPr>
      </w:pPr>
      <w:r>
        <w:rPr>
          <w:lang w:val="en-US"/>
        </w:rPr>
        <w:t>“</w:t>
      </w:r>
      <w:r>
        <w:rPr>
          <w:lang w:val="en-US"/>
        </w:rPr>
        <w:t>Taelza her</w:t>
      </w:r>
      <w:del w:id="1815" w:author="R.Scott Wade" w:date="2022-07-31T18:31:52Z">
        <w:r>
          <w:rPr>
            <w:lang w:val="en-US"/>
          </w:rPr>
          <w:delText xml:space="preserve">e is a student from Trefoil </w:delText>
        </w:r>
      </w:del>
      <w:del w:id="1816" w:author="R.Scott Wade" w:date="2022-07-23T15:07:27Z">
        <w:r>
          <w:rPr>
            <w:lang w:val="en-US"/>
          </w:rPr>
          <w:delText xml:space="preserve">Community </w:delText>
        </w:r>
      </w:del>
      <w:del w:id="1817" w:author="R.Scott Wade" w:date="2022-07-31T18:31:52Z">
        <w:r>
          <w:rPr>
            <w:lang w:val="en-US"/>
          </w:rPr>
          <w:delText>College. Someone wants to meet both of you.”</w:delText>
        </w:r>
      </w:del>
    </w:p>
    <w:p>
      <w:pPr>
        <w:pStyle w:val="TextBody"/>
        <w:rPr>
          <w:lang w:val="en-US"/>
          <w:del w:id="1820" w:author="R.Scott Wade" w:date="2022-07-31T18:31:52Z"/>
        </w:rPr>
      </w:pPr>
      <w:del w:id="1819" w:author="R.Scott Wade" w:date="2022-07-31T18:31:52Z">
        <w:r>
          <w:rPr>
            <w:lang w:val="en-US"/>
          </w:rPr>
          <w:delText xml:space="preserve">Taelza looked unsurprised at this revelation, but Kenst was so taken aback that all he could say was “What?” </w:delText>
        </w:r>
      </w:del>
    </w:p>
    <w:p>
      <w:pPr>
        <w:pStyle w:val="TextBody"/>
        <w:rPr>
          <w:lang w:val="en-US"/>
          <w:del w:id="1824" w:author="R.Scott Wade" w:date="2022-07-31T18:31:52Z"/>
        </w:rPr>
      </w:pPr>
      <w:del w:id="1821" w:author="R.Scott Wade" w:date="2022-07-31T18:31:52Z">
        <w:r>
          <w:rPr>
            <w:lang w:val="en-US"/>
          </w:rPr>
          <w:delText>Bob smiled. “I know it</w:delText>
        </w:r>
      </w:del>
      <w:del w:id="1822" w:author="R.Scott Wade" w:date="2022-07-31T18:13:17Z">
        <w:r>
          <w:rPr>
            <w:lang w:val="en-US"/>
          </w:rPr>
          <w:delText>'</w:delText>
        </w:r>
      </w:del>
      <w:del w:id="1823" w:author="R.Scott Wade" w:date="2022-07-31T18:31:52Z">
        <w:r>
          <w:rPr>
            <w:lang w:val="en-US"/>
          </w:rPr>
          <w:delText>s a bit confusing, especially after the events of yesterday. Please be assured that Mister Triflagr and his friends will no longer be bothering you or anyone else.”</w:delText>
        </w:r>
      </w:del>
    </w:p>
    <w:p>
      <w:pPr>
        <w:pStyle w:val="TextBody"/>
        <w:rPr>
          <w:lang w:val="en-US"/>
          <w:ins w:id="1828" w:author="R.Scott Wade" w:date="2022-07-31T18:31:58Z"/>
        </w:rPr>
      </w:pPr>
      <w:del w:id="1825" w:author="R.Scott Wade" w:date="2022-07-31T18:31:52Z">
        <w:r>
          <w:rPr>
            <w:lang w:val="en-US"/>
          </w:rPr>
          <w:delText>“</w:delText>
        </w:r>
      </w:del>
      <w:del w:id="1826" w:author="R.Scott Wade" w:date="2022-07-31T18:31:52Z">
        <w:r>
          <w:rPr>
            <w:lang w:val="en-US"/>
          </w:rPr>
          <w:delText>Uh – Why not?” Kenst was aw</w:delText>
        </w:r>
      </w:del>
      <w:ins w:id="1827" w:author="R.Scott Wade" w:date="2022-07-31T18:31:58Z">
        <w:r>
          <w:rPr>
            <w:lang w:val="en-US"/>
          </w:rPr>
          <w:t>e is a student from Trefoil College. Someone wants to meet both of you.”</w:t>
        </w:r>
      </w:ins>
    </w:p>
    <w:p>
      <w:pPr>
        <w:pStyle w:val="TextBody"/>
        <w:spacing w:lineRule="auto" w:line="360" w:before="0" w:after="140"/>
        <w:ind w:left="0" w:right="0" w:firstLine="288"/>
        <w:rPr>
          <w:lang w:val="en-US"/>
          <w:ins w:id="1830" w:author="R.Scott Wade" w:date="2022-07-31T18:31:58Z"/>
        </w:rPr>
      </w:pPr>
      <w:ins w:id="1829" w:author="R.Scott Wade" w:date="2022-07-31T18:31:58Z">
        <w:r>
          <w:rPr>
            <w:lang w:val="en-US"/>
          </w:rPr>
          <w:t xml:space="preserve">Taelza looked unsurprised at this revelation, but Kenst was so taken aback that all he could say was “What?” </w:t>
        </w:r>
      </w:ins>
    </w:p>
    <w:p>
      <w:pPr>
        <w:pStyle w:val="TextBody"/>
        <w:spacing w:lineRule="auto" w:line="360" w:before="0" w:after="140"/>
        <w:ind w:left="0" w:right="0" w:firstLine="288"/>
        <w:rPr>
          <w:lang w:val="en-US"/>
          <w:ins w:id="1832" w:author="R.Scott Wade" w:date="2022-07-31T18:31:58Z"/>
        </w:rPr>
      </w:pPr>
      <w:ins w:id="1831" w:author="R.Scott Wade" w:date="2022-07-31T18:31:58Z">
        <w:r>
          <w:rPr>
            <w:lang w:val="en-US"/>
          </w:rPr>
          <w:t>Bob smiled. “I know it’s a bit confusing, especially after the events of yesterday. Please be assured that Mister Triflagr and his friends will no longer be bothering you or anyone else.”</w:t>
        </w:r>
      </w:ins>
    </w:p>
    <w:p>
      <w:pPr>
        <w:pStyle w:val="TextBody"/>
        <w:spacing w:lineRule="auto" w:line="360" w:before="0" w:after="140"/>
        <w:ind w:left="0" w:right="0" w:firstLine="288"/>
        <w:rPr>
          <w:lang w:val="en-US"/>
        </w:rPr>
      </w:pPr>
      <w:ins w:id="1833" w:author="R.Scott Wade" w:date="2022-07-31T18:31:58Z">
        <w:r>
          <w:rPr>
            <w:lang w:val="en-US"/>
          </w:rPr>
          <w:t>“</w:t>
        </w:r>
      </w:ins>
      <w:ins w:id="1834" w:author="R.Scott Wade" w:date="2022-07-31T18:31:58Z">
        <w:r>
          <w:rPr>
            <w:lang w:val="en-US"/>
          </w:rPr>
          <w:t>Uh –  Why not?” Kenst was aw</w:t>
        </w:r>
      </w:ins>
      <w:r>
        <w:rPr>
          <w:lang w:val="en-US"/>
        </w:rPr>
        <w:t>are he was beginning to sound like the village idiot.</w:t>
      </w:r>
    </w:p>
    <w:p>
      <w:pPr>
        <w:pStyle w:val="TextBody"/>
        <w:rPr>
          <w:lang w:val="en-US"/>
          <w:del w:id="1837" w:author="R.Scott Wade" w:date="2022-07-31T18:32:34Z"/>
        </w:rPr>
      </w:pPr>
      <w:r>
        <w:rPr>
          <w:lang w:val="en-US"/>
        </w:rPr>
        <w:t>“</w:t>
      </w:r>
      <w:r>
        <w:rPr>
          <w:lang w:val="en-US"/>
        </w:rPr>
        <w:t xml:space="preserve">My colleagues are </w:t>
      </w:r>
      <w:ins w:id="1835" w:author="R.Scott Wade" w:date="2022-07-31T18:32:36Z">
        <w:r>
          <w:rPr>
            <w:lang w:val="en-US"/>
          </w:rPr>
          <w:t>ha</w:t>
        </w:r>
      </w:ins>
      <w:del w:id="1836" w:author="R.Scott Wade" w:date="2022-07-31T18:32:34Z">
        <w:r>
          <w:rPr>
            <w:lang w:val="en-US"/>
          </w:rPr>
          <w:delText>having a talk with them right now.”</w:delText>
        </w:r>
      </w:del>
    </w:p>
    <w:p>
      <w:pPr>
        <w:pStyle w:val="TextBody"/>
        <w:rPr>
          <w:lang w:val="en-US"/>
          <w:del w:id="1842" w:author="R.Scott Wade" w:date="2022-07-31T18:32:16Z"/>
        </w:rPr>
      </w:pPr>
      <w:del w:id="1838" w:author="R.Scott Wade" w:date="2022-07-31T18:32:34Z">
        <w:r>
          <w:rPr>
            <w:lang w:val="en-US"/>
          </w:rPr>
          <w:delText>“</w:delText>
        </w:r>
      </w:del>
      <w:del w:id="1839" w:author="R.Scott Wade" w:date="2022-07-31T18:32:34Z">
        <w:r>
          <w:rPr>
            <w:lang w:val="en-US"/>
          </w:rPr>
          <w:delText>That</w:delText>
        </w:r>
      </w:del>
      <w:del w:id="1840" w:author="R.Scott Wade" w:date="2022-07-23T15:07:56Z">
        <w:r>
          <w:rPr>
            <w:lang w:val="en-US"/>
          </w:rPr>
          <w:delText>'</w:delText>
        </w:r>
      </w:del>
      <w:del w:id="1841" w:author="R.Scott Wade" w:date="2022-07-31T18:32:16Z">
        <w:r>
          <w:rPr>
            <w:lang w:val="en-US"/>
          </w:rPr>
          <w:delText>s not a euphemism, is it?” Kenst had visions of Zada finally getting his, and wondered if that was what he wanted.</w:delText>
        </w:r>
      </w:del>
    </w:p>
    <w:p>
      <w:pPr>
        <w:pStyle w:val="TextBody"/>
        <w:rPr>
          <w:lang w:val="en-US"/>
          <w:ins w:id="1847" w:author="R.Scott Wade" w:date="2022-07-31T18:32:23Z"/>
        </w:rPr>
      </w:pPr>
      <w:ins w:id="1843" w:author="R.Scott Wade" w:date="2022-07-31T18:43:04Z">
        <w:r>
          <w:rPr>
            <w:lang w:val="en-US"/>
          </w:rPr>
          <w:t>“</w:t>
        </w:r>
      </w:ins>
      <w:ins w:id="1844" w:author="R.Scott Wade" w:date="2022-07-31T18:43:04Z">
        <w:r>
          <w:rPr>
            <w:lang w:val="en-US"/>
          </w:rPr>
          <w:t>My colleagues are ha</w:t>
        </w:r>
      </w:ins>
      <w:del w:id="1845" w:author="R.Scott Wade" w:date="2022-07-31T18:32:16Z">
        <w:r>
          <w:rPr>
            <w:lang w:val="en-US"/>
          </w:rPr>
          <w:delText>The officer blinked, then smile</w:delText>
        </w:r>
      </w:del>
      <w:ins w:id="1846" w:author="R.Scott Wade" w:date="2022-07-31T18:43:04Z">
        <w:r>
          <w:rPr>
            <w:lang w:val="en-US"/>
          </w:rPr>
          <w:t>ving a talk with them right now.”</w:t>
        </w:r>
      </w:ins>
    </w:p>
    <w:p>
      <w:pPr>
        <w:pStyle w:val="TextBody"/>
        <w:rPr>
          <w:lang w:val="en-US"/>
          <w:ins w:id="1850" w:author="R.Scott Wade" w:date="2022-07-31T18:32:23Z"/>
        </w:rPr>
      </w:pPr>
      <w:ins w:id="1848" w:author="R.Scott Wade" w:date="2022-07-31T18:32:23Z">
        <w:r>
          <w:rPr>
            <w:lang w:val="en-US"/>
          </w:rPr>
          <w:t>“</w:t>
        </w:r>
      </w:ins>
      <w:ins w:id="1849" w:author="R.Scott Wade" w:date="2022-07-31T18:32:23Z">
        <w:r>
          <w:rPr>
            <w:lang w:val="en-US"/>
          </w:rPr>
          <w:t>That’s not a euphemism, is it?” Kenst had visions of Zada finally getting his, and wondered if that was what he wanted.</w:t>
        </w:r>
      </w:ins>
    </w:p>
    <w:p>
      <w:pPr>
        <w:pStyle w:val="TextBody"/>
        <w:rPr>
          <w:lang w:val="en-US"/>
        </w:rPr>
      </w:pPr>
      <w:ins w:id="1851" w:author="R.Scott Wade" w:date="2022-07-31T18:32:23Z">
        <w:r>
          <w:rPr>
            <w:lang w:val="en-US"/>
          </w:rPr>
          <w:t>The officer blinked, then smile</w:t>
        </w:r>
      </w:ins>
      <w:r>
        <w:rPr>
          <w:lang w:val="en-US"/>
        </w:rPr>
        <w:t>d. “No, a good talking to is all that is planned for him. As for why I</w:t>
      </w:r>
      <w:del w:id="1852" w:author="R.Scott Wade" w:date="2022-07-31T18:13:17Z">
        <w:r>
          <w:rPr>
            <w:lang w:val="en-US"/>
          </w:rPr>
          <w:delText>’</w:delText>
        </w:r>
      </w:del>
      <w:ins w:id="1853" w:author="R.Scott Wade" w:date="2022-07-31T18:13:17Z">
        <w:r>
          <w:rPr>
            <w:lang w:val="en-US"/>
          </w:rPr>
          <w:t>’</w:t>
        </w:r>
      </w:ins>
      <w:r>
        <w:rPr>
          <w:lang w:val="en-US"/>
        </w:rPr>
        <w:t xml:space="preserve">m here – </w:t>
      </w:r>
      <w:ins w:id="1854" w:author="R.Scott Wade" w:date="2022-07-23T15:08:18Z">
        <w:r>
          <w:rPr>
            <w:lang w:val="en-US"/>
          </w:rPr>
          <w:t xml:space="preserve"> </w:t>
        </w:r>
      </w:ins>
      <w:r>
        <w:rPr>
          <w:lang w:val="en-US"/>
        </w:rPr>
        <w:t>Colonel Cagilux wishes to extend an invitation to you to meet with him. If you</w:t>
      </w:r>
      <w:del w:id="1855" w:author="R.Scott Wade" w:date="2022-07-31T18:13:17Z">
        <w:r>
          <w:rPr>
            <w:lang w:val="en-US"/>
          </w:rPr>
          <w:delText>’</w:delText>
        </w:r>
      </w:del>
      <w:ins w:id="1856" w:author="R.Scott Wade" w:date="2022-07-31T18:13:17Z">
        <w:r>
          <w:rPr>
            <w:lang w:val="en-US"/>
          </w:rPr>
          <w:t>’</w:t>
        </w:r>
      </w:ins>
      <w:r>
        <w:rPr>
          <w:lang w:val="en-US"/>
        </w:rPr>
        <w:t>re so inclined.” The major almost didn</w:t>
      </w:r>
      <w:del w:id="1857" w:author="R.Scott Wade" w:date="2022-07-31T18:13:17Z">
        <w:r>
          <w:rPr>
            <w:lang w:val="en-US"/>
          </w:rPr>
          <w:delText>’</w:delText>
        </w:r>
      </w:del>
      <w:ins w:id="1858" w:author="R.Scott Wade" w:date="2022-07-31T18:13:17Z">
        <w:r>
          <w:rPr>
            <w:lang w:val="en-US"/>
          </w:rPr>
          <w:t>’</w:t>
        </w:r>
      </w:ins>
      <w:r>
        <w:rPr>
          <w:lang w:val="en-US"/>
        </w:rPr>
        <w:t>t glance at the forest outside the vehicle</w:t>
      </w:r>
      <w:del w:id="1859" w:author="R.Scott Wade" w:date="2022-07-31T18:13:17Z">
        <w:r>
          <w:rPr>
            <w:lang w:val="en-US"/>
          </w:rPr>
          <w:delText>’</w:delText>
        </w:r>
      </w:del>
      <w:ins w:id="1860" w:author="R.Scott Wade" w:date="2022-07-31T18:13:17Z">
        <w:r>
          <w:rPr>
            <w:lang w:val="en-US"/>
          </w:rPr>
          <w:t>’</w:t>
        </w:r>
      </w:ins>
      <w:r>
        <w:rPr>
          <w:lang w:val="en-US"/>
        </w:rPr>
        <w:t xml:space="preserve">s windows. </w:t>
      </w:r>
      <w:r>
        <w:rPr>
          <w:lang w:val="en-US"/>
        </w:rPr>
        <w:t xml:space="preserve">Taelza eyed Kenst coolly, her face revealing nothing. </w:t>
      </w:r>
      <w:commentRangeStart w:id="32"/>
      <w:r>
        <w:rPr>
          <w:lang w:val="en-US"/>
        </w:rPr>
        <w:t>Kenst became</w:t>
      </w:r>
      <w:r>
        <w:rPr>
          <w:lang w:val="en-US"/>
        </w:rPr>
      </w:r>
      <w:commentRangeEnd w:id="32"/>
      <w:r>
        <w:commentReference w:id="32"/>
      </w:r>
      <w:r>
        <w:rPr>
          <w:lang w:val="en-US"/>
        </w:rPr>
        <w:t xml:space="preserve"> aware </w:t>
      </w:r>
      <w:del w:id="1861" w:author="R.Scott Wade" w:date="2022-07-30T16:32:53Z">
        <w:r>
          <w:rPr>
            <w:lang w:val="en-US"/>
          </w:rPr>
          <w:delText>he was covered in</w:delText>
        </w:r>
      </w:del>
      <w:ins w:id="1862" w:author="R.Scott Wade" w:date="2022-07-30T16:32:53Z">
        <w:r>
          <w:rPr>
            <w:lang w:val="en-US"/>
          </w:rPr>
          <w:t>of</w:t>
        </w:r>
      </w:ins>
      <w:r>
        <w:rPr>
          <w:lang w:val="en-US"/>
        </w:rPr>
        <w:t xml:space="preserve"> the dirt and sweat of </w:t>
      </w:r>
      <w:r>
        <w:rPr>
          <w:lang w:val="en-US"/>
        </w:rPr>
        <w:t xml:space="preserve">more than </w:t>
      </w:r>
      <w:r>
        <w:rPr>
          <w:lang w:val="en-US"/>
        </w:rPr>
        <w:t>a day on the run in the wilderness. The major gave no sign that Kenst wasn</w:t>
      </w:r>
      <w:del w:id="1863" w:author="R.Scott Wade" w:date="2022-07-31T18:13:17Z">
        <w:r>
          <w:rPr>
            <w:lang w:val="en-US"/>
          </w:rPr>
          <w:delText>’</w:delText>
        </w:r>
      </w:del>
      <w:ins w:id="1864" w:author="R.Scott Wade" w:date="2022-07-31T18:13:17Z">
        <w:r>
          <w:rPr>
            <w:lang w:val="en-US"/>
          </w:rPr>
          <w:t>’</w:t>
        </w:r>
      </w:ins>
      <w:r>
        <w:rPr>
          <w:lang w:val="en-US"/>
        </w:rPr>
        <w:t>t fresh from a shower and companionably attired.</w:t>
      </w:r>
    </w:p>
    <w:p>
      <w:pPr>
        <w:pStyle w:val="TextBody"/>
        <w:rPr>
          <w:lang w:val="en-US"/>
        </w:rPr>
      </w:pPr>
      <w:r>
        <w:rPr>
          <w:sz w:val="24"/>
          <w:lang w:val="en-US"/>
        </w:rPr>
        <w:t>“</w:t>
      </w:r>
      <w:r>
        <w:rPr>
          <w:sz w:val="24"/>
          <w:lang w:val="en-US"/>
        </w:rPr>
        <w:t>um… O</w:t>
      </w:r>
      <w:r>
        <w:rPr>
          <w:lang w:val="en-US"/>
        </w:rPr>
        <w:t>K” he muttered, feeling small. “Who is Colonel Cagilux?”</w:t>
      </w:r>
    </w:p>
    <w:p>
      <w:pPr>
        <w:pStyle w:val="TextBody"/>
        <w:rPr/>
      </w:pPr>
      <w:r>
        <w:rPr>
          <w:lang w:val="en-US"/>
        </w:rPr>
        <w:t>“</w:t>
      </w:r>
      <w:r>
        <w:rPr>
          <w:lang w:val="en-US"/>
        </w:rPr>
        <w:t>Commander of Base Kinchloe. I</w:t>
      </w:r>
      <w:del w:id="1865" w:author="R.Scott Wade" w:date="2022-07-31T18:13:17Z">
        <w:r>
          <w:rPr>
            <w:lang w:val="en-US"/>
          </w:rPr>
          <w:delText>’</w:delText>
        </w:r>
      </w:del>
      <w:ins w:id="1866" w:author="R.Scott Wade" w:date="2022-07-31T18:13:17Z">
        <w:r>
          <w:rPr>
            <w:lang w:val="en-US"/>
          </w:rPr>
          <w:t>’</w:t>
        </w:r>
      </w:ins>
      <w:r>
        <w:rPr>
          <w:lang w:val="en-US"/>
        </w:rPr>
        <w:t>m from Defense Forces Recruiting, attached to the colonel there. The colonel has an offer that will permanently solve the problem of Mr. Triflagr and his ilk, even if they don</w:t>
      </w:r>
      <w:del w:id="1867" w:author="R.Scott Wade" w:date="2022-07-31T18:13:17Z">
        <w:r>
          <w:rPr>
            <w:lang w:val="en-US"/>
          </w:rPr>
          <w:delText>’</w:delText>
        </w:r>
      </w:del>
      <w:ins w:id="1868" w:author="R.Scott Wade" w:date="2022-07-31T18:13:17Z">
        <w:r>
          <w:rPr>
            <w:lang w:val="en-US"/>
          </w:rPr>
          <w:t>’</w:t>
        </w:r>
      </w:ins>
      <w:r>
        <w:rPr>
          <w:lang w:val="en-US"/>
        </w:rPr>
        <w:t>t listen to the advice they</w:t>
      </w:r>
      <w:del w:id="1869" w:author="R.Scott Wade" w:date="2022-07-31T18:13:17Z">
        <w:r>
          <w:rPr>
            <w:lang w:val="en-US"/>
          </w:rPr>
          <w:delText>’</w:delText>
        </w:r>
      </w:del>
      <w:ins w:id="1870" w:author="R.Scott Wade" w:date="2022-07-31T18:13:17Z">
        <w:r>
          <w:rPr>
            <w:lang w:val="en-US"/>
          </w:rPr>
          <w:t>’</w:t>
        </w:r>
      </w:ins>
      <w:r>
        <w:rPr>
          <w:lang w:val="en-US"/>
        </w:rPr>
        <w:t xml:space="preserve">re getting now. We were concerned with your safety, considering the events of </w:t>
      </w:r>
      <w:commentRangeStart w:id="33"/>
      <w:r>
        <w:rPr>
          <w:lang w:val="en-US"/>
        </w:rPr>
        <w:t>yesterday.”</w:t>
      </w:r>
      <w:commentRangeEnd w:id="33"/>
      <w:r>
        <w:commentReference w:id="33"/>
      </w:r>
      <w:r>
        <w:rPr/>
      </w:r>
    </w:p>
    <w:p>
      <w:pPr>
        <w:pStyle w:val="TextBody"/>
        <w:rPr>
          <w:lang w:val="en-US"/>
        </w:rPr>
      </w:pPr>
      <w:r>
        <w:rPr>
          <w:lang w:val="en-US"/>
        </w:rPr>
        <w:t>Taelza look</w:t>
      </w:r>
      <w:r>
        <w:rPr>
          <w:lang w:val="en-US"/>
        </w:rPr>
        <w:t>ed</w:t>
      </w:r>
      <w:r>
        <w:rPr>
          <w:lang w:val="en-US"/>
        </w:rPr>
        <w:t xml:space="preserve"> out the window, away from both of them. She apparently ha</w:t>
      </w:r>
      <w:r>
        <w:rPr>
          <w:lang w:val="en-US"/>
        </w:rPr>
        <w:t>d</w:t>
      </w:r>
      <w:r>
        <w:rPr>
          <w:lang w:val="en-US"/>
        </w:rPr>
        <w:t xml:space="preserve"> her own business for being </w:t>
      </w:r>
      <w:r>
        <w:rPr>
          <w:lang w:val="en-US"/>
        </w:rPr>
        <w:t>t</w:t>
      </w:r>
      <w:r>
        <w:rPr>
          <w:lang w:val="en-US"/>
        </w:rPr>
        <w:t xml:space="preserve">here </w:t>
      </w:r>
      <w:r>
        <w:rPr>
          <w:lang w:val="en-US"/>
        </w:rPr>
        <w:t>in the car</w:t>
      </w:r>
      <w:r>
        <w:rPr>
          <w:lang w:val="en-US"/>
        </w:rPr>
        <w:t xml:space="preserve"> and her own concerns to deal with.</w:t>
      </w:r>
    </w:p>
    <w:p>
      <w:pPr>
        <w:pStyle w:val="TextBody"/>
        <w:rPr>
          <w:lang w:val="en-US"/>
        </w:rPr>
      </w:pPr>
      <w:r>
        <w:rPr>
          <w:lang w:val="en-US"/>
        </w:rPr>
        <w:t xml:space="preserve">Kenst decided not to fight the situation, not that he could. If he used </w:t>
      </w:r>
      <w:r>
        <w:rPr>
          <w:lang w:val="en-US"/>
        </w:rPr>
        <w:t>C</w:t>
      </w:r>
      <w:r>
        <w:rPr>
          <w:lang w:val="en-US"/>
        </w:rPr>
        <w:t xml:space="preserve">hae, someone might get </w:t>
      </w:r>
      <w:r>
        <w:rPr>
          <w:lang w:val="en-US"/>
        </w:rPr>
        <w:t>hurt o</w:t>
      </w:r>
      <w:ins w:id="1871" w:author="R.Scott Wade" w:date="2022-07-30T16:33:51Z">
        <w:r>
          <w:rPr>
            <w:lang w:val="en-US"/>
          </w:rPr>
          <w:t>r</w:t>
        </w:r>
      </w:ins>
      <w:del w:id="1872" w:author="R.Scott Wade" w:date="2022-07-30T16:33:50Z">
        <w:r>
          <w:rPr>
            <w:lang w:val="en-US"/>
          </w:rPr>
          <w:delText>r</w:delText>
        </w:r>
      </w:del>
      <w:del w:id="1873" w:author="R.Scott Wade" w:date="2022-07-10T16:34:37Z">
        <w:r>
          <w:rPr>
            <w:lang w:val="en-US"/>
          </w:rPr>
          <w:delText xml:space="preserve">  </w:delText>
        </w:r>
      </w:del>
      <w:del w:id="1874" w:author="R.Scott Wade" w:date="2022-07-30T16:33:48Z">
        <w:r>
          <w:rPr>
            <w:lang w:val="en-US"/>
          </w:rPr>
          <w:delText>k</w:delText>
        </w:r>
      </w:del>
      <w:ins w:id="1875" w:author="R.Scott Wade" w:date="2022-07-30T16:33:51Z">
        <w:r>
          <w:rPr>
            <w:lang w:val="en-US"/>
          </w:rPr>
          <w:t xml:space="preserve"> </w:t>
        </w:r>
      </w:ins>
      <w:ins w:id="1876" w:author="R.Scott Wade" w:date="2022-07-30T16:33:51Z">
        <w:r>
          <w:rPr>
            <w:lang w:val="en-US"/>
          </w:rPr>
          <w:t>k</w:t>
        </w:r>
      </w:ins>
      <w:r>
        <w:rPr>
          <w:lang w:val="en-US"/>
        </w:rPr>
        <w:t>illed, including and most likely himself. He couldn</w:t>
      </w:r>
      <w:del w:id="1877" w:author="R.Scott Wade" w:date="2022-07-31T18:13:17Z">
        <w:r>
          <w:rPr>
            <w:lang w:val="en-US"/>
          </w:rPr>
          <w:delText>’</w:delText>
        </w:r>
      </w:del>
      <w:ins w:id="1878" w:author="R.Scott Wade" w:date="2022-07-31T18:13:17Z">
        <w:r>
          <w:rPr>
            <w:lang w:val="en-US"/>
          </w:rPr>
          <w:t>’</w:t>
        </w:r>
      </w:ins>
      <w:r>
        <w:rPr>
          <w:lang w:val="en-US"/>
        </w:rPr>
        <w:t>t think of any other action he could take right now that would accomplish anything at all.</w:t>
      </w:r>
    </w:p>
    <w:p>
      <w:pPr>
        <w:pStyle w:val="TextBody"/>
        <w:rPr>
          <w:lang w:val="en-US"/>
        </w:rPr>
      </w:pPr>
      <w:r>
        <w:rPr>
          <w:lang w:val="en-US"/>
        </w:rPr>
        <w:t xml:space="preserve">Kenst had a somewhat surreal awareness that his stress of </w:t>
      </w:r>
      <w:r>
        <w:rPr>
          <w:lang w:val="en-US"/>
        </w:rPr>
        <w:t>yesterday</w:t>
      </w:r>
      <w:r>
        <w:rPr>
          <w:lang w:val="en-US"/>
        </w:rPr>
        <w:t xml:space="preserve"> was mundanely concerned with getting beat up, humiliated, frustrated. Now his stress was life or death. He was aware of a feeling of transition, permanent change </w:t>
      </w:r>
      <w:r>
        <w:rPr>
          <w:lang w:val="en-US"/>
        </w:rPr>
        <w:t>in his life</w:t>
      </w:r>
      <w:r>
        <w:rPr>
          <w:lang w:val="en-US"/>
        </w:rPr>
        <w:t xml:space="preserve">. </w:t>
      </w:r>
      <w:r>
        <w:rPr>
          <w:lang w:val="en-US"/>
        </w:rPr>
        <w:t>Unlike his feelings at Riadn</w:t>
      </w:r>
      <w:del w:id="1879" w:author="R.Scott Wade" w:date="2022-07-31T18:13:17Z">
        <w:r>
          <w:rPr>
            <w:lang w:val="en-US"/>
          </w:rPr>
          <w:delText>’</w:delText>
        </w:r>
      </w:del>
      <w:ins w:id="1880" w:author="R.Scott Wade" w:date="2022-07-31T18:13:17Z">
        <w:r>
          <w:rPr>
            <w:lang w:val="en-US"/>
          </w:rPr>
          <w:t>’</w:t>
        </w:r>
      </w:ins>
      <w:r>
        <w:rPr>
          <w:lang w:val="en-US"/>
        </w:rPr>
        <w:t>s house yesterday, now he was certain: h</w:t>
      </w:r>
      <w:r>
        <w:rPr>
          <w:lang w:val="en-US"/>
        </w:rPr>
        <w:t xml:space="preserve">e was cut off from </w:t>
      </w:r>
      <w:r>
        <w:rPr>
          <w:lang w:val="en-US"/>
        </w:rPr>
        <w:t>all that lay behind him</w:t>
      </w:r>
      <w:r>
        <w:rPr>
          <w:lang w:val="en-US"/>
        </w:rPr>
        <w:t xml:space="preserve">. </w:t>
      </w:r>
      <w:r>
        <w:rPr>
          <w:lang w:val="en-US"/>
        </w:rPr>
        <w:t xml:space="preserve">He had once heard a pilot </w:t>
      </w:r>
      <w:r>
        <w:rPr>
          <w:lang w:val="en-US"/>
        </w:rPr>
        <w:t xml:space="preserve">on some vid show </w:t>
      </w:r>
      <w:r>
        <w:rPr>
          <w:lang w:val="en-US"/>
        </w:rPr>
        <w:t xml:space="preserve">say the runway behind </w:t>
      </w:r>
      <w:r>
        <w:rPr>
          <w:lang w:val="en-US"/>
        </w:rPr>
        <w:t>was</w:t>
      </w:r>
      <w:r>
        <w:rPr>
          <w:lang w:val="en-US"/>
        </w:rPr>
        <w:t xml:space="preserve"> priceless and unreachable to the pilot in </w:t>
      </w:r>
      <w:r>
        <w:rPr>
          <w:lang w:val="en-US"/>
        </w:rPr>
        <w:t>a failing</w:t>
      </w:r>
      <w:r>
        <w:rPr>
          <w:lang w:val="en-US"/>
        </w:rPr>
        <w:t xml:space="preserve"> </w:t>
      </w:r>
      <w:del w:id="1881" w:author="R.Scott Wade" w:date="2022-07-10T15:12:21Z">
        <w:r>
          <w:rPr>
            <w:lang w:val="en-US"/>
          </w:rPr>
          <w:delText>flyer</w:delText>
        </w:r>
      </w:del>
      <w:del w:id="1882" w:author="R.Scott Wade" w:date="2022-07-10T15:12:21Z">
        <w:r>
          <w:rPr>
            <w:lang w:val="en-US"/>
          </w:rPr>
          <w:delText>.</w:delText>
        </w:r>
      </w:del>
      <w:ins w:id="1883" w:author="R.Scott Wade" w:date="2022-07-10T15:12:21Z">
        <w:r>
          <w:rPr>
            <w:lang w:val="en-US"/>
          </w:rPr>
          <w:t>fl</w:t>
        </w:r>
      </w:ins>
      <w:ins w:id="1884" w:author="R.Scott Wade" w:date="2022-07-10T15:12:21Z">
        <w:r>
          <w:rPr>
            <w:lang w:val="en-US"/>
          </w:rPr>
          <w:t>y</w:t>
        </w:r>
      </w:ins>
      <w:ins w:id="1885" w:author="R.Scott Wade" w:date="2022-07-10T15:12:21Z">
        <w:r>
          <w:rPr>
            <w:lang w:val="en-US"/>
          </w:rPr>
          <w:t>er.</w:t>
        </w:r>
      </w:ins>
      <w:r>
        <w:rPr>
          <w:lang w:val="en-US"/>
        </w:rPr>
        <w:t xml:space="preserve"> </w:t>
      </w:r>
      <w:r>
        <w:rPr>
          <w:lang w:val="en-US"/>
        </w:rPr>
        <w:t xml:space="preserve">For once, </w:t>
      </w:r>
      <w:r>
        <w:rPr>
          <w:lang w:val="en-US"/>
        </w:rPr>
        <w:t xml:space="preserve">Kenst </w:t>
      </w:r>
      <w:r>
        <w:rPr>
          <w:lang w:val="en-US"/>
        </w:rPr>
        <w:t>really understood that statement. Hi</w:t>
      </w:r>
      <w:r>
        <w:rPr>
          <w:lang w:val="en-US"/>
        </w:rPr>
        <w:t xml:space="preserve">s past was still close enough to feel real, but it was just as unreachable. But he certainly felt like life was falling out of </w:t>
      </w:r>
      <w:commentRangeStart w:id="34"/>
      <w:r>
        <w:rPr>
          <w:lang w:val="en-US"/>
        </w:rPr>
        <w:t>control.</w:t>
      </w:r>
      <w:commentRangeEnd w:id="34"/>
      <w:r>
        <w:commentReference w:id="34"/>
      </w:r>
      <w:r>
        <w:rPr>
          <w:lang w:val="en-US"/>
        </w:rPr>
      </w:r>
    </w:p>
    <w:p>
      <w:pPr>
        <w:pStyle w:val="TextBody"/>
        <w:rPr>
          <w:lang w:val="en-US"/>
        </w:rPr>
      </w:pPr>
      <w:r>
        <w:rPr>
          <w:lang w:val="en-US"/>
        </w:rPr>
        <w:t>He exchange</w:t>
      </w:r>
      <w:r>
        <w:rPr>
          <w:lang w:val="en-US"/>
        </w:rPr>
        <w:t xml:space="preserve">d </w:t>
      </w:r>
      <w:r>
        <w:rPr>
          <w:lang w:val="en-US"/>
        </w:rPr>
        <w:t xml:space="preserve">a few words with Taelza, </w:t>
      </w:r>
      <w:r>
        <w:rPr>
          <w:lang w:val="en-US"/>
        </w:rPr>
        <w:t xml:space="preserve">but all she seemed interested in was her own brand of unhappiness. </w:t>
      </w:r>
      <w:r>
        <w:rPr>
          <w:lang w:val="en-US"/>
        </w:rPr>
        <w:t xml:space="preserve">Kenst </w:t>
      </w:r>
      <w:r>
        <w:rPr>
          <w:lang w:val="en-US"/>
        </w:rPr>
        <w:t xml:space="preserve">was </w:t>
      </w:r>
      <w:r>
        <w:rPr>
          <w:lang w:val="en-US"/>
        </w:rPr>
        <w:t>a bit jar</w:t>
      </w:r>
      <w:r>
        <w:rPr>
          <w:lang w:val="en-US"/>
        </w:rPr>
        <w:t>red</w:t>
      </w:r>
      <w:r>
        <w:rPr>
          <w:lang w:val="en-US"/>
        </w:rPr>
        <w:t xml:space="preserve"> out of his self-absorption for his own concerns. </w:t>
      </w:r>
      <w:r>
        <w:rPr>
          <w:lang w:val="en-US"/>
        </w:rPr>
        <w:t>What was going on with Taelza? Kenst</w:t>
      </w:r>
      <w:del w:id="1886" w:author="R.Scott Wade" w:date="2022-07-31T18:13:17Z">
        <w:r>
          <w:rPr>
            <w:lang w:val="en-US"/>
          </w:rPr>
          <w:delText>’</w:delText>
        </w:r>
      </w:del>
      <w:ins w:id="1887" w:author="R.Scott Wade" w:date="2022-07-31T18:13:17Z">
        <w:r>
          <w:rPr>
            <w:lang w:val="en-US"/>
          </w:rPr>
          <w:t>’</w:t>
        </w:r>
      </w:ins>
      <w:r>
        <w:rPr>
          <w:lang w:val="en-US"/>
        </w:rPr>
        <w:t>s empathy had little impact on the way he felt.</w:t>
      </w:r>
    </w:p>
    <w:p>
      <w:pPr>
        <w:pStyle w:val="TextBody"/>
        <w:rPr>
          <w:lang w:val="en-US"/>
        </w:rPr>
      </w:pPr>
      <w:r>
        <w:rPr>
          <w:lang w:val="en-US"/>
        </w:rPr>
        <w:t xml:space="preserve">Kenst </w:t>
      </w:r>
      <w:r>
        <w:rPr>
          <w:lang w:val="en-US"/>
        </w:rPr>
        <w:t xml:space="preserve">realized he </w:t>
      </w:r>
      <w:r>
        <w:rPr>
          <w:lang w:val="en-US"/>
        </w:rPr>
        <w:t xml:space="preserve">still </w:t>
      </w:r>
      <w:r>
        <w:rPr>
          <w:lang w:val="en-US"/>
        </w:rPr>
        <w:t xml:space="preserve">felt </w:t>
      </w:r>
      <w:r>
        <w:rPr>
          <w:lang w:val="en-US"/>
        </w:rPr>
        <w:t xml:space="preserve">more than a little pissed off at </w:t>
      </w:r>
      <w:r>
        <w:rPr>
          <w:lang w:val="en-US"/>
        </w:rPr>
        <w:t xml:space="preserve">everything, </w:t>
      </w:r>
      <w:r>
        <w:rPr>
          <w:lang w:val="en-US"/>
        </w:rPr>
        <w:t>even though that feeling was pushed a little to the back of his mind</w:t>
      </w:r>
      <w:r>
        <w:rPr>
          <w:lang w:val="en-US"/>
        </w:rPr>
        <w:t xml:space="preserve">. He was becoming aware he was a wielder. That awareness came with a tiny hint of what it may mean for him. </w:t>
      </w:r>
      <w:r>
        <w:rPr>
          <w:lang w:val="en-US"/>
        </w:rPr>
        <w:t>H</w:t>
      </w:r>
      <w:r>
        <w:rPr>
          <w:lang w:val="en-US"/>
        </w:rPr>
        <w:t xml:space="preserve">e </w:t>
      </w:r>
      <w:r>
        <w:rPr>
          <w:lang w:val="en-US"/>
        </w:rPr>
        <w:t xml:space="preserve">now had </w:t>
      </w:r>
      <w:r>
        <w:rPr>
          <w:lang w:val="en-US"/>
        </w:rPr>
        <w:t xml:space="preserve">power to take control of his own life, and to </w:t>
      </w:r>
      <w:r>
        <w:rPr>
          <w:lang w:val="en-US"/>
        </w:rPr>
        <w:t>Chaos</w:t>
      </w:r>
      <w:r>
        <w:rPr>
          <w:lang w:val="en-US"/>
        </w:rPr>
        <w:t xml:space="preserve"> with </w:t>
      </w:r>
      <w:r>
        <w:rPr>
          <w:lang w:val="en-US"/>
        </w:rPr>
        <w:t>the rest</w:t>
      </w:r>
      <w:r>
        <w:rPr>
          <w:lang w:val="en-US"/>
        </w:rPr>
        <w:t xml:space="preserve">. He had no idea what the future as a wielder might </w:t>
      </w:r>
      <w:r>
        <w:rPr>
          <w:lang w:val="en-US"/>
        </w:rPr>
        <w:t>actually</w:t>
      </w:r>
      <w:r>
        <w:rPr>
          <w:lang w:val="en-US"/>
        </w:rPr>
        <w:t xml:space="preserve"> </w:t>
      </w:r>
      <w:del w:id="1888" w:author="R.Scott Wade" w:date="2022-07-30T16:36:31Z">
        <w:r>
          <w:rPr>
            <w:lang w:val="en-US"/>
          </w:rPr>
          <w:delText>expect</w:delText>
        </w:r>
      </w:del>
      <w:ins w:id="1889" w:author="R.Scott Wade" w:date="2022-07-30T16:36:31Z">
        <w:r>
          <w:rPr>
            <w:lang w:val="en-US"/>
          </w:rPr>
          <w:t>demand</w:t>
        </w:r>
      </w:ins>
      <w:r>
        <w:rPr>
          <w:lang w:val="en-US"/>
        </w:rPr>
        <w:t xml:space="preserve"> of him</w:t>
      </w:r>
      <w:r>
        <w:rPr>
          <w:lang w:val="en-US"/>
        </w:rPr>
        <w:t xml:space="preserve">, and as yet it </w:t>
      </w:r>
      <w:del w:id="1890" w:author="R.Scott Wade" w:date="2022-07-30T16:36:51Z">
        <w:r>
          <w:rPr>
            <w:lang w:val="en-US"/>
          </w:rPr>
          <w:delText xml:space="preserve">hadn't </w:delText>
        </w:r>
      </w:del>
      <w:ins w:id="1891" w:author="R.Scott Wade" w:date="2022-07-30T16:36:45Z">
        <w:r>
          <w:rPr>
            <w:lang w:val="en-US"/>
          </w:rPr>
          <w:t xml:space="preserve">hadn’t </w:t>
        </w:r>
      </w:ins>
      <w:r>
        <w:rPr>
          <w:lang w:val="en-US"/>
        </w:rPr>
        <w:t xml:space="preserve">even occurred to him to ask that question. </w:t>
      </w:r>
      <w:r>
        <w:rPr>
          <w:lang w:val="en-US"/>
        </w:rPr>
        <w:t>He felt very strongly that he shouldn</w:t>
      </w:r>
      <w:del w:id="1892" w:author="R.Scott Wade" w:date="2022-07-31T18:13:17Z">
        <w:r>
          <w:rPr>
            <w:lang w:val="en-US"/>
          </w:rPr>
          <w:delText>’</w:delText>
        </w:r>
      </w:del>
      <w:ins w:id="1893" w:author="R.Scott Wade" w:date="2022-07-31T18:13:17Z">
        <w:r>
          <w:rPr>
            <w:lang w:val="en-US"/>
          </w:rPr>
          <w:t>’</w:t>
        </w:r>
      </w:ins>
      <w:r>
        <w:rPr>
          <w:lang w:val="en-US"/>
        </w:rPr>
        <w:t>t mention the wielders to the major or Taelza, but wasn</w:t>
      </w:r>
      <w:del w:id="1894" w:author="R.Scott Wade" w:date="2022-07-31T18:13:17Z">
        <w:r>
          <w:rPr>
            <w:lang w:val="en-US"/>
          </w:rPr>
          <w:delText>’</w:delText>
        </w:r>
      </w:del>
      <w:ins w:id="1895" w:author="R.Scott Wade" w:date="2022-07-31T18:13:17Z">
        <w:r>
          <w:rPr>
            <w:lang w:val="en-US"/>
          </w:rPr>
          <w:t>’</w:t>
        </w:r>
      </w:ins>
      <w:r>
        <w:rPr>
          <w:lang w:val="en-US"/>
        </w:rPr>
        <w:t>t certain why. He didn</w:t>
      </w:r>
      <w:del w:id="1896" w:author="R.Scott Wade" w:date="2022-07-31T18:13:17Z">
        <w:r>
          <w:rPr>
            <w:lang w:val="en-US"/>
          </w:rPr>
          <w:delText>’</w:delText>
        </w:r>
      </w:del>
      <w:ins w:id="1897" w:author="R.Scott Wade" w:date="2022-07-31T18:13:17Z">
        <w:r>
          <w:rPr>
            <w:lang w:val="en-US"/>
          </w:rPr>
          <w:t>’</w:t>
        </w:r>
      </w:ins>
      <w:r>
        <w:rPr>
          <w:lang w:val="en-US"/>
        </w:rPr>
        <w:t>t trust what the military officer might make of his claim to be a wielder.</w:t>
      </w:r>
    </w:p>
    <w:p>
      <w:pPr>
        <w:pStyle w:val="TextBody"/>
        <w:rPr/>
      </w:pPr>
      <w:r>
        <w:rPr/>
        <w:t>Chae</w:t>
      </w:r>
      <w:del w:id="1898" w:author="R.Scott Wade" w:date="2022-07-31T18:13:17Z">
        <w:r>
          <w:rPr/>
          <w:delText>’</w:delText>
        </w:r>
      </w:del>
      <w:ins w:id="1899" w:author="R.Scott Wade" w:date="2022-07-31T18:13:17Z">
        <w:r>
          <w:rPr/>
          <w:t>’</w:t>
        </w:r>
      </w:ins>
      <w:r>
        <w:rPr/>
        <w:t>s internal processing accelerat</w:t>
      </w:r>
      <w:r>
        <w:rPr/>
        <w:t>ed</w:t>
      </w:r>
      <w:r>
        <w:rPr/>
        <w:t xml:space="preserve"> as she attempted to put meaning on Kenst</w:t>
      </w:r>
      <w:del w:id="1900" w:author="R.Scott Wade" w:date="2022-07-31T18:13:17Z">
        <w:r>
          <w:rPr/>
          <w:delText>’</w:delText>
        </w:r>
      </w:del>
      <w:ins w:id="1901" w:author="R.Scott Wade" w:date="2022-07-31T18:13:17Z">
        <w:r>
          <w:rPr/>
          <w:t>’</w:t>
        </w:r>
      </w:ins>
      <w:r>
        <w:rPr/>
        <w:t xml:space="preserve">s outburst </w:t>
      </w:r>
      <w:r>
        <w:rPr/>
        <w:t xml:space="preserve">at being discovered </w:t>
      </w:r>
      <w:r>
        <w:rPr/>
        <w:t xml:space="preserve">and </w:t>
      </w:r>
      <w:r>
        <w:rPr/>
        <w:t>the</w:t>
      </w:r>
      <w:r>
        <w:rPr/>
        <w:t xml:space="preserve"> </w:t>
      </w:r>
      <w:r>
        <w:rPr/>
        <w:t>apparent</w:t>
      </w:r>
      <w:r>
        <w:rPr/>
        <w:t xml:space="preserve">ly paradoxical </w:t>
      </w:r>
      <w:r>
        <w:rPr/>
        <w:t>way he</w:t>
      </w:r>
      <w:r>
        <w:rPr/>
        <w:t xml:space="preserve"> </w:t>
      </w:r>
      <w:r>
        <w:rPr/>
        <w:t xml:space="preserve">quietly </w:t>
      </w:r>
      <w:r>
        <w:rPr/>
        <w:t>accept</w:t>
      </w:r>
      <w:r>
        <w:rPr/>
        <w:t>ed</w:t>
      </w:r>
      <w:r>
        <w:rPr/>
        <w:t xml:space="preserve"> Major Halfning</w:t>
      </w:r>
      <w:del w:id="1902" w:author="R.Scott Wade" w:date="2022-07-31T18:13:17Z">
        <w:r>
          <w:rPr/>
          <w:delText>’</w:delText>
        </w:r>
      </w:del>
      <w:ins w:id="1903" w:author="R.Scott Wade" w:date="2022-07-31T18:13:17Z">
        <w:r>
          <w:rPr/>
          <w:t>’</w:t>
        </w:r>
      </w:ins>
      <w:r>
        <w:rPr/>
        <w:t>s offer of a ride</w:t>
      </w:r>
      <w:r>
        <w:rPr/>
        <w:t>.</w:t>
      </w:r>
      <w:del w:id="1904" w:author="R.Scott Wade" w:date="2022-07-10T16:34:39Z">
        <w:r>
          <w:rPr/>
          <w:delText xml:space="preserve"> </w:delText>
        </w:r>
      </w:del>
      <w:del w:id="1905" w:author="R.Scott Wade" w:date="2022-07-10T16:34:39Z">
        <w:r>
          <w:rPr>
            <w:lang w:val="en-US"/>
          </w:rPr>
          <w:delText xml:space="preserve"> </w:delText>
        </w:r>
      </w:del>
      <w:ins w:id="1906" w:author="R.Scott Wade" w:date="2022-07-10T16:34:39Z">
        <w:r>
          <w:rPr/>
          <w:t xml:space="preserve"> </w:t>
        </w:r>
      </w:ins>
      <w:r>
        <w:rPr>
          <w:lang w:val="en-US"/>
        </w:rPr>
        <w:t>She also couldn</w:t>
      </w:r>
      <w:del w:id="1907" w:author="R.Scott Wade" w:date="2022-07-31T18:13:17Z">
        <w:r>
          <w:rPr>
            <w:lang w:val="en-US"/>
          </w:rPr>
          <w:delText>’</w:delText>
        </w:r>
      </w:del>
      <w:ins w:id="1908" w:author="R.Scott Wade" w:date="2022-07-31T18:13:17Z">
        <w:r>
          <w:rPr>
            <w:lang w:val="en-US"/>
          </w:rPr>
          <w:t>’</w:t>
        </w:r>
      </w:ins>
      <w:r>
        <w:rPr>
          <w:lang w:val="en-US"/>
        </w:rPr>
        <w:t>t figure out Taelza</w:t>
      </w:r>
      <w:del w:id="1909" w:author="R.Scott Wade" w:date="2022-07-31T18:13:17Z">
        <w:r>
          <w:rPr>
            <w:lang w:val="en-US"/>
          </w:rPr>
          <w:delText>’</w:delText>
        </w:r>
      </w:del>
      <w:ins w:id="1910" w:author="R.Scott Wade" w:date="2022-07-31T18:13:17Z">
        <w:r>
          <w:rPr>
            <w:lang w:val="en-US"/>
          </w:rPr>
          <w:t>’</w:t>
        </w:r>
      </w:ins>
      <w:r>
        <w:rPr>
          <w:lang w:val="en-US"/>
        </w:rPr>
        <w:t>s purpose in being there.</w:t>
      </w:r>
      <w:r>
        <w:rPr/>
        <w:t xml:space="preserve"> </w:t>
      </w:r>
      <w:ins w:id="1911" w:author="R.Scott Wade" w:date="2022-07-23T18:51:27Z">
        <w:r>
          <w:rPr/>
          <w:t>Chae</w:t>
        </w:r>
      </w:ins>
      <w:del w:id="1912" w:author="R.Scott Wade" w:date="2022-07-23T18:51:26Z">
        <w:r>
          <w:rPr/>
          <w:delText>Her</w:delText>
        </w:r>
      </w:del>
      <w:ins w:id="1913" w:author="R.Scott Wade" w:date="2022-07-23T18:51:28Z">
        <w:r>
          <w:rPr/>
          <w:t>’</w:t>
        </w:r>
      </w:ins>
      <w:ins w:id="1914" w:author="R.Scott Wade" w:date="2022-07-23T18:51:28Z">
        <w:r>
          <w:rPr/>
          <w:t>s</w:t>
        </w:r>
      </w:ins>
      <w:r>
        <w:rPr/>
        <w:t xml:space="preserve"> design was much younger than four centuries, but human interactions were still at the frontier of any AI</w:t>
      </w:r>
      <w:del w:id="1915" w:author="R.Scott Wade" w:date="2022-07-31T18:13:17Z">
        <w:r>
          <w:rPr/>
          <w:delText>’</w:delText>
        </w:r>
      </w:del>
      <w:ins w:id="1916" w:author="R.Scott Wade" w:date="2022-07-31T18:13:17Z">
        <w:r>
          <w:rPr/>
          <w:t>’</w:t>
        </w:r>
      </w:ins>
      <w:r>
        <w:rPr/>
        <w:t>s capabilities. She activated more nabots a</w:t>
      </w:r>
      <w:r>
        <w:rPr/>
        <w:t>nd</w:t>
      </w:r>
      <w:r>
        <w:rPr/>
        <w:t xml:space="preserve"> tailored them for processing instead of combat. </w:t>
      </w:r>
      <w:r>
        <w:rPr/>
        <w:t>He didn</w:t>
      </w:r>
      <w:del w:id="1917" w:author="R.Scott Wade" w:date="2022-07-31T18:13:17Z">
        <w:r>
          <w:rPr/>
          <w:delText>’</w:delText>
        </w:r>
      </w:del>
      <w:ins w:id="1918" w:author="R.Scott Wade" w:date="2022-07-31T18:13:17Z">
        <w:r>
          <w:rPr/>
          <w:t>’</w:t>
        </w:r>
      </w:ins>
      <w:r>
        <w:rPr/>
        <w:t xml:space="preserve">t need a lot of combat nabots. A </w:t>
      </w:r>
      <w:r>
        <w:rPr/>
        <w:t xml:space="preserve">single wielder would </w:t>
      </w:r>
      <w:r>
        <w:rPr/>
        <w:t xml:space="preserve">never </w:t>
      </w:r>
      <w:r>
        <w:rPr/>
        <w:t xml:space="preserve">be required to take on a </w:t>
      </w:r>
      <w:r>
        <w:rPr/>
        <w:t>large enemy</w:t>
      </w:r>
      <w:r>
        <w:rPr/>
        <w:t xml:space="preserve"> </w:t>
      </w:r>
      <w:r>
        <w:rPr/>
        <w:t>military unit</w:t>
      </w:r>
      <w:r>
        <w:rPr/>
        <w:t>, much less a boy with no political a</w:t>
      </w:r>
      <w:commentRangeStart w:id="35"/>
      <w:r>
        <w:rPr/>
        <w:t>llegiances to challenge</w:t>
      </w:r>
      <w:r>
        <w:rPr/>
      </w:r>
      <w:commentRangeEnd w:id="35"/>
      <w:r>
        <w:commentReference w:id="35"/>
      </w:r>
      <w:r>
        <w:rPr/>
        <w:t xml:space="preserve">. </w:t>
      </w:r>
      <w:r>
        <w:rPr>
          <w:lang w:val="en-US"/>
        </w:rPr>
        <w:tab/>
        <w:tab/>
      </w:r>
    </w:p>
    <w:p>
      <w:pPr>
        <w:sectPr>
          <w:headerReference w:type="default" r:id="rId36"/>
          <w:headerReference w:type="first" r:id="rId37"/>
          <w:footerReference w:type="default" r:id="rId38"/>
          <w:footerReference w:type="first" r:id="rId39"/>
          <w:type w:val="nextPage"/>
          <w:pgSz w:w="12240" w:h="15811"/>
          <w:pgMar w:left="1134" w:right="1134" w:gutter="0" w:header="1123" w:top="1745" w:footer="1123" w:bottom="1469"/>
          <w:pgNumType w:fmt="decimal"/>
          <w:formProt w:val="false"/>
          <w:textDirection w:val="lrTb"/>
          <w:docGrid w:type="default" w:linePitch="312" w:charSpace="4294961151"/>
        </w:sectPr>
        <w:pStyle w:val="TextBody"/>
        <w:rPr>
          <w:lang w:val="en-US"/>
        </w:rPr>
      </w:pPr>
      <w:r>
        <w:rPr>
          <w:lang w:val="en-US"/>
        </w:rPr>
      </w:r>
    </w:p>
    <w:p>
      <w:pPr>
        <w:pStyle w:val="Heading1"/>
        <w:rPr/>
      </w:pPr>
      <w:bookmarkStart w:id="35" w:name="__RefHeading___Toc29877_1146340026"/>
      <w:bookmarkEnd w:id="35"/>
      <w:r>
        <w:rPr/>
        <w:t>Being A Guest</w:t>
      </w:r>
    </w:p>
    <w:p>
      <w:pPr>
        <w:pStyle w:val="Heading9"/>
        <w:spacing w:lineRule="auto" w:line="360"/>
        <w:rPr>
          <w:lang w:val="en-US"/>
        </w:rPr>
      </w:pPr>
      <w:bookmarkStart w:id="36" w:name="__RefHeading___Toc29879_1146340026"/>
      <w:bookmarkEnd w:id="36"/>
      <w:r>
        <w:rPr>
          <w:lang w:val="en-US"/>
        </w:rPr>
        <w:t xml:space="preserve">D71 </w:t>
      </w:r>
      <w:r>
        <w:rPr>
          <w:lang w:val="en-US"/>
        </w:rPr>
        <w:t xml:space="preserve">Kenst Going To Kinchloe </w:t>
      </w:r>
      <w:r>
        <w:rPr>
          <w:lang w:val="en-US"/>
        </w:rPr>
        <w:t>&lt;</w:t>
      </w:r>
      <w:r>
        <w:rPr>
          <w:b/>
          <w:bCs/>
          <w:lang w:val="en-US"/>
        </w:rPr>
        <w:t>until&gt;</w:t>
      </w:r>
      <w:r>
        <w:rPr>
          <w:lang w:val="en-US"/>
        </w:rPr>
        <w:t xml:space="preserve"> “I</w:t>
      </w:r>
      <w:del w:id="1939" w:author="R.Scott Wade" w:date="2022-07-31T18:13:17Z">
        <w:r>
          <w:rPr>
            <w:lang w:val="en-US"/>
          </w:rPr>
          <w:delText>’</w:delText>
        </w:r>
      </w:del>
      <w:ins w:id="1940" w:author="R.Scott Wade" w:date="2022-07-31T18:13:17Z">
        <w:r>
          <w:rPr>
            <w:rFonts w:eastAsia="Noto Sans CJK SC" w:cs="Lohit Devanagari"/>
            <w:b/>
            <w:bCs w:val="false"/>
            <w:sz w:val="21"/>
            <w:szCs w:val="21"/>
            <w:lang w:val="en-US"/>
          </w:rPr>
          <w:t>’</w:t>
        </w:r>
      </w:ins>
      <w:r>
        <w:rPr>
          <w:lang w:val="en-US"/>
        </w:rPr>
        <w:t>ll show you”</w:t>
      </w:r>
    </w:p>
    <w:p>
      <w:pPr>
        <w:pStyle w:val="TextBody"/>
        <w:rPr>
          <w:lang w:val="en-US"/>
        </w:rPr>
      </w:pPr>
      <w:r>
        <w:rPr>
          <w:lang w:val="en-US"/>
        </w:rPr>
        <w:t xml:space="preserve">As the car </w:t>
      </w:r>
      <w:r>
        <w:rPr>
          <w:lang w:val="en-US"/>
        </w:rPr>
        <w:t>floated towards Kinchloe</w:t>
      </w:r>
      <w:r>
        <w:rPr>
          <w:lang w:val="en-US"/>
        </w:rPr>
        <w:t>, Kenst sub-vocal</w:t>
      </w:r>
      <w:r>
        <w:rPr>
          <w:lang w:val="en-US"/>
        </w:rPr>
        <w:t>ized to Arachnae</w:t>
      </w:r>
      <w:r>
        <w:rPr>
          <w:lang w:val="en-US"/>
        </w:rPr>
        <w:t>. “</w:t>
      </w:r>
      <w:r>
        <w:rPr>
          <w:i/>
          <w:iCs/>
          <w:lang w:val="en-US"/>
        </w:rPr>
        <w:t>Chae, what should I do?</w:t>
      </w:r>
      <w:r>
        <w:rPr>
          <w:lang w:val="en-US"/>
        </w:rPr>
        <w:t>”</w:t>
      </w:r>
    </w:p>
    <w:p>
      <w:pPr>
        <w:pStyle w:val="TextBody"/>
        <w:rPr>
          <w:lang w:val="en-US"/>
        </w:rPr>
      </w:pPr>
      <w:r>
        <w:rPr>
          <w:lang w:val="en-US"/>
        </w:rPr>
        <w:t>“</w:t>
      </w:r>
      <w:r>
        <w:rPr>
          <w:i/>
          <w:iCs/>
          <w:lang w:val="en-US"/>
        </w:rPr>
        <w:t>I</w:t>
      </w:r>
      <w:del w:id="1941" w:author="R.Scott Wade" w:date="2022-07-31T18:13:17Z">
        <w:r>
          <w:rPr>
            <w:i/>
            <w:iCs/>
            <w:lang w:val="en-US"/>
          </w:rPr>
          <w:delText>’</w:delText>
        </w:r>
      </w:del>
      <w:ins w:id="1942" w:author="R.Scott Wade" w:date="2022-07-31T18:13:17Z">
        <w:r>
          <w:rPr>
            <w:i/>
            <w:iCs/>
            <w:lang w:val="en-US"/>
          </w:rPr>
          <w:t>’</w:t>
        </w:r>
      </w:ins>
      <w:r>
        <w:rPr>
          <w:i/>
          <w:iCs/>
          <w:lang w:val="en-US"/>
        </w:rPr>
        <w:t>m sorry, Kenst, you</w:t>
      </w:r>
      <w:del w:id="1943" w:author="R.Scott Wade" w:date="2022-07-31T18:13:17Z">
        <w:r>
          <w:rPr>
            <w:i/>
            <w:iCs/>
            <w:lang w:val="en-US"/>
          </w:rPr>
          <w:delText>’</w:delText>
        </w:r>
      </w:del>
      <w:ins w:id="1944" w:author="R.Scott Wade" w:date="2022-07-31T18:13:17Z">
        <w:r>
          <w:rPr>
            <w:i/>
            <w:iCs/>
            <w:lang w:val="en-US"/>
          </w:rPr>
          <w:t>’</w:t>
        </w:r>
      </w:ins>
      <w:r>
        <w:rPr>
          <w:i/>
          <w:iCs/>
          <w:lang w:val="en-US"/>
        </w:rPr>
        <w:t>ll have to be specific.</w:t>
      </w:r>
      <w:r>
        <w:rPr>
          <w:lang w:val="en-US"/>
        </w:rPr>
        <w:t>”</w:t>
      </w:r>
    </w:p>
    <w:p>
      <w:pPr>
        <w:pStyle w:val="TextBody"/>
        <w:rPr>
          <w:lang w:val="en-US"/>
        </w:rPr>
      </w:pPr>
      <w:r>
        <w:rPr>
          <w:lang w:val="en-US"/>
        </w:rPr>
        <w:t>“</w:t>
      </w:r>
      <w:r>
        <w:rPr>
          <w:i/>
          <w:iCs/>
          <w:lang w:val="en-US"/>
        </w:rPr>
        <w:t>I</w:t>
      </w:r>
      <w:del w:id="1945" w:author="R.Scott Wade" w:date="2022-07-31T18:13:17Z">
        <w:r>
          <w:rPr>
            <w:i/>
            <w:iCs/>
            <w:lang w:val="en-US"/>
          </w:rPr>
          <w:delText>’</w:delText>
        </w:r>
      </w:del>
      <w:ins w:id="1946" w:author="R.Scott Wade" w:date="2022-07-31T18:13:17Z">
        <w:r>
          <w:rPr>
            <w:i/>
            <w:iCs/>
            <w:lang w:val="en-US"/>
          </w:rPr>
          <w:t>’</w:t>
        </w:r>
      </w:ins>
      <w:r>
        <w:rPr>
          <w:i/>
          <w:iCs/>
          <w:lang w:val="en-US"/>
        </w:rPr>
        <w:t>ve been taken prisoner, or kidnapped or something. It</w:t>
      </w:r>
      <w:del w:id="1947" w:author="R.Scott Wade" w:date="2022-07-31T18:13:17Z">
        <w:r>
          <w:rPr>
            <w:i/>
            <w:iCs/>
            <w:lang w:val="en-US"/>
          </w:rPr>
          <w:delText>’</w:delText>
        </w:r>
      </w:del>
      <w:ins w:id="1948" w:author="R.Scott Wade" w:date="2022-07-31T18:13:17Z">
        <w:r>
          <w:rPr>
            <w:i/>
            <w:iCs/>
            <w:lang w:val="en-US"/>
          </w:rPr>
          <w:t>’</w:t>
        </w:r>
      </w:ins>
      <w:r>
        <w:rPr>
          <w:i/>
          <w:iCs/>
          <w:lang w:val="en-US"/>
        </w:rPr>
        <w:t>s not like I had any way out. How do I get away from this guy?”</w:t>
      </w:r>
    </w:p>
    <w:p>
      <w:pPr>
        <w:pStyle w:val="TextBody"/>
        <w:rPr>
          <w:lang w:val="en-US"/>
        </w:rPr>
      </w:pPr>
      <w:r>
        <w:rPr>
          <w:lang w:val="en-US"/>
        </w:rPr>
        <w:t>“</w:t>
      </w:r>
      <w:r>
        <w:rPr>
          <w:i/>
          <w:iCs/>
          <w:lang w:val="en-US"/>
        </w:rPr>
        <w:t>I can suggest several ways, even help do it, but I think that would be an ill-advised course at this time.</w:t>
      </w:r>
      <w:r>
        <w:rPr>
          <w:lang w:val="en-US"/>
        </w:rPr>
        <w:t>”</w:t>
      </w:r>
    </w:p>
    <w:p>
      <w:pPr>
        <w:pStyle w:val="TextBody"/>
        <w:rPr>
          <w:lang w:val="en-US"/>
        </w:rPr>
      </w:pPr>
      <w:r>
        <w:rPr>
          <w:lang w:val="en-US"/>
        </w:rPr>
        <w:t>“</w:t>
      </w:r>
      <w:r>
        <w:rPr>
          <w:i/>
          <w:iCs/>
          <w:lang w:val="en-US"/>
        </w:rPr>
        <w:t>What do you mean</w:t>
      </w:r>
      <w:r>
        <w:rPr>
          <w:lang w:val="en-US"/>
        </w:rPr>
        <w:t>?”</w:t>
      </w:r>
    </w:p>
    <w:p>
      <w:pPr>
        <w:pStyle w:val="TextBody"/>
        <w:rPr>
          <w:lang w:val="en-US"/>
        </w:rPr>
      </w:pPr>
      <w:r>
        <w:rPr>
          <w:i/>
          <w:iCs/>
          <w:lang w:val="en-US"/>
        </w:rPr>
        <w:t>“</w:t>
      </w:r>
      <w:r>
        <w:rPr>
          <w:i/>
          <w:iCs/>
          <w:lang w:val="en-US"/>
        </w:rPr>
        <w:t xml:space="preserve">The major has been only polite and inviting. I suggest you take him at his word. It will be nearly impossible for Major Halfning and Colonel Cagilux to keep you under lock and key </w:t>
      </w:r>
      <w:r>
        <w:rPr>
          <w:i/>
          <w:iCs/>
          <w:lang w:val="en-US"/>
        </w:rPr>
        <w:t>with me helping you</w:t>
      </w:r>
      <w:r>
        <w:rPr>
          <w:i/>
          <w:iCs/>
          <w:lang w:val="en-US"/>
        </w:rPr>
        <w:t xml:space="preserve">. </w:t>
      </w:r>
      <w:r>
        <w:rPr>
          <w:i/>
          <w:iCs/>
          <w:lang w:val="en-US"/>
        </w:rPr>
        <w:t>On the positive side</w:t>
      </w:r>
      <w:r>
        <w:rPr>
          <w:i/>
          <w:iCs/>
          <w:lang w:val="en-US"/>
        </w:rPr>
        <w:t>, you</w:t>
      </w:r>
      <w:del w:id="1949" w:author="R.Scott Wade" w:date="2022-07-31T18:13:17Z">
        <w:r>
          <w:rPr>
            <w:i/>
            <w:iCs/>
            <w:lang w:val="en-US"/>
          </w:rPr>
          <w:delText>’</w:delText>
        </w:r>
      </w:del>
      <w:ins w:id="1950" w:author="R.Scott Wade" w:date="2022-07-31T18:13:17Z">
        <w:r>
          <w:rPr>
            <w:i/>
            <w:iCs/>
            <w:lang w:val="en-US"/>
          </w:rPr>
          <w:t>’</w:t>
        </w:r>
      </w:ins>
      <w:r>
        <w:rPr>
          <w:i/>
          <w:iCs/>
          <w:lang w:val="en-US"/>
        </w:rPr>
        <w:t xml:space="preserve">ll get some </w:t>
      </w:r>
      <w:r>
        <w:rPr>
          <w:i/>
          <w:iCs/>
          <w:lang w:val="en-US"/>
        </w:rPr>
        <w:t>rest and f</w:t>
      </w:r>
      <w:r>
        <w:rPr>
          <w:i/>
          <w:iCs/>
          <w:lang w:val="en-US"/>
        </w:rPr>
        <w:t>ood out of this.</w:t>
      </w:r>
      <w:r>
        <w:rPr>
          <w:lang w:val="en-US"/>
        </w:rPr>
        <w:t>”</w:t>
      </w:r>
    </w:p>
    <w:p>
      <w:pPr>
        <w:pStyle w:val="TextBody"/>
        <w:rPr>
          <w:lang w:val="en-US"/>
        </w:rPr>
      </w:pPr>
      <w:r>
        <w:rPr>
          <w:lang w:val="en-US"/>
        </w:rPr>
        <w:t>Kenst was not particularly comforted by this. Chae continued “</w:t>
      </w:r>
      <w:r>
        <w:rPr>
          <w:i/>
          <w:iCs/>
          <w:lang w:val="en-US"/>
        </w:rPr>
        <w:t>I am a tactical weapon system, not a lawyer or hostage negotiator. This kind of situation is outside the domain of my design. I</w:t>
      </w:r>
      <w:del w:id="1951" w:author="R.Scott Wade" w:date="2022-07-31T18:13:17Z">
        <w:r>
          <w:rPr>
            <w:i/>
            <w:iCs/>
            <w:lang w:val="en-US"/>
          </w:rPr>
          <w:delText>’</w:delText>
        </w:r>
      </w:del>
      <w:ins w:id="1952" w:author="R.Scott Wade" w:date="2022-07-31T18:13:17Z">
        <w:r>
          <w:rPr>
            <w:i/>
            <w:iCs/>
            <w:lang w:val="en-US"/>
          </w:rPr>
          <w:t>’</w:t>
        </w:r>
      </w:ins>
      <w:r>
        <w:rPr>
          <w:i/>
          <w:iCs/>
          <w:lang w:val="en-US"/>
        </w:rPr>
        <w:t>m not sure how much help I can be in coming up with interpersonal strategies.</w:t>
      </w:r>
      <w:r>
        <w:rPr>
          <w:lang w:val="en-US"/>
        </w:rPr>
        <w:t>”</w:t>
      </w:r>
    </w:p>
    <w:p>
      <w:pPr>
        <w:pStyle w:val="TextBody"/>
        <w:rPr/>
      </w:pPr>
      <w:r>
        <w:rPr>
          <w:lang w:val="en-US"/>
        </w:rPr>
        <w:t>Major Halfning – Bob</w:t>
      </w:r>
      <w:r>
        <w:rPr>
          <w:lang w:val="en-US"/>
        </w:rPr>
        <w:commentReference w:id="36"/>
      </w:r>
      <w:r>
        <w:rPr>
          <w:lang w:val="en-US"/>
        </w:rPr>
        <w:t xml:space="preserve"> – spoke, interrupting Kenst</w:t>
      </w:r>
      <w:del w:id="1953" w:author="R.Scott Wade" w:date="2022-07-31T18:13:17Z">
        <w:r>
          <w:rPr>
            <w:lang w:val="en-US"/>
          </w:rPr>
          <w:delText>’</w:delText>
        </w:r>
      </w:del>
      <w:ins w:id="1954" w:author="R.Scott Wade" w:date="2022-07-31T18:13:17Z">
        <w:r>
          <w:rPr>
            <w:lang w:val="en-US"/>
          </w:rPr>
          <w:t>’</w:t>
        </w:r>
      </w:ins>
      <w:r>
        <w:rPr>
          <w:lang w:val="en-US"/>
        </w:rPr>
        <w:t>s apparent reverie. “Your counselor says you hope to become an entomologist?”</w:t>
      </w:r>
    </w:p>
    <w:p>
      <w:pPr>
        <w:pStyle w:val="TextBody"/>
        <w:rPr>
          <w:lang w:val="en-US"/>
        </w:rPr>
      </w:pPr>
      <w:r>
        <w:rPr>
          <w:lang w:val="en-US"/>
        </w:rPr>
        <w:t>“</w:t>
      </w:r>
      <w:r>
        <w:rPr>
          <w:lang w:val="en-US"/>
        </w:rPr>
        <w:t>Well, um,” Kenst wondered how open he should be with “Bob”. He decided the current topic was safe. “That was what I told him. It</w:t>
      </w:r>
      <w:del w:id="1955" w:author="R.Scott Wade" w:date="2022-07-31T18:13:17Z">
        <w:r>
          <w:rPr>
            <w:lang w:val="en-US"/>
          </w:rPr>
          <w:delText>’</w:delText>
        </w:r>
      </w:del>
      <w:ins w:id="1956" w:author="R.Scott Wade" w:date="2022-07-31T18:13:17Z">
        <w:r>
          <w:rPr>
            <w:lang w:val="en-US"/>
          </w:rPr>
          <w:t>’</w:t>
        </w:r>
      </w:ins>
      <w:r>
        <w:rPr>
          <w:lang w:val="en-US"/>
        </w:rPr>
        <w:t xml:space="preserve">s the only part of farming that could ever interest me. </w:t>
      </w:r>
      <w:r>
        <w:rPr>
          <w:lang w:val="en-US"/>
        </w:rPr>
        <w:t>It also gets me away from the farm during summer. I get to go out in the woods and look for bugs.</w:t>
      </w:r>
      <w:r>
        <w:rPr>
          <w:lang w:val="en-US"/>
        </w:rPr>
        <w:t>”</w:t>
      </w:r>
    </w:p>
    <w:p>
      <w:pPr>
        <w:pStyle w:val="TextBody"/>
        <w:rPr>
          <w:lang w:val="en-US"/>
        </w:rPr>
      </w:pPr>
      <w:r>
        <w:rPr>
          <w:lang w:val="en-US"/>
        </w:rPr>
        <w:t>“</w:t>
      </w:r>
      <w:r>
        <w:rPr>
          <w:lang w:val="en-US"/>
        </w:rPr>
        <w:t>I understand.” Bob smiled. “You do what you need to get along with others, then?”</w:t>
      </w:r>
    </w:p>
    <w:p>
      <w:pPr>
        <w:pStyle w:val="TextBody"/>
        <w:rPr>
          <w:lang w:val="en-US"/>
        </w:rPr>
      </w:pPr>
      <w:r>
        <w:rPr>
          <w:lang w:val="en-US"/>
        </w:rPr>
        <w:t>That was a quick turn in the conversation, Kenst thought. “It is kind of expected, isn</w:t>
      </w:r>
      <w:del w:id="1957" w:author="R.Scott Wade" w:date="2022-07-31T18:13:17Z">
        <w:r>
          <w:rPr>
            <w:lang w:val="en-US"/>
          </w:rPr>
          <w:delText>’</w:delText>
        </w:r>
      </w:del>
      <w:ins w:id="1958" w:author="R.Scott Wade" w:date="2022-07-31T18:13:17Z">
        <w:r>
          <w:rPr>
            <w:lang w:val="en-US"/>
          </w:rPr>
          <w:t>’</w:t>
        </w:r>
      </w:ins>
      <w:r>
        <w:rPr>
          <w:lang w:val="en-US"/>
        </w:rPr>
        <w:t>t it?”</w:t>
      </w:r>
    </w:p>
    <w:p>
      <w:pPr>
        <w:pStyle w:val="TextBody"/>
        <w:rPr>
          <w:lang w:val="en-US"/>
        </w:rPr>
      </w:pPr>
      <w:r>
        <w:rPr>
          <w:lang w:val="en-US"/>
        </w:rPr>
        <w:t>“</w:t>
      </w:r>
      <w:r>
        <w:rPr>
          <w:lang w:val="en-US"/>
        </w:rPr>
        <w:t>What other sciences interest you?”</w:t>
      </w:r>
    </w:p>
    <w:p>
      <w:pPr>
        <w:pStyle w:val="TextBody"/>
        <w:rPr>
          <w:lang w:val="en-US"/>
        </w:rPr>
      </w:pPr>
      <w:r>
        <w:rPr>
          <w:lang w:val="en-US"/>
        </w:rPr>
        <w:t>“</w:t>
      </w:r>
      <w:r>
        <w:rPr>
          <w:lang w:val="en-US"/>
        </w:rPr>
        <w:t xml:space="preserve">Most of the </w:t>
      </w:r>
      <w:r>
        <w:rPr>
          <w:lang w:val="en-US"/>
        </w:rPr>
        <w:t>hard</w:t>
      </w:r>
      <w:r>
        <w:rPr>
          <w:lang w:val="en-US"/>
        </w:rPr>
        <w:t xml:space="preserve"> sciences. I</w:t>
      </w:r>
      <w:del w:id="1959" w:author="R.Scott Wade" w:date="2022-07-31T18:13:17Z">
        <w:r>
          <w:rPr>
            <w:lang w:val="en-US"/>
          </w:rPr>
          <w:delText>’</w:delText>
        </w:r>
      </w:del>
      <w:ins w:id="1960" w:author="R.Scott Wade" w:date="2022-07-31T18:13:17Z">
        <w:r>
          <w:rPr>
            <w:lang w:val="en-US"/>
          </w:rPr>
          <w:t>’</w:t>
        </w:r>
      </w:ins>
      <w:r>
        <w:rPr>
          <w:lang w:val="en-US"/>
        </w:rPr>
        <w:t>m not sure yet what I want to do, though.”</w:t>
      </w:r>
    </w:p>
    <w:p>
      <w:pPr>
        <w:pStyle w:val="TextBody"/>
        <w:rPr>
          <w:lang w:val="en-US"/>
        </w:rPr>
      </w:pPr>
      <w:r>
        <w:rPr>
          <w:lang w:val="en-US"/>
        </w:rPr>
        <w:t>“</w:t>
      </w:r>
      <w:r>
        <w:rPr>
          <w:lang w:val="en-US"/>
        </w:rPr>
        <w:t>Ever consider traveling away from Blauwald? See the world, or maybe several of them?”</w:t>
      </w:r>
    </w:p>
    <w:p>
      <w:pPr>
        <w:pStyle w:val="TextBody"/>
        <w:rPr>
          <w:lang w:val="en-US"/>
        </w:rPr>
      </w:pPr>
      <w:r>
        <w:rPr>
          <w:lang w:val="en-US"/>
        </w:rPr>
        <w:t>“</w:t>
      </w:r>
      <w:r>
        <w:rPr>
          <w:lang w:val="en-US"/>
        </w:rPr>
        <w:t>Sometimes. Like right now, actually.”</w:t>
      </w:r>
    </w:p>
    <w:p>
      <w:pPr>
        <w:pStyle w:val="TextBody"/>
        <w:rPr>
          <w:lang w:val="en-US"/>
        </w:rPr>
      </w:pPr>
      <w:r>
        <w:rPr>
          <w:lang w:val="en-US"/>
        </w:rPr>
        <w:t>Bob laughed. “I guess that</w:t>
      </w:r>
      <w:del w:id="1961" w:author="R.Scott Wade" w:date="2022-07-31T18:13:17Z">
        <w:r>
          <w:rPr>
            <w:lang w:val="en-US"/>
          </w:rPr>
          <w:delText>’</w:delText>
        </w:r>
      </w:del>
      <w:ins w:id="1962" w:author="R.Scott Wade" w:date="2022-07-31T18:13:17Z">
        <w:r>
          <w:rPr>
            <w:lang w:val="en-US"/>
          </w:rPr>
          <w:t>’</w:t>
        </w:r>
      </w:ins>
      <w:r>
        <w:rPr>
          <w:lang w:val="en-US"/>
        </w:rPr>
        <w:t xml:space="preserve">s </w:t>
      </w:r>
      <w:r>
        <w:rPr>
          <w:lang w:val="en-US"/>
        </w:rPr>
        <w:t>understandable</w:t>
      </w:r>
      <w:r>
        <w:rPr>
          <w:lang w:val="en-US"/>
        </w:rPr>
        <w:t xml:space="preserve"> enough. Events kinda forced that on you, though. Do you want to go back?”</w:t>
      </w:r>
    </w:p>
    <w:p>
      <w:pPr>
        <w:pStyle w:val="TextBody"/>
        <w:rPr>
          <w:lang w:val="en-US"/>
        </w:rPr>
      </w:pPr>
      <w:r>
        <w:rPr>
          <w:lang w:val="en-US"/>
        </w:rPr>
        <w:t>“</w:t>
      </w:r>
      <w:r>
        <w:rPr>
          <w:lang w:val="en-US"/>
        </w:rPr>
        <w:t>No – but –” Kenst paused,</w:t>
      </w:r>
      <w:commentRangeStart w:id="37"/>
      <w:r>
        <w:rPr>
          <w:lang w:val="en-US"/>
        </w:rPr>
        <w:t xml:space="preserve"> thinking of Riadn.</w:t>
      </w:r>
      <w:r>
        <w:rPr>
          <w:lang w:val="en-US"/>
        </w:rPr>
      </w:r>
      <w:commentRangeEnd w:id="37"/>
      <w:r>
        <w:commentReference w:id="37"/>
      </w:r>
      <w:r>
        <w:rPr>
          <w:lang w:val="en-US"/>
        </w:rPr>
        <w:t xml:space="preserve"> </w:t>
      </w:r>
      <w:r>
        <w:rPr>
          <w:lang w:val="en-US"/>
        </w:rPr>
        <w:t>Taelza seemed to take notice of Kenst</w:t>
      </w:r>
      <w:del w:id="1963" w:author="R.Scott Wade" w:date="2022-07-31T18:13:17Z">
        <w:r>
          <w:rPr>
            <w:lang w:val="en-US"/>
          </w:rPr>
          <w:delText>’</w:delText>
        </w:r>
      </w:del>
      <w:ins w:id="1964" w:author="R.Scott Wade" w:date="2022-07-31T18:13:17Z">
        <w:r>
          <w:rPr>
            <w:lang w:val="en-US"/>
          </w:rPr>
          <w:t>’</w:t>
        </w:r>
      </w:ins>
      <w:r>
        <w:rPr>
          <w:lang w:val="en-US"/>
        </w:rPr>
        <w:t xml:space="preserve">s sudden change in mood. Her intense look </w:t>
      </w:r>
      <w:r>
        <w:rPr>
          <w:lang w:val="en-US"/>
        </w:rPr>
        <w:t>was</w:t>
      </w:r>
      <w:r>
        <w:rPr>
          <w:lang w:val="en-US"/>
        </w:rPr>
        <w:t xml:space="preserve"> the first interest </w:t>
      </w:r>
      <w:r>
        <w:rPr>
          <w:lang w:val="en-US"/>
        </w:rPr>
        <w:t>she had shown</w:t>
      </w:r>
      <w:r>
        <w:rPr>
          <w:lang w:val="en-US"/>
        </w:rPr>
        <w:t xml:space="preserve"> in Kenst.</w:t>
      </w:r>
    </w:p>
    <w:p>
      <w:pPr>
        <w:pStyle w:val="TextBody"/>
        <w:rPr>
          <w:lang w:val="en-US"/>
        </w:rPr>
      </w:pPr>
      <w:r>
        <w:rPr>
          <w:lang w:val="en-US"/>
        </w:rPr>
        <w:t>“</w:t>
      </w:r>
      <w:r>
        <w:rPr>
          <w:lang w:val="en-US"/>
        </w:rPr>
        <w:t>There was someone…” he stopped again, not sure how to describe the moment he left Riadn.</w:t>
      </w:r>
    </w:p>
    <w:p>
      <w:pPr>
        <w:pStyle w:val="TextBody"/>
        <w:rPr>
          <w:lang w:val="en-US"/>
        </w:rPr>
      </w:pPr>
      <w:r>
        <w:rPr>
          <w:lang w:val="en-US"/>
        </w:rPr>
        <w:t>Bob looked at him closely for a second. “</w:t>
      </w:r>
      <w:r>
        <w:rPr>
          <w:lang w:val="en-US"/>
        </w:rPr>
        <w:t>It was</w:t>
      </w:r>
      <w:r>
        <w:rPr>
          <w:lang w:val="en-US"/>
        </w:rPr>
        <w:t xml:space="preserve"> hard to leave </w:t>
      </w:r>
      <w:commentRangeStart w:id="38"/>
      <w:r>
        <w:rPr>
          <w:lang w:val="en-US"/>
        </w:rPr>
        <w:t>her</w:t>
      </w:r>
      <w:r>
        <w:rPr>
          <w:lang w:val="en-US"/>
        </w:rPr>
        <w:t xml:space="preserve"> </w:t>
      </w:r>
      <w:ins w:id="1965" w:author="R.Scott Wade" w:date="2022-07-10T19:32:28Z">
        <w:r>
          <w:rPr>
            <w:lang w:val="en-US"/>
          </w:rPr>
        </w:r>
      </w:ins>
      <w:commentRangeEnd w:id="38"/>
      <w:r>
        <w:commentReference w:id="38"/>
      </w:r>
      <w:r>
        <w:rPr>
          <w:lang w:val="en-US"/>
        </w:rPr>
        <w:t xml:space="preserve">behind, </w:t>
      </w:r>
      <w:r>
        <w:rPr>
          <w:lang w:val="en-US"/>
        </w:rPr>
        <w:t>wasn</w:t>
      </w:r>
      <w:del w:id="1966" w:author="R.Scott Wade" w:date="2022-07-31T18:13:17Z">
        <w:r>
          <w:rPr>
            <w:lang w:val="en-US"/>
          </w:rPr>
          <w:delText>’</w:delText>
        </w:r>
      </w:del>
      <w:ins w:id="1967" w:author="R.Scott Wade" w:date="2022-07-31T18:13:17Z">
        <w:r>
          <w:rPr>
            <w:lang w:val="en-US"/>
          </w:rPr>
          <w:t>’</w:t>
        </w:r>
      </w:ins>
      <w:r>
        <w:rPr>
          <w:lang w:val="en-US"/>
        </w:rPr>
        <w:t>t it</w:t>
      </w:r>
      <w:r>
        <w:rPr>
          <w:lang w:val="en-US"/>
        </w:rPr>
        <w:t>?”</w:t>
      </w:r>
    </w:p>
    <w:p>
      <w:pPr>
        <w:pStyle w:val="TextBody"/>
        <w:rPr>
          <w:lang w:val="en-US"/>
        </w:rPr>
      </w:pPr>
      <w:r>
        <w:rPr>
          <w:lang w:val="en-US"/>
        </w:rPr>
        <w:t>Kenst looked up in surprise. How had he – oh, right, the black hover cars. The men coming in as he left Riadn</w:t>
      </w:r>
      <w:del w:id="1968" w:author="R.Scott Wade" w:date="2022-07-31T18:13:17Z">
        <w:r>
          <w:rPr>
            <w:lang w:val="en-US"/>
          </w:rPr>
          <w:delText>’</w:delText>
        </w:r>
      </w:del>
      <w:ins w:id="1969" w:author="R.Scott Wade" w:date="2022-07-31T18:13:17Z">
        <w:r>
          <w:rPr>
            <w:lang w:val="en-US"/>
          </w:rPr>
          <w:t>’</w:t>
        </w:r>
      </w:ins>
      <w:r>
        <w:rPr>
          <w:lang w:val="en-US"/>
        </w:rPr>
        <w:t>s yesterday. “Yeah. Really, the only thing –” He stopped.</w:t>
      </w:r>
    </w:p>
    <w:p>
      <w:pPr>
        <w:pStyle w:val="TextBody"/>
        <w:rPr/>
      </w:pPr>
      <w:r>
        <w:rPr>
          <w:lang w:val="en-US"/>
        </w:rPr>
        <w:t>“</w:t>
      </w:r>
      <w:r>
        <w:rPr>
          <w:lang w:val="en-US"/>
        </w:rPr>
        <w:t>Enough said.</w:t>
      </w:r>
      <w:r>
        <w:rPr>
          <w:lang w:val="en-US"/>
        </w:rPr>
        <w:commentReference w:id="39"/>
      </w:r>
      <w:r>
        <w:rPr>
          <w:lang w:val="en-US"/>
        </w:rPr>
        <w:t xml:space="preserve"> </w:t>
      </w:r>
      <w:r>
        <w:rPr>
          <w:lang w:val="en-US"/>
        </w:rPr>
        <w:t>Considering the situation back there, we</w:t>
      </w:r>
      <w:del w:id="1970" w:author="R.Scott Wade" w:date="2022-07-31T18:13:17Z">
        <w:r>
          <w:rPr>
            <w:lang w:val="en-US"/>
          </w:rPr>
          <w:delText>’</w:delText>
        </w:r>
      </w:del>
      <w:ins w:id="1971" w:author="R.Scott Wade" w:date="2022-07-31T18:13:17Z">
        <w:r>
          <w:rPr>
            <w:lang w:val="en-US"/>
          </w:rPr>
          <w:t>’</w:t>
        </w:r>
      </w:ins>
      <w:r>
        <w:rPr>
          <w:lang w:val="en-US"/>
        </w:rPr>
        <w:t>ll put someone in Blauwald to ensure she</w:t>
      </w:r>
      <w:del w:id="1972" w:author="R.Scott Wade" w:date="2022-07-31T18:13:17Z">
        <w:r>
          <w:rPr>
            <w:lang w:val="en-US"/>
          </w:rPr>
          <w:delText>’</w:delText>
        </w:r>
      </w:del>
      <w:ins w:id="1973" w:author="R.Scott Wade" w:date="2022-07-31T18:13:17Z">
        <w:r>
          <w:rPr>
            <w:lang w:val="en-US"/>
          </w:rPr>
          <w:t>’</w:t>
        </w:r>
      </w:ins>
      <w:r>
        <w:rPr>
          <w:lang w:val="en-US"/>
        </w:rPr>
        <w:t>s safe. If that</w:t>
      </w:r>
      <w:del w:id="1974" w:author="R.Scott Wade" w:date="2022-07-31T18:13:17Z">
        <w:r>
          <w:rPr>
            <w:lang w:val="en-US"/>
          </w:rPr>
          <w:delText>’</w:delText>
        </w:r>
      </w:del>
      <w:ins w:id="1975" w:author="R.Scott Wade" w:date="2022-07-31T18:13:17Z">
        <w:r>
          <w:rPr>
            <w:lang w:val="en-US"/>
          </w:rPr>
          <w:t>’</w:t>
        </w:r>
      </w:ins>
      <w:r>
        <w:rPr>
          <w:lang w:val="en-US"/>
        </w:rPr>
        <w:t>s OK with you?</w:t>
      </w:r>
      <w:del w:id="1976" w:author="R.Scott Wade" w:date="2022-07-30T16:40:23Z">
        <w:r>
          <w:rPr>
            <w:lang w:val="en-US"/>
          </w:rPr>
          <w:delText xml:space="preserve"> </w:delText>
        </w:r>
      </w:del>
      <w:del w:id="1977" w:author="R.Scott Wade" w:date="2022-07-30T16:40:23Z">
        <w:r>
          <w:rPr>
            <w:lang w:val="en-US"/>
          </w:rPr>
          <w:delText>”</w:delText>
        </w:r>
      </w:del>
      <w:ins w:id="1978" w:author="R.Scott Wade" w:date="2022-07-30T16:40:24Z">
        <w:r>
          <w:rPr>
            <w:lang w:val="en-US"/>
          </w:rPr>
          <w:t>”</w:t>
        </w:r>
      </w:ins>
      <w:r>
        <w:rPr>
          <w:lang w:val="en-US"/>
        </w:rPr>
        <w:t xml:space="preserve"> </w:t>
      </w:r>
      <w:r>
        <w:rPr>
          <w:lang w:val="en-US"/>
        </w:rPr>
        <w:t>Startled, Kenst realized that Riadn</w:t>
      </w:r>
      <w:del w:id="1979" w:author="R.Scott Wade" w:date="2022-07-31T18:13:17Z">
        <w:r>
          <w:rPr>
            <w:lang w:val="en-US"/>
          </w:rPr>
          <w:delText>’</w:delText>
        </w:r>
      </w:del>
      <w:ins w:id="1980" w:author="R.Scott Wade" w:date="2022-07-31T18:13:17Z">
        <w:r>
          <w:rPr>
            <w:lang w:val="en-US"/>
          </w:rPr>
          <w:t>’</w:t>
        </w:r>
      </w:ins>
      <w:r>
        <w:rPr>
          <w:lang w:val="en-US"/>
        </w:rPr>
        <w:t>s safety from Zada and his crew hadn</w:t>
      </w:r>
      <w:del w:id="1981" w:author="R.Scott Wade" w:date="2022-07-31T18:13:17Z">
        <w:r>
          <w:rPr>
            <w:lang w:val="en-US"/>
          </w:rPr>
          <w:delText>’</w:delText>
        </w:r>
      </w:del>
      <w:ins w:id="1982" w:author="R.Scott Wade" w:date="2022-07-31T18:13:17Z">
        <w:r>
          <w:rPr>
            <w:lang w:val="en-US"/>
          </w:rPr>
          <w:t>’</w:t>
        </w:r>
      </w:ins>
      <w:r>
        <w:rPr>
          <w:lang w:val="en-US"/>
        </w:rPr>
        <w:t>t even occurred to him. Talk about being self-occupied! He nodded at the major gratefully, but said nothing.</w:t>
      </w:r>
    </w:p>
    <w:p>
      <w:pPr>
        <w:pStyle w:val="TextBody"/>
        <w:rPr>
          <w:lang w:val="en-US"/>
        </w:rPr>
      </w:pPr>
      <w:r>
        <w:rPr>
          <w:lang w:val="en-US"/>
        </w:rPr>
        <w:t xml:space="preserve">Bob </w:t>
      </w:r>
      <w:r>
        <w:rPr>
          <w:lang w:val="en-US"/>
        </w:rPr>
        <w:t>understood</w:t>
      </w:r>
      <w:r>
        <w:rPr>
          <w:lang w:val="en-US"/>
        </w:rPr>
        <w:t xml:space="preserve"> that was all that </w:t>
      </w:r>
      <w:r>
        <w:rPr>
          <w:lang w:val="en-US"/>
        </w:rPr>
        <w:t>Kenst</w:t>
      </w:r>
      <w:r>
        <w:rPr>
          <w:lang w:val="en-US"/>
        </w:rPr>
        <w:t xml:space="preserve"> </w:t>
      </w:r>
      <w:r>
        <w:rPr>
          <w:lang w:val="en-US"/>
        </w:rPr>
        <w:t>was willing</w:t>
      </w:r>
      <w:r>
        <w:rPr>
          <w:lang w:val="en-US"/>
        </w:rPr>
        <w:t xml:space="preserve"> to talk about </w:t>
      </w:r>
      <w:r>
        <w:rPr>
          <w:lang w:val="en-US"/>
        </w:rPr>
        <w:t>for now.</w:t>
      </w:r>
    </w:p>
    <w:p>
      <w:pPr>
        <w:pStyle w:val="TextBody"/>
        <w:rPr>
          <w:lang w:val="en-US"/>
        </w:rPr>
      </w:pPr>
      <w:r>
        <w:rPr>
          <w:lang w:val="en-US"/>
        </w:rPr>
        <w:t>Kenst</w:t>
      </w:r>
      <w:r>
        <w:rPr>
          <w:lang w:val="en-US"/>
        </w:rPr>
        <w:t xml:space="preserve"> look</w:t>
      </w:r>
      <w:r>
        <w:rPr>
          <w:lang w:val="en-US"/>
        </w:rPr>
        <w:t>ed</w:t>
      </w:r>
      <w:r>
        <w:rPr>
          <w:lang w:val="en-US"/>
        </w:rPr>
        <w:t xml:space="preserve"> out the window for </w:t>
      </w:r>
      <w:r>
        <w:rPr>
          <w:lang w:val="en-US"/>
        </w:rPr>
        <w:t>the rest</w:t>
      </w:r>
      <w:r>
        <w:rPr>
          <w:lang w:val="en-US"/>
        </w:rPr>
        <w:t xml:space="preserve"> of the trip. They arrived in late afternoon.</w:t>
      </w:r>
    </w:p>
    <w:p>
      <w:pPr>
        <w:pStyle w:val="TextBody"/>
        <w:rPr>
          <w:lang w:val="en-US"/>
        </w:rPr>
      </w:pPr>
      <w:r>
        <w:rPr>
          <w:lang w:val="en-US"/>
        </w:rPr>
        <w:t xml:space="preserve">Kenst had visited Kinchloe </w:t>
      </w:r>
      <w:r>
        <w:rPr>
          <w:lang w:val="en-US"/>
        </w:rPr>
        <w:t>Base</w:t>
      </w:r>
      <w:r>
        <w:rPr>
          <w:lang w:val="en-US"/>
        </w:rPr>
        <w:t xml:space="preserve"> a few times as a child, for patriotic holidays, fireworks </w:t>
      </w:r>
      <w:r>
        <w:rPr>
          <w:lang w:val="en-US"/>
        </w:rPr>
        <w:t>and air</w:t>
      </w:r>
      <w:r>
        <w:rPr>
          <w:lang w:val="en-US"/>
        </w:rPr>
        <w:t>shows and the like. When he arrive</w:t>
      </w:r>
      <w:r>
        <w:rPr>
          <w:lang w:val="en-US"/>
        </w:rPr>
        <w:t xml:space="preserve">d </w:t>
      </w:r>
      <w:r>
        <w:rPr>
          <w:lang w:val="en-US"/>
        </w:rPr>
        <w:t>this time, however, they t</w:t>
      </w:r>
      <w:r>
        <w:rPr>
          <w:lang w:val="en-US"/>
        </w:rPr>
        <w:t>ook</w:t>
      </w:r>
      <w:r>
        <w:rPr>
          <w:lang w:val="en-US"/>
        </w:rPr>
        <w:t xml:space="preserve"> a</w:t>
      </w:r>
      <w:del w:id="1983" w:author="R.Scott Wade" w:date="2022-07-31T18:33:59Z">
        <w:r>
          <w:rPr>
            <w:lang w:val="en-US"/>
          </w:rPr>
          <w:delText xml:space="preserve"> back entrance without stopping at the guard post. </w:delText>
        </w:r>
      </w:del>
      <w:del w:id="1984" w:author="R.Scott Wade" w:date="2022-07-31T18:33:59Z">
        <w:r>
          <w:rPr>
            <w:lang w:val="en-US"/>
          </w:rPr>
          <w:delText>They</w:delText>
        </w:r>
      </w:del>
      <w:del w:id="1985" w:author="R.Scott Wade" w:date="2022-07-31T18:33:59Z">
        <w:r>
          <w:rPr>
            <w:lang w:val="en-US"/>
          </w:rPr>
          <w:delText xml:space="preserve"> </w:delText>
        </w:r>
      </w:del>
      <w:del w:id="1986" w:author="R.Scott Wade" w:date="2022-07-31T18:33:59Z">
        <w:r>
          <w:rPr>
            <w:lang w:val="en-US"/>
          </w:rPr>
          <w:delText>were in</w:delText>
        </w:r>
      </w:del>
      <w:del w:id="1987" w:author="R.Scott Wade" w:date="2022-07-31T18:33:59Z">
        <w:r>
          <w:rPr>
            <w:lang w:val="en-US"/>
          </w:rPr>
          <w:delText xml:space="preserve"> a part of the base he never got to as a civilian, </w:delText>
        </w:r>
      </w:del>
      <w:del w:id="1988" w:author="R.Scott Wade" w:date="2022-07-30T16:41:22Z">
        <w:r>
          <w:rPr>
            <w:lang w:val="en-US"/>
          </w:rPr>
          <w:delText>near the back,</w:delText>
        </w:r>
      </w:del>
      <w:del w:id="1989" w:author="R.Scott Wade" w:date="2022-07-31T18:33:59Z">
        <w:r>
          <w:rPr>
            <w:lang w:val="en-US"/>
          </w:rPr>
          <w:delText xml:space="preserve"> an office building. The building, Kenst discover</w:delText>
        </w:r>
      </w:del>
      <w:del w:id="1990" w:author="R.Scott Wade" w:date="2022-07-31T18:33:59Z">
        <w:r>
          <w:rPr>
            <w:lang w:val="en-US"/>
          </w:rPr>
          <w:delText>ed</w:delText>
        </w:r>
      </w:del>
      <w:del w:id="1991" w:author="R.Scott Wade" w:date="2022-07-31T18:33:59Z">
        <w:r>
          <w:rPr>
            <w:lang w:val="en-US"/>
          </w:rPr>
          <w:delText xml:space="preserve">, </w:delText>
        </w:r>
      </w:del>
      <w:del w:id="1992" w:author="R.Scott Wade" w:date="2022-07-31T18:33:59Z">
        <w:r>
          <w:rPr>
            <w:lang w:val="en-US"/>
          </w:rPr>
          <w:delText>wa</w:delText>
        </w:r>
      </w:del>
      <w:del w:id="1993" w:author="R.Scott Wade" w:date="2022-07-31T18:33:59Z">
        <w:r>
          <w:rPr>
            <w:lang w:val="en-US"/>
          </w:rPr>
          <w:delText>s a hotel that ha</w:delText>
        </w:r>
      </w:del>
      <w:del w:id="1994" w:author="R.Scott Wade" w:date="2022-07-31T18:33:59Z">
        <w:r>
          <w:rPr>
            <w:lang w:val="en-US"/>
          </w:rPr>
          <w:delText xml:space="preserve">d </w:delText>
        </w:r>
      </w:del>
      <w:del w:id="1995" w:author="R.Scott Wade" w:date="2022-07-31T18:33:59Z">
        <w:r>
          <w:rPr>
            <w:lang w:val="en-US"/>
          </w:rPr>
          <w:delText>been re-tasked for military administration</w:delText>
        </w:r>
      </w:del>
      <w:ins w:id="1996" w:author="R.Scott Wade" w:date="2022-07-31T18:34:05Z">
        <w:r>
          <w:rPr>
            <w:lang w:val="en-US"/>
          </w:rPr>
          <w:t>back entrance without stopping at the guard post. They were in a part of the base he never got to as a civilian, at an office building. The building, Kenst discovered, was a hotel that had been re-tasked for military administration</w:t>
        </w:r>
      </w:ins>
      <w:r>
        <w:rPr>
          <w:lang w:val="en-US"/>
        </w:rPr>
        <w:t xml:space="preserve">. He </w:t>
      </w:r>
      <w:r>
        <w:rPr>
          <w:lang w:val="en-US"/>
        </w:rPr>
        <w:t>wa</w:t>
      </w:r>
      <w:r>
        <w:rPr>
          <w:lang w:val="en-US"/>
        </w:rPr>
        <w:t xml:space="preserve">s shown to a suite of rooms half the size of the house he </w:t>
      </w:r>
      <w:r>
        <w:rPr>
          <w:lang w:val="en-US"/>
        </w:rPr>
        <w:t>had lived in</w:t>
      </w:r>
      <w:r>
        <w:rPr>
          <w:lang w:val="en-US"/>
        </w:rPr>
        <w:t xml:space="preserve"> </w:t>
      </w:r>
      <w:r>
        <w:rPr>
          <w:lang w:val="en-US"/>
        </w:rPr>
        <w:t>until yesterday</w:t>
      </w:r>
      <w:r>
        <w:rPr>
          <w:lang w:val="en-US"/>
        </w:rPr>
        <w:t xml:space="preserve">. </w:t>
      </w:r>
    </w:p>
    <w:p>
      <w:pPr>
        <w:pStyle w:val="TextBody"/>
        <w:rPr>
          <w:lang w:val="en-US"/>
        </w:rPr>
      </w:pPr>
      <w:r>
        <w:rPr>
          <w:lang w:val="en-US"/>
        </w:rPr>
        <w:t xml:space="preserve">Surprisingly the major allowed Kenst to keep his pack without even checking it for weapons. </w:t>
      </w:r>
    </w:p>
    <w:p>
      <w:pPr>
        <w:pStyle w:val="TextBody"/>
        <w:rPr>
          <w:lang w:val="en-US"/>
        </w:rPr>
      </w:pPr>
      <w:r>
        <w:rPr>
          <w:lang w:val="en-US"/>
        </w:rPr>
        <w:t>“</w:t>
      </w:r>
      <w:r>
        <w:rPr>
          <w:lang w:val="en-US"/>
        </w:rPr>
        <w:t xml:space="preserve">The colonel normally takes dinner </w:t>
      </w:r>
      <w:r>
        <w:rPr>
          <w:lang w:val="en-US"/>
        </w:rPr>
        <w:t>about</w:t>
      </w:r>
      <w:r>
        <w:rPr>
          <w:lang w:val="en-US"/>
        </w:rPr>
        <w:t xml:space="preserve"> six, and has </w:t>
      </w:r>
      <w:commentRangeStart w:id="40"/>
      <w:r>
        <w:rPr>
          <w:lang w:val="en-US"/>
        </w:rPr>
        <w:t>invited you to dine</w:t>
      </w:r>
      <w:r>
        <w:rPr>
          <w:lang w:val="en-US"/>
        </w:rPr>
      </w:r>
      <w:commentRangeEnd w:id="40"/>
      <w:r>
        <w:commentReference w:id="40"/>
      </w:r>
      <w:r>
        <w:rPr>
          <w:lang w:val="en-US"/>
        </w:rPr>
        <w:t xml:space="preserve"> with him. You will find </w:t>
      </w:r>
      <w:r>
        <w:rPr>
          <w:lang w:val="en-US"/>
        </w:rPr>
        <w:t xml:space="preserve">a </w:t>
      </w:r>
      <w:r>
        <w:rPr>
          <w:lang w:val="en-US"/>
        </w:rPr>
        <w:t xml:space="preserve">change of clothes in the dresser and closet.” The major </w:t>
      </w:r>
      <w:r>
        <w:rPr>
          <w:lang w:val="en-US"/>
        </w:rPr>
        <w:t>f</w:t>
      </w:r>
      <w:r>
        <w:rPr>
          <w:lang w:val="en-US"/>
        </w:rPr>
        <w:t>low</w:t>
      </w:r>
      <w:r>
        <w:rPr>
          <w:lang w:val="en-US"/>
        </w:rPr>
        <w:t>ed</w:t>
      </w:r>
      <w:r>
        <w:rPr>
          <w:lang w:val="en-US"/>
        </w:rPr>
        <w:t xml:space="preserve"> into the role of butler. </w:t>
      </w:r>
    </w:p>
    <w:p>
      <w:pPr>
        <w:pStyle w:val="TextBody"/>
        <w:rPr>
          <w:lang w:val="en-US"/>
        </w:rPr>
      </w:pPr>
      <w:r>
        <w:rPr>
          <w:lang w:val="en-US"/>
        </w:rPr>
        <w:t>“</w:t>
      </w:r>
      <w:r>
        <w:rPr>
          <w:lang w:val="en-US"/>
        </w:rPr>
        <w:t>I guess it</w:t>
      </w:r>
      <w:del w:id="1997" w:author="R.Scott Wade" w:date="2022-07-31T18:13:17Z">
        <w:r>
          <w:rPr>
            <w:lang w:val="en-US"/>
          </w:rPr>
          <w:delText>’</w:delText>
        </w:r>
      </w:del>
      <w:ins w:id="1998" w:author="R.Scott Wade" w:date="2022-07-31T18:13:17Z">
        <w:r>
          <w:rPr>
            <w:lang w:val="en-US"/>
          </w:rPr>
          <w:t>’</w:t>
        </w:r>
      </w:ins>
      <w:r>
        <w:rPr>
          <w:lang w:val="en-US"/>
        </w:rPr>
        <w:t>s kind of expected I</w:t>
      </w:r>
      <w:del w:id="1999" w:author="R.Scott Wade" w:date="2022-07-31T18:13:17Z">
        <w:r>
          <w:rPr>
            <w:lang w:val="en-US"/>
          </w:rPr>
          <w:delText>’</w:delText>
        </w:r>
      </w:del>
      <w:ins w:id="2000" w:author="R.Scott Wade" w:date="2022-07-31T18:13:17Z">
        <w:r>
          <w:rPr>
            <w:lang w:val="en-US"/>
          </w:rPr>
          <w:t>’</w:t>
        </w:r>
      </w:ins>
      <w:r>
        <w:rPr>
          <w:lang w:val="en-US"/>
        </w:rPr>
        <w:t>ll say yes?” Kenst</w:t>
      </w:r>
      <w:del w:id="2001" w:author="R.Scott Wade" w:date="2022-07-31T18:13:17Z">
        <w:r>
          <w:rPr>
            <w:lang w:val="en-US"/>
          </w:rPr>
          <w:delText>’</w:delText>
        </w:r>
      </w:del>
      <w:ins w:id="2002" w:author="R.Scott Wade" w:date="2022-07-31T18:13:17Z">
        <w:r>
          <w:rPr>
            <w:lang w:val="en-US"/>
          </w:rPr>
          <w:t>’</w:t>
        </w:r>
      </w:ins>
      <w:r>
        <w:rPr>
          <w:lang w:val="en-US"/>
        </w:rPr>
        <w:t>s reflex to resist authority was finally beginning to reassert itself.</w:t>
      </w:r>
    </w:p>
    <w:p>
      <w:pPr>
        <w:pStyle w:val="TextBody"/>
        <w:rPr>
          <w:lang w:val="en-US"/>
        </w:rPr>
      </w:pPr>
      <w:r>
        <w:rPr>
          <w:lang w:val="en-US"/>
        </w:rPr>
        <w:t>Major Halfning smiled wanly. “Yes, that would be the polite response.” He left without waiting for Kenst</w:t>
      </w:r>
      <w:del w:id="2003" w:author="R.Scott Wade" w:date="2022-07-31T18:13:17Z">
        <w:r>
          <w:rPr>
            <w:lang w:val="en-US"/>
          </w:rPr>
          <w:delText>’</w:delText>
        </w:r>
      </w:del>
      <w:ins w:id="2004" w:author="R.Scott Wade" w:date="2022-07-31T18:13:17Z">
        <w:r>
          <w:rPr>
            <w:lang w:val="en-US"/>
          </w:rPr>
          <w:t>’</w:t>
        </w:r>
      </w:ins>
      <w:r>
        <w:rPr>
          <w:lang w:val="en-US"/>
        </w:rPr>
        <w:t>s actual answer.</w:t>
      </w:r>
    </w:p>
    <w:p>
      <w:pPr>
        <w:pStyle w:val="TextBody"/>
        <w:rPr>
          <w:lang w:val="en-US"/>
          <w:ins w:id="2012" w:author="R.Scott Wade" w:date="2022-07-12T17:10:22Z"/>
        </w:rPr>
      </w:pPr>
      <w:r>
        <w:rPr>
          <w:lang w:val="en-US"/>
        </w:rPr>
        <w:t>The clock by the bed said he had t</w:t>
      </w:r>
      <w:r>
        <w:rPr>
          <w:lang w:val="en-US"/>
        </w:rPr>
        <w:t>hree</w:t>
      </w:r>
      <w:r>
        <w:rPr>
          <w:lang w:val="en-US"/>
        </w:rPr>
        <w:t xml:space="preserve"> hours. The hot shower took a large</w:t>
      </w:r>
      <w:r>
        <w:rPr>
          <w:lang w:val="en-US"/>
        </w:rPr>
        <w:t>r</w:t>
      </w:r>
      <w:r>
        <w:rPr>
          <w:lang w:val="en-US"/>
        </w:rPr>
        <w:t xml:space="preserve"> chunk of </w:t>
      </w:r>
      <w:r>
        <w:rPr>
          <w:lang w:val="en-US"/>
        </w:rPr>
        <w:t>the first hour than he</w:t>
      </w:r>
      <w:r>
        <w:rPr>
          <w:lang w:val="en-US"/>
        </w:rPr>
        <w:t xml:space="preserve"> </w:t>
      </w:r>
      <w:r>
        <w:rPr>
          <w:lang w:val="en-US"/>
        </w:rPr>
        <w:t>expected.</w:t>
      </w:r>
      <w:r>
        <w:rPr>
          <w:lang w:val="en-US"/>
        </w:rPr>
        <w:t xml:space="preserve"> The clothes turned out to be </w:t>
      </w:r>
      <w:r>
        <w:rPr>
          <w:lang w:val="en-US"/>
        </w:rPr>
        <w:t xml:space="preserve">fatigue </w:t>
      </w:r>
      <w:r>
        <w:rPr>
          <w:lang w:val="en-US"/>
        </w:rPr>
        <w:t>uniforms of the ADF, but without insignia. Kenst figured if it wasn</w:t>
      </w:r>
      <w:del w:id="2005" w:author="R.Scott Wade" w:date="2022-07-31T18:13:17Z">
        <w:r>
          <w:rPr>
            <w:lang w:val="en-US"/>
          </w:rPr>
          <w:delText>’</w:delText>
        </w:r>
      </w:del>
      <w:ins w:id="2006" w:author="R.Scott Wade" w:date="2022-07-31T18:13:17Z">
        <w:r>
          <w:rPr>
            <w:lang w:val="en-US"/>
          </w:rPr>
          <w:t>’</w:t>
        </w:r>
      </w:ins>
      <w:r>
        <w:rPr>
          <w:lang w:val="en-US"/>
        </w:rPr>
        <w:t>t OK for a civilian to wear the unmarked uniform, they wouldn</w:t>
      </w:r>
      <w:del w:id="2007" w:author="R.Scott Wade" w:date="2022-07-31T18:13:17Z">
        <w:r>
          <w:rPr>
            <w:lang w:val="en-US"/>
          </w:rPr>
          <w:delText>’</w:delText>
        </w:r>
      </w:del>
      <w:ins w:id="2008" w:author="R.Scott Wade" w:date="2022-07-31T18:13:17Z">
        <w:r>
          <w:rPr>
            <w:lang w:val="en-US"/>
          </w:rPr>
          <w:t>’</w:t>
        </w:r>
      </w:ins>
      <w:r>
        <w:rPr>
          <w:lang w:val="en-US"/>
        </w:rPr>
        <w:t>t have provided it. He dressed and lay down on the bed</w:t>
      </w:r>
      <w:ins w:id="2009" w:author="R.Scott Wade" w:date="2022-07-12T17:10:30Z">
        <w:r>
          <w:rPr>
            <w:lang w:val="en-US"/>
          </w:rPr>
          <w:t xml:space="preserve">. </w:t>
        </w:r>
      </w:ins>
      <w:ins w:id="2010" w:author="R.Scott Wade" w:date="2022-07-12T17:10:30Z">
        <w:r>
          <w:rPr>
            <w:lang w:val="en-US"/>
          </w:rPr>
          <w:t>He relaxed for a few minutes, thinking to call Riadn after a little rest.</w:t>
        </w:r>
      </w:ins>
      <w:del w:id="2011" w:author="R.Scott Wade" w:date="2022-07-12T17:10:27Z">
        <w:r>
          <w:rPr>
            <w:lang w:val="en-US"/>
          </w:rPr>
          <w:delText xml:space="preserve">. </w:delText>
        </w:r>
      </w:del>
    </w:p>
    <w:p>
      <w:pPr>
        <w:pStyle w:val="TextBody"/>
        <w:rPr>
          <w:lang w:val="en-US"/>
        </w:rPr>
      </w:pPr>
      <w:r>
        <w:rPr>
          <w:lang w:val="en-US"/>
        </w:rPr>
        <w:t>He was sound asleep when there came a knock on the door. He struggled to get up, groggy with interrupted sleep. “</w:t>
      </w:r>
      <w:r>
        <w:rPr>
          <w:i/>
          <w:iCs/>
          <w:lang w:val="en-US"/>
        </w:rPr>
        <w:t>Chae –</w:t>
      </w:r>
      <w:r>
        <w:rPr>
          <w:lang w:val="en-US"/>
        </w:rPr>
        <w:t>” he started, and</w:t>
      </w:r>
      <w:r>
        <w:rPr>
          <w:lang w:val="en-US"/>
        </w:rPr>
        <w:t xml:space="preserve"> </w:t>
      </w:r>
      <w:r>
        <w:rPr>
          <w:lang w:val="en-US"/>
        </w:rPr>
        <w:t xml:space="preserve">felt </w:t>
      </w:r>
      <w:r>
        <w:rPr>
          <w:lang w:val="en-US"/>
        </w:rPr>
        <w:t xml:space="preserve">a </w:t>
      </w:r>
      <w:r>
        <w:rPr>
          <w:lang w:val="en-US"/>
        </w:rPr>
        <w:t xml:space="preserve">jolt of electricity </w:t>
      </w:r>
      <w:r>
        <w:rPr>
          <w:lang w:val="en-US"/>
        </w:rPr>
        <w:t>course</w:t>
      </w:r>
      <w:r>
        <w:rPr>
          <w:lang w:val="en-US"/>
        </w:rPr>
        <w:t xml:space="preserve"> through his body. He was suddenly completely awake and clear headed. He briefly put his hand to his chest, feeling his heart flutter from the rush of adrenaline. </w:t>
      </w:r>
    </w:p>
    <w:p>
      <w:pPr>
        <w:pStyle w:val="TextBody"/>
        <w:rPr>
          <w:lang w:val="en-US"/>
        </w:rPr>
      </w:pPr>
      <w:r>
        <w:rPr>
          <w:lang w:val="en-US"/>
        </w:rPr>
        <w:t>“</w:t>
      </w:r>
      <w:r>
        <w:rPr>
          <w:i/>
          <w:iCs/>
          <w:lang w:val="en-US"/>
        </w:rPr>
        <w:t>Chae, i</w:t>
      </w:r>
      <w:r>
        <w:rPr>
          <w:i/>
          <w:iCs/>
          <w:lang w:val="en-US"/>
        </w:rPr>
        <w:t>f you did that, don</w:t>
      </w:r>
      <w:del w:id="2013" w:author="R.Scott Wade" w:date="2022-07-31T18:13:17Z">
        <w:r>
          <w:rPr>
            <w:i/>
            <w:iCs/>
            <w:lang w:val="en-US"/>
          </w:rPr>
          <w:delText>’</w:delText>
        </w:r>
      </w:del>
      <w:ins w:id="2014" w:author="R.Scott Wade" w:date="2022-07-31T18:13:17Z">
        <w:r>
          <w:rPr>
            <w:i/>
            <w:iCs/>
            <w:lang w:val="en-US"/>
          </w:rPr>
          <w:t>’</w:t>
        </w:r>
      </w:ins>
      <w:r>
        <w:rPr>
          <w:i/>
          <w:iCs/>
          <w:lang w:val="en-US"/>
        </w:rPr>
        <w:t>t do it again. That felt like a heart attack.</w:t>
      </w:r>
      <w:r>
        <w:rPr>
          <w:lang w:val="en-US"/>
        </w:rPr>
        <w:t>”</w:t>
      </w:r>
    </w:p>
    <w:p>
      <w:pPr>
        <w:pStyle w:val="TextBody"/>
        <w:rPr>
          <w:lang w:val="en-US"/>
        </w:rPr>
      </w:pPr>
      <w:r>
        <w:rPr>
          <w:lang w:val="en-US"/>
        </w:rPr>
        <w:t>“</w:t>
      </w:r>
      <w:r>
        <w:rPr>
          <w:i/>
          <w:iCs/>
          <w:lang w:val="en-US"/>
        </w:rPr>
        <w:t>You needed to be alert. I think someone</w:t>
      </w:r>
      <w:del w:id="2015" w:author="R.Scott Wade" w:date="2022-07-31T18:13:17Z">
        <w:r>
          <w:rPr>
            <w:i/>
            <w:iCs/>
            <w:lang w:val="en-US"/>
          </w:rPr>
          <w:delText>’</w:delText>
        </w:r>
      </w:del>
      <w:ins w:id="2016" w:author="R.Scott Wade" w:date="2022-07-31T18:13:17Z">
        <w:r>
          <w:rPr>
            <w:i/>
            <w:iCs/>
            <w:lang w:val="en-US"/>
          </w:rPr>
          <w:t>’</w:t>
        </w:r>
      </w:ins>
      <w:r>
        <w:rPr>
          <w:i/>
          <w:iCs/>
          <w:lang w:val="en-US"/>
        </w:rPr>
        <w:t>s here to take you to the colonel again.</w:t>
      </w:r>
      <w:r>
        <w:rPr>
          <w:lang w:val="en-US"/>
        </w:rPr>
        <w:t>”</w:t>
      </w:r>
    </w:p>
    <w:p>
      <w:pPr>
        <w:pStyle w:val="TextBody"/>
        <w:rPr>
          <w:lang w:val="en-US"/>
        </w:rPr>
      </w:pPr>
      <w:r>
        <w:rPr>
          <w:lang w:val="en-US"/>
        </w:rPr>
        <w:t>He went and opened the door.</w:t>
      </w:r>
    </w:p>
    <w:p>
      <w:pPr>
        <w:pStyle w:val="TextBody"/>
        <w:rPr>
          <w:lang w:val="en-US"/>
        </w:rPr>
      </w:pPr>
      <w:r>
        <w:rPr>
          <w:lang w:val="en-US"/>
        </w:rPr>
        <w:t xml:space="preserve">The major was not there. </w:t>
      </w:r>
      <w:r>
        <w:rPr>
          <w:lang w:val="en-US"/>
        </w:rPr>
        <w:commentReference w:id="41"/>
      </w:r>
      <w:r>
        <w:rPr>
          <w:lang w:val="en-US"/>
        </w:rPr>
        <w:t xml:space="preserve">The man was apparently a civilian, dressed in a business suit so militarily sharp and </w:t>
      </w:r>
      <w:r>
        <w:rPr>
          <w:lang w:val="en-US"/>
        </w:rPr>
        <w:t xml:space="preserve">perfectly </w:t>
      </w:r>
      <w:r>
        <w:rPr>
          <w:lang w:val="en-US"/>
        </w:rPr>
        <w:t xml:space="preserve">tailored it immediately reminded Kenst of the major, anyway. </w:t>
      </w:r>
      <w:r>
        <w:rPr>
          <w:lang w:val="en-US"/>
        </w:rPr>
        <w:t>His hair was gunmetal gray and short. His clothing was in a style unfamiliar to Kenst. Taelza was there, still looking miserable.</w:t>
      </w:r>
    </w:p>
    <w:p>
      <w:pPr>
        <w:pStyle w:val="Heading9"/>
        <w:rPr/>
      </w:pPr>
      <w:bookmarkStart w:id="37" w:name="__RefHeading___Toc29881_1146340026"/>
      <w:bookmarkEnd w:id="37"/>
      <w:r>
        <w:rPr/>
        <w:t xml:space="preserve">D71 </w:t>
      </w:r>
      <w:r>
        <w:rPr/>
        <w:t xml:space="preserve">Meets Klebel Pearson, </w:t>
      </w:r>
      <w:r>
        <w:rPr/>
        <w:t>Kinchloe dinner.</w:t>
      </w:r>
    </w:p>
    <w:p>
      <w:pPr>
        <w:pStyle w:val="TextBody"/>
        <w:rPr/>
      </w:pPr>
      <w:r>
        <w:rPr>
          <w:lang w:val="en-US"/>
        </w:rPr>
        <w:t>“</w:t>
      </w:r>
      <w:r>
        <w:rPr>
          <w:lang w:val="en-US"/>
        </w:rPr>
        <w:t>Kenst, I am Klebel Pearson, Agricultural Attache to Col</w:t>
      </w:r>
      <w:r>
        <w:rPr>
          <w:lang w:val="en-US"/>
        </w:rPr>
        <w:t>onel</w:t>
      </w:r>
      <w:r>
        <w:rPr>
          <w:lang w:val="en-US"/>
        </w:rPr>
        <w:t xml:space="preserve"> Cagilux. He asked me to bring you along to dinner.”</w:t>
      </w:r>
    </w:p>
    <w:p>
      <w:pPr>
        <w:pStyle w:val="TextBody"/>
        <w:rPr>
          <w:lang w:val="en-US"/>
        </w:rPr>
      </w:pPr>
      <w:r>
        <w:rPr>
          <w:lang w:val="en-US"/>
        </w:rPr>
        <w:t>Kenst couldn</w:t>
      </w:r>
      <w:del w:id="2017" w:author="R.Scott Wade" w:date="2022-07-31T18:13:17Z">
        <w:r>
          <w:rPr>
            <w:lang w:val="en-US"/>
          </w:rPr>
          <w:delText>’</w:delText>
        </w:r>
      </w:del>
      <w:ins w:id="2018" w:author="R.Scott Wade" w:date="2022-07-31T18:13:17Z">
        <w:r>
          <w:rPr>
            <w:lang w:val="en-US"/>
          </w:rPr>
          <w:t>’</w:t>
        </w:r>
      </w:ins>
      <w:r>
        <w:rPr>
          <w:lang w:val="en-US"/>
        </w:rPr>
        <w:t xml:space="preserve">t think of anything to say, so he </w:t>
      </w:r>
      <w:r>
        <w:rPr>
          <w:lang w:val="en-US"/>
        </w:rPr>
        <w:t>nodded and went with him.</w:t>
      </w:r>
    </w:p>
    <w:p>
      <w:pPr>
        <w:pStyle w:val="TextBody"/>
        <w:rPr>
          <w:lang w:val="en-US"/>
        </w:rPr>
      </w:pPr>
      <w:r>
        <w:rPr>
          <w:lang w:val="en-US"/>
        </w:rPr>
        <w:t xml:space="preserve">As they left the suite, Pearson said “Major Halfning tells me you were on a hiking trip when he </w:t>
      </w:r>
      <w:r>
        <w:rPr>
          <w:lang w:val="en-US"/>
        </w:rPr>
        <w:t>met</w:t>
      </w:r>
      <w:r>
        <w:rPr>
          <w:lang w:val="en-US"/>
        </w:rPr>
        <w:t xml:space="preserve"> you?” It </w:t>
      </w:r>
      <w:r>
        <w:rPr>
          <w:lang w:val="en-US"/>
        </w:rPr>
        <w:t>sound</w:t>
      </w:r>
      <w:r>
        <w:rPr>
          <w:lang w:val="en-US"/>
        </w:rPr>
        <w:t xml:space="preserve">ed </w:t>
      </w:r>
      <w:r>
        <w:rPr>
          <w:lang w:val="en-US"/>
        </w:rPr>
        <w:t>like a</w:t>
      </w:r>
      <w:r>
        <w:rPr>
          <w:lang w:val="en-US"/>
        </w:rPr>
        <w:t>n obvious</w:t>
      </w:r>
      <w:r>
        <w:rPr>
          <w:lang w:val="en-US"/>
        </w:rPr>
        <w:t xml:space="preserve"> conversational gambit.</w:t>
      </w:r>
    </w:p>
    <w:p>
      <w:pPr>
        <w:pStyle w:val="TextBody"/>
        <w:rPr>
          <w:lang w:val="en-US"/>
        </w:rPr>
      </w:pPr>
      <w:r>
        <w:rPr>
          <w:lang w:val="en-US"/>
        </w:rPr>
        <w:t>Chae interrupted Kenst</w:t>
      </w:r>
      <w:del w:id="2019" w:author="R.Scott Wade" w:date="2022-07-31T18:13:17Z">
        <w:r>
          <w:rPr>
            <w:lang w:val="en-US"/>
          </w:rPr>
          <w:delText>’</w:delText>
        </w:r>
      </w:del>
      <w:ins w:id="2020" w:author="R.Scott Wade" w:date="2022-07-31T18:13:17Z">
        <w:r>
          <w:rPr>
            <w:lang w:val="en-US"/>
          </w:rPr>
          <w:t>’</w:t>
        </w:r>
      </w:ins>
      <w:r>
        <w:rPr>
          <w:lang w:val="en-US"/>
        </w:rPr>
        <w:t>s imminent response. “</w:t>
      </w:r>
      <w:r>
        <w:rPr>
          <w:i/>
          <w:iCs/>
          <w:lang w:val="en-US"/>
        </w:rPr>
        <w:t xml:space="preserve">Kenst, he </w:t>
      </w:r>
      <w:r>
        <w:rPr>
          <w:i/>
          <w:iCs/>
          <w:lang w:val="en-US"/>
        </w:rPr>
        <w:t>has detectable traces – ‘</w:t>
      </w:r>
      <w:r>
        <w:rPr>
          <w:i/>
          <w:iCs/>
          <w:lang w:val="en-US"/>
        </w:rPr>
        <w:t>smells</w:t>
      </w:r>
      <w:del w:id="2021" w:author="R.Scott Wade" w:date="2022-07-31T18:13:17Z">
        <w:r>
          <w:rPr>
            <w:i/>
            <w:iCs/>
            <w:lang w:val="en-US"/>
          </w:rPr>
          <w:delText>’</w:delText>
        </w:r>
      </w:del>
      <w:ins w:id="2022" w:author="R.Scott Wade" w:date="2022-07-31T18:13:17Z">
        <w:r>
          <w:rPr>
            <w:i/>
            <w:iCs/>
            <w:lang w:val="en-US"/>
          </w:rPr>
          <w:t>’</w:t>
        </w:r>
      </w:ins>
      <w:r>
        <w:rPr>
          <w:i/>
          <w:iCs/>
          <w:lang w:val="en-US"/>
        </w:rPr>
        <w:t xml:space="preserve"> – of Earth. I suspect this </w:t>
      </w:r>
      <w:r>
        <w:rPr>
          <w:i/>
          <w:iCs/>
          <w:lang w:val="en-US"/>
        </w:rPr>
        <w:t>person</w:t>
      </w:r>
      <w:r>
        <w:rPr>
          <w:i/>
          <w:iCs/>
          <w:lang w:val="en-US"/>
        </w:rPr>
        <w:t xml:space="preserve"> is an agent of the Solar Alliance. Do not mention me, </w:t>
      </w:r>
      <w:r>
        <w:rPr>
          <w:i/>
          <w:iCs/>
          <w:lang w:val="en-US"/>
        </w:rPr>
        <w:t>the mark</w:t>
      </w:r>
      <w:r>
        <w:rPr>
          <w:i/>
          <w:iCs/>
          <w:lang w:val="en-US"/>
        </w:rPr>
        <w:t xml:space="preserve"> or anything at all about Arachnae </w:t>
      </w:r>
      <w:r>
        <w:rPr>
          <w:i/>
          <w:iCs/>
          <w:lang w:val="en-US"/>
        </w:rPr>
        <w:t>in his presence</w:t>
      </w:r>
      <w:r>
        <w:rPr>
          <w:i/>
          <w:iCs/>
          <w:lang w:val="en-US"/>
        </w:rPr>
        <w:t>.</w:t>
      </w:r>
      <w:r>
        <w:rPr>
          <w:lang w:val="en-US"/>
        </w:rPr>
        <w:t>”</w:t>
      </w:r>
    </w:p>
    <w:p>
      <w:pPr>
        <w:pStyle w:val="TextBody"/>
        <w:rPr>
          <w:lang w:val="en-US"/>
        </w:rPr>
      </w:pPr>
      <w:r>
        <w:rPr>
          <w:lang w:val="en-US"/>
        </w:rPr>
        <w:t xml:space="preserve">Kenst </w:t>
      </w:r>
      <w:r>
        <w:rPr>
          <w:lang w:val="en-US"/>
        </w:rPr>
        <w:t>w</w:t>
      </w:r>
      <w:r>
        <w:rPr>
          <w:lang w:val="en-US"/>
        </w:rPr>
        <w:t>anted to ask Chae a million questions, but couldn</w:t>
      </w:r>
      <w:del w:id="2023" w:author="R.Scott Wade" w:date="2022-07-31T18:13:17Z">
        <w:r>
          <w:rPr>
            <w:lang w:val="en-US"/>
          </w:rPr>
          <w:delText>’</w:delText>
        </w:r>
      </w:del>
      <w:ins w:id="2024" w:author="R.Scott Wade" w:date="2022-07-31T18:13:17Z">
        <w:r>
          <w:rPr>
            <w:lang w:val="en-US"/>
          </w:rPr>
          <w:t>’</w:t>
        </w:r>
      </w:ins>
      <w:r>
        <w:rPr>
          <w:lang w:val="en-US"/>
        </w:rPr>
        <w:t>t, not now.</w:t>
      </w:r>
    </w:p>
    <w:p>
      <w:pPr>
        <w:pStyle w:val="TextBody"/>
        <w:rPr>
          <w:lang w:val="en-US"/>
        </w:rPr>
      </w:pPr>
      <w:r>
        <w:rPr>
          <w:lang w:val="en-US"/>
        </w:rPr>
        <w:t>“</w:t>
      </w:r>
      <w:r>
        <w:rPr>
          <w:lang w:val="en-US"/>
        </w:rPr>
        <w:t xml:space="preserve">Uh, yes, sort of. It was a … uh, school project.” It was the only thing Kenst could think of in a split second. “We – </w:t>
      </w:r>
      <w:ins w:id="2025" w:author="R.Scott Wade" w:date="2022-07-23T15:37:46Z">
        <w:r>
          <w:rPr>
            <w:lang w:val="en-US"/>
          </w:rPr>
          <w:t xml:space="preserve"> </w:t>
        </w:r>
      </w:ins>
      <w:r>
        <w:rPr>
          <w:lang w:val="en-US"/>
        </w:rPr>
        <w:t xml:space="preserve">that is, my school – </w:t>
      </w:r>
      <w:ins w:id="2026" w:author="R.Scott Wade" w:date="2022-07-23T15:37:42Z">
        <w:r>
          <w:rPr>
            <w:lang w:val="en-US"/>
          </w:rPr>
          <w:t xml:space="preserve"> </w:t>
        </w:r>
      </w:ins>
      <w:r>
        <w:rPr>
          <w:lang w:val="en-US"/>
        </w:rPr>
        <w:t>we</w:t>
      </w:r>
      <w:del w:id="2027" w:author="R.Scott Wade" w:date="2022-07-31T18:13:17Z">
        <w:r>
          <w:rPr>
            <w:lang w:val="en-US"/>
          </w:rPr>
          <w:delText>’</w:delText>
        </w:r>
      </w:del>
      <w:ins w:id="2028" w:author="R.Scott Wade" w:date="2022-07-31T18:13:17Z">
        <w:r>
          <w:rPr>
            <w:lang w:val="en-US"/>
          </w:rPr>
          <w:t>’</w:t>
        </w:r>
      </w:ins>
      <w:r>
        <w:rPr>
          <w:lang w:val="en-US"/>
        </w:rPr>
        <w:t xml:space="preserve">re studying resource integration sciences. My project is insects.” It was the best he could </w:t>
      </w:r>
      <w:r>
        <w:rPr>
          <w:lang w:val="en-US"/>
        </w:rPr>
        <w:t>think</w:t>
      </w:r>
      <w:r>
        <w:rPr>
          <w:lang w:val="en-US"/>
        </w:rPr>
        <w:t xml:space="preserve"> </w:t>
      </w:r>
      <w:r>
        <w:rPr>
          <w:lang w:val="en-US"/>
        </w:rPr>
        <w:t>of at a moment</w:t>
      </w:r>
      <w:del w:id="2029" w:author="R.Scott Wade" w:date="2022-07-31T18:13:17Z">
        <w:r>
          <w:rPr>
            <w:lang w:val="en-US"/>
          </w:rPr>
          <w:delText>’</w:delText>
        </w:r>
      </w:del>
      <w:ins w:id="2030" w:author="R.Scott Wade" w:date="2022-07-31T18:13:17Z">
        <w:r>
          <w:rPr>
            <w:lang w:val="en-US"/>
          </w:rPr>
          <w:t>’</w:t>
        </w:r>
      </w:ins>
      <w:r>
        <w:rPr>
          <w:lang w:val="en-US"/>
        </w:rPr>
        <w:t>s notice</w:t>
      </w:r>
      <w:r>
        <w:rPr>
          <w:lang w:val="en-US"/>
        </w:rPr>
        <w:t xml:space="preserve">. The school </w:t>
      </w:r>
      <w:r>
        <w:rPr>
          <w:i/>
          <w:iCs/>
          <w:lang w:val="en-US"/>
        </w:rPr>
        <w:t>was</w:t>
      </w:r>
      <w:r>
        <w:rPr>
          <w:lang w:val="en-US"/>
        </w:rPr>
        <w:t xml:space="preserve"> studying resource integration – </w:t>
      </w:r>
      <w:ins w:id="2031" w:author="R.Scott Wade" w:date="2022-07-23T15:38:03Z">
        <w:r>
          <w:rPr>
            <w:lang w:val="en-US"/>
          </w:rPr>
          <w:t xml:space="preserve"> </w:t>
        </w:r>
      </w:ins>
      <w:r>
        <w:rPr>
          <w:lang w:val="en-US"/>
        </w:rPr>
        <w:t>several months back. Kenst been part of a group studying insects on and off the farm, and keeping the farm</w:t>
      </w:r>
      <w:del w:id="2032" w:author="R.Scott Wade" w:date="2022-07-31T18:13:17Z">
        <w:r>
          <w:rPr>
            <w:lang w:val="en-US"/>
          </w:rPr>
          <w:delText>’</w:delText>
        </w:r>
      </w:del>
      <w:ins w:id="2033" w:author="R.Scott Wade" w:date="2022-07-31T18:13:17Z">
        <w:r>
          <w:rPr>
            <w:lang w:val="en-US"/>
          </w:rPr>
          <w:t>’</w:t>
        </w:r>
      </w:ins>
      <w:r>
        <w:rPr>
          <w:lang w:val="en-US"/>
        </w:rPr>
        <w:t>s ecosystem in harmony with the wild around it. If asked probing questions, he could answer, as long as they weren</w:t>
      </w:r>
      <w:del w:id="2034" w:author="R.Scott Wade" w:date="2022-07-31T18:13:17Z">
        <w:r>
          <w:rPr>
            <w:lang w:val="en-US"/>
          </w:rPr>
          <w:delText>’</w:delText>
        </w:r>
      </w:del>
      <w:ins w:id="2035" w:author="R.Scott Wade" w:date="2022-07-31T18:13:17Z">
        <w:r>
          <w:rPr>
            <w:lang w:val="en-US"/>
          </w:rPr>
          <w:t>’</w:t>
        </w:r>
      </w:ins>
      <w:r>
        <w:rPr>
          <w:lang w:val="en-US"/>
        </w:rPr>
        <w:t>t of the nature “How does wandering about in the woods help you learn anything?”</w:t>
      </w:r>
    </w:p>
    <w:p>
      <w:pPr>
        <w:pStyle w:val="TextBody"/>
        <w:rPr>
          <w:lang w:val="en-US"/>
        </w:rPr>
      </w:pPr>
      <w:r>
        <w:rPr>
          <w:lang w:val="en-US"/>
        </w:rPr>
        <w:t xml:space="preserve">Pearson chatted about </w:t>
      </w:r>
      <w:r>
        <w:rPr>
          <w:lang w:val="en-US"/>
        </w:rPr>
        <w:t xml:space="preserve">how </w:t>
      </w:r>
      <w:r>
        <w:rPr>
          <w:lang w:val="en-US"/>
        </w:rPr>
        <w:t xml:space="preserve">important </w:t>
      </w:r>
      <w:r>
        <w:rPr>
          <w:lang w:val="en-US"/>
        </w:rPr>
        <w:t>it</w:t>
      </w:r>
      <w:r>
        <w:rPr>
          <w:lang w:val="en-US"/>
        </w:rPr>
        <w:t xml:space="preserve"> was to maintain planetary industry without impacting the planet</w:t>
      </w:r>
      <w:del w:id="2036" w:author="R.Scott Wade" w:date="2022-07-31T18:13:17Z">
        <w:r>
          <w:rPr>
            <w:lang w:val="en-US"/>
          </w:rPr>
          <w:delText>’</w:delText>
        </w:r>
      </w:del>
      <w:ins w:id="2037" w:author="R.Scott Wade" w:date="2022-07-31T18:13:17Z">
        <w:r>
          <w:rPr>
            <w:lang w:val="en-US"/>
          </w:rPr>
          <w:t>’</w:t>
        </w:r>
      </w:ins>
      <w:r>
        <w:rPr>
          <w:lang w:val="en-US"/>
        </w:rPr>
        <w:t xml:space="preserve">s environments. Kenst found him a bit condescending – </w:t>
      </w:r>
      <w:ins w:id="2038" w:author="R.Scott Wade" w:date="2022-07-23T15:38:18Z">
        <w:r>
          <w:rPr>
            <w:lang w:val="en-US"/>
          </w:rPr>
          <w:t xml:space="preserve"> </w:t>
        </w:r>
      </w:ins>
      <w:r>
        <w:rPr>
          <w:lang w:val="en-US"/>
        </w:rPr>
        <w:t>he</w:t>
      </w:r>
      <w:del w:id="2039" w:author="R.Scott Wade" w:date="2022-07-31T18:13:17Z">
        <w:r>
          <w:rPr>
            <w:lang w:val="en-US"/>
          </w:rPr>
          <w:delText>’</w:delText>
        </w:r>
      </w:del>
      <w:ins w:id="2040" w:author="R.Scott Wade" w:date="2022-07-31T18:13:17Z">
        <w:r>
          <w:rPr>
            <w:lang w:val="en-US"/>
          </w:rPr>
          <w:t>’</w:t>
        </w:r>
      </w:ins>
      <w:r>
        <w:rPr>
          <w:lang w:val="en-US"/>
        </w:rPr>
        <w:t xml:space="preserve">d just said he was studying it. Pearson said a few more things about it </w:t>
      </w:r>
      <w:r>
        <w:rPr>
          <w:lang w:val="en-US"/>
        </w:rPr>
        <w:t>and</w:t>
      </w:r>
      <w:r>
        <w:rPr>
          <w:lang w:val="en-US"/>
        </w:rPr>
        <w:t xml:space="preserve"> ran down. It occurred to Kenst that for an “agricultural” whosit, he didn</w:t>
      </w:r>
      <w:del w:id="2041" w:author="R.Scott Wade" w:date="2022-07-31T18:13:17Z">
        <w:r>
          <w:rPr>
            <w:lang w:val="en-US"/>
          </w:rPr>
          <w:delText>’</w:delText>
        </w:r>
      </w:del>
      <w:ins w:id="2042" w:author="R.Scott Wade" w:date="2022-07-31T18:13:17Z">
        <w:r>
          <w:rPr>
            <w:lang w:val="en-US"/>
          </w:rPr>
          <w:t>’</w:t>
        </w:r>
      </w:ins>
      <w:r>
        <w:rPr>
          <w:lang w:val="en-US"/>
        </w:rPr>
        <w:t xml:space="preserve">t know much about something so crucial to environmentally safe agriculture. </w:t>
      </w:r>
    </w:p>
    <w:p>
      <w:pPr>
        <w:pStyle w:val="TextBody"/>
        <w:rPr>
          <w:lang w:val="en-US"/>
        </w:rPr>
      </w:pPr>
      <w:r>
        <w:rPr>
          <w:lang w:val="en-US"/>
        </w:rPr>
        <w:t>Eventually, gratefully, Pearson changed the subject. “You know, the colonel doesn</w:t>
      </w:r>
      <w:del w:id="2043" w:author="R.Scott Wade" w:date="2022-07-31T18:13:17Z">
        <w:r>
          <w:rPr>
            <w:lang w:val="en-US"/>
          </w:rPr>
          <w:delText>’</w:delText>
        </w:r>
      </w:del>
      <w:ins w:id="2044" w:author="R.Scott Wade" w:date="2022-07-31T18:13:17Z">
        <w:r>
          <w:rPr>
            <w:lang w:val="en-US"/>
          </w:rPr>
          <w:t>’</w:t>
        </w:r>
      </w:ins>
      <w:r>
        <w:rPr>
          <w:lang w:val="en-US"/>
        </w:rPr>
        <w:t xml:space="preserve">t often entertain individual recruits like this. I guess you </w:t>
      </w:r>
      <w:r>
        <w:rPr>
          <w:lang w:val="en-US"/>
        </w:rPr>
        <w:commentReference w:id="42"/>
      </w:r>
      <w:r>
        <w:rPr>
          <w:lang w:val="en-US"/>
        </w:rPr>
        <w:t xml:space="preserve">two </w:t>
      </w:r>
      <w:r>
        <w:rPr>
          <w:lang w:val="en-US"/>
        </w:rPr>
        <w:t>must be some kind of academic wizard</w:t>
      </w:r>
      <w:r>
        <w:rPr>
          <w:lang w:val="en-US"/>
        </w:rPr>
        <w:t>s</w:t>
      </w:r>
      <w:r>
        <w:rPr>
          <w:lang w:val="en-US"/>
        </w:rPr>
        <w:t>?”</w:t>
      </w:r>
    </w:p>
    <w:p>
      <w:pPr>
        <w:pStyle w:val="TextBody"/>
        <w:rPr>
          <w:lang w:val="en-US"/>
        </w:rPr>
      </w:pPr>
      <w:r>
        <w:rPr>
          <w:lang w:val="en-US"/>
        </w:rPr>
        <w:t xml:space="preserve">Taelza shook her head briefly, and </w:t>
      </w:r>
      <w:r>
        <w:rPr>
          <w:lang w:val="en-US"/>
        </w:rPr>
        <w:t xml:space="preserve">Kenst decided it was time to pretend to be the scared innocent kid. “I – </w:t>
      </w:r>
      <w:ins w:id="2045" w:author="R.Scott Wade" w:date="2022-07-23T15:38:38Z">
        <w:r>
          <w:rPr>
            <w:lang w:val="en-US"/>
          </w:rPr>
          <w:t xml:space="preserve"> </w:t>
        </w:r>
      </w:ins>
      <w:r>
        <w:rPr>
          <w:lang w:val="en-US"/>
        </w:rPr>
        <w:t>I have no idea what he wants with me. I</w:t>
      </w:r>
      <w:del w:id="2046" w:author="R.Scott Wade" w:date="2022-07-31T18:13:17Z">
        <w:r>
          <w:rPr>
            <w:lang w:val="en-US"/>
          </w:rPr>
          <w:delText>’</w:delText>
        </w:r>
      </w:del>
      <w:ins w:id="2047" w:author="R.Scott Wade" w:date="2022-07-31T18:13:17Z">
        <w:r>
          <w:rPr>
            <w:lang w:val="en-US"/>
          </w:rPr>
          <w:t>’</w:t>
        </w:r>
      </w:ins>
      <w:r>
        <w:rPr>
          <w:lang w:val="en-US"/>
        </w:rPr>
        <w:t>m not special –”</w:t>
      </w:r>
    </w:p>
    <w:p>
      <w:pPr>
        <w:pStyle w:val="TextBody"/>
        <w:rPr>
          <w:lang w:val="en-US"/>
        </w:rPr>
      </w:pPr>
      <w:r>
        <w:rPr>
          <w:lang w:val="en-US"/>
        </w:rPr>
        <w:t>“</w:t>
      </w:r>
      <w:r>
        <w:rPr>
          <w:lang w:val="en-US"/>
        </w:rPr>
        <w:t>Nonsense! Of course you</w:t>
      </w:r>
      <w:del w:id="2048" w:author="R.Scott Wade" w:date="2022-07-31T18:13:17Z">
        <w:r>
          <w:rPr>
            <w:lang w:val="en-US"/>
          </w:rPr>
          <w:delText>’</w:delText>
        </w:r>
      </w:del>
      <w:ins w:id="2049" w:author="R.Scott Wade" w:date="2022-07-31T18:13:17Z">
        <w:r>
          <w:rPr>
            <w:lang w:val="en-US"/>
          </w:rPr>
          <w:t>’</w:t>
        </w:r>
      </w:ins>
      <w:r>
        <w:rPr>
          <w:lang w:val="en-US"/>
        </w:rPr>
        <w:t>re special. Maybe word reached the colonel about your academic or athletic accomplishments?</w:t>
      </w:r>
      <w:r>
        <w:rPr>
          <w:lang w:val="en-US"/>
        </w:rPr>
        <w:commentReference w:id="43"/>
      </w:r>
      <w:r>
        <w:rPr>
          <w:lang w:val="en-US"/>
        </w:rPr>
        <w:t>”</w:t>
      </w:r>
    </w:p>
    <w:p>
      <w:pPr>
        <w:pStyle w:val="TextBody"/>
        <w:rPr>
          <w:lang w:val="en-US"/>
        </w:rPr>
      </w:pPr>
      <w:r>
        <w:rPr>
          <w:lang w:val="en-US"/>
        </w:rPr>
        <w:t>Taelza shook her head. Kenst wondered if she was always so terse.</w:t>
      </w:r>
    </w:p>
    <w:p>
      <w:pPr>
        <w:pStyle w:val="TextBody"/>
        <w:rPr>
          <w:lang w:val="en-US"/>
        </w:rPr>
      </w:pPr>
      <w:r>
        <w:rPr>
          <w:lang w:val="en-US"/>
        </w:rPr>
        <w:t>“</w:t>
      </w:r>
      <w:r>
        <w:rPr>
          <w:lang w:val="en-US"/>
        </w:rPr>
        <w:t>Really, sir, I</w:t>
      </w:r>
      <w:del w:id="2050" w:author="R.Scott Wade" w:date="2022-07-31T18:13:17Z">
        <w:r>
          <w:rPr>
            <w:lang w:val="en-US"/>
          </w:rPr>
          <w:delText>’</w:delText>
        </w:r>
      </w:del>
      <w:ins w:id="2051" w:author="R.Scott Wade" w:date="2022-07-31T18:13:17Z">
        <w:r>
          <w:rPr>
            <w:lang w:val="en-US"/>
          </w:rPr>
          <w:t>’</w:t>
        </w:r>
      </w:ins>
      <w:r>
        <w:rPr>
          <w:lang w:val="en-US"/>
        </w:rPr>
        <w:t>ve not done anything notable. Well, not until yesterday. The colonel had me picked up.”</w:t>
      </w:r>
    </w:p>
    <w:p>
      <w:pPr>
        <w:pStyle w:val="TextBody"/>
        <w:rPr>
          <w:lang w:val="en-US"/>
        </w:rPr>
      </w:pPr>
      <w:r>
        <w:rPr>
          <w:lang w:val="en-US"/>
        </w:rPr>
        <w:t>“</w:t>
      </w:r>
      <w:r>
        <w:rPr>
          <w:lang w:val="en-US"/>
        </w:rPr>
        <w:t>Ah, yesterday! What did happen? See, I</w:t>
      </w:r>
      <w:del w:id="2052" w:author="R.Scott Wade" w:date="2022-07-31T18:13:17Z">
        <w:r>
          <w:rPr>
            <w:lang w:val="en-US"/>
          </w:rPr>
          <w:delText>’</w:delText>
        </w:r>
      </w:del>
      <w:ins w:id="2053" w:author="R.Scott Wade" w:date="2022-07-31T18:13:17Z">
        <w:r>
          <w:rPr>
            <w:lang w:val="en-US"/>
          </w:rPr>
          <w:t>’</w:t>
        </w:r>
      </w:ins>
      <w:r>
        <w:rPr>
          <w:lang w:val="en-US"/>
        </w:rPr>
        <w:t>m not military, so I don</w:t>
      </w:r>
      <w:del w:id="2054" w:author="R.Scott Wade" w:date="2022-07-31T18:13:17Z">
        <w:r>
          <w:rPr>
            <w:lang w:val="en-US"/>
          </w:rPr>
          <w:delText>’</w:delText>
        </w:r>
      </w:del>
      <w:ins w:id="2055" w:author="R.Scott Wade" w:date="2022-07-31T18:13:17Z">
        <w:r>
          <w:rPr>
            <w:lang w:val="en-US"/>
          </w:rPr>
          <w:t>’</w:t>
        </w:r>
      </w:ins>
      <w:r>
        <w:rPr>
          <w:lang w:val="en-US"/>
        </w:rPr>
        <w:t>t get all the scuttlebutt.”</w:t>
      </w:r>
    </w:p>
    <w:p>
      <w:pPr>
        <w:pStyle w:val="TextBody"/>
        <w:rPr>
          <w:lang w:val="en-US"/>
        </w:rPr>
      </w:pPr>
      <w:r>
        <w:rPr>
          <w:lang w:val="en-US"/>
        </w:rPr>
        <w:t>“</w:t>
      </w:r>
      <w:r>
        <w:rPr>
          <w:lang w:val="en-US"/>
        </w:rPr>
        <w:t>I got in a fight and ran away, that</w:t>
      </w:r>
      <w:del w:id="2056" w:author="R.Scott Wade" w:date="2022-07-31T18:13:17Z">
        <w:r>
          <w:rPr>
            <w:lang w:val="en-US"/>
          </w:rPr>
          <w:delText>’</w:delText>
        </w:r>
      </w:del>
      <w:ins w:id="2057" w:author="R.Scott Wade" w:date="2022-07-31T18:13:17Z">
        <w:r>
          <w:rPr>
            <w:lang w:val="en-US"/>
          </w:rPr>
          <w:t>’</w:t>
        </w:r>
      </w:ins>
      <w:r>
        <w:rPr>
          <w:lang w:val="en-US"/>
        </w:rPr>
        <w:t>s all.”</w:t>
      </w:r>
    </w:p>
    <w:p>
      <w:pPr>
        <w:pStyle w:val="TextBody"/>
        <w:rPr>
          <w:lang w:val="en-US"/>
        </w:rPr>
      </w:pPr>
      <w:r>
        <w:rPr>
          <w:lang w:val="en-US"/>
        </w:rPr>
        <w:t>“</w:t>
      </w:r>
      <w:r>
        <w:rPr>
          <w:lang w:val="en-US"/>
        </w:rPr>
        <w:t xml:space="preserve">As I heard it, you beat up a boy a bit larger than yourself, hmm? And they picked you up almost </w:t>
      </w:r>
      <w:ins w:id="2058" w:author="R.Scott Wade" w:date="2022-07-12T17:14:34Z">
        <w:r>
          <w:rPr>
            <w:lang w:val="en-US"/>
          </w:rPr>
          <w:t>1</w:t>
        </w:r>
      </w:ins>
      <w:del w:id="2059" w:author="R.Scott Wade" w:date="2022-07-12T17:14:32Z">
        <w:r>
          <w:rPr>
            <w:lang w:val="en-US"/>
          </w:rPr>
          <w:delText>3</w:delText>
        </w:r>
      </w:del>
      <w:r>
        <w:rPr>
          <w:lang w:val="en-US"/>
        </w:rPr>
        <w:t>0 klicks from home. That</w:t>
      </w:r>
      <w:del w:id="2060" w:author="R.Scott Wade" w:date="2022-07-31T18:13:17Z">
        <w:r>
          <w:rPr>
            <w:lang w:val="en-US"/>
          </w:rPr>
          <w:delText>’</w:delText>
        </w:r>
      </w:del>
      <w:ins w:id="2061" w:author="R.Scott Wade" w:date="2022-07-31T18:13:17Z">
        <w:r>
          <w:rPr>
            <w:lang w:val="en-US"/>
          </w:rPr>
          <w:t>’</w:t>
        </w:r>
      </w:ins>
      <w:r>
        <w:rPr>
          <w:lang w:val="en-US"/>
        </w:rPr>
        <w:t>s quite a lot of running.”</w:t>
      </w:r>
    </w:p>
    <w:p>
      <w:pPr>
        <w:pStyle w:val="TextBody"/>
        <w:rPr>
          <w:lang w:val="en-US"/>
        </w:rPr>
      </w:pPr>
      <w:r>
        <w:rPr>
          <w:lang w:val="en-US"/>
        </w:rPr>
        <w:t>“</w:t>
      </w:r>
      <w:r>
        <w:rPr>
          <w:lang w:val="en-US"/>
        </w:rPr>
        <w:t>Well, the farm is between home and where they found me, so I didn</w:t>
      </w:r>
      <w:del w:id="2062" w:author="R.Scott Wade" w:date="2022-07-31T18:13:17Z">
        <w:r>
          <w:rPr>
            <w:lang w:val="en-US"/>
          </w:rPr>
          <w:delText>’</w:delText>
        </w:r>
      </w:del>
      <w:ins w:id="2063" w:author="R.Scott Wade" w:date="2022-07-31T18:13:17Z">
        <w:r>
          <w:rPr>
            <w:lang w:val="en-US"/>
          </w:rPr>
          <w:t>’</w:t>
        </w:r>
      </w:ins>
      <w:r>
        <w:rPr>
          <w:lang w:val="en-US"/>
        </w:rPr>
        <w:t>t run all that far.”</w:t>
      </w:r>
    </w:p>
    <w:p>
      <w:pPr>
        <w:pStyle w:val="TextBody"/>
        <w:rPr>
          <w:lang w:val="en-US"/>
        </w:rPr>
      </w:pPr>
      <w:r>
        <w:rPr>
          <w:lang w:val="en-US"/>
        </w:rPr>
        <w:t>“</w:t>
      </w:r>
      <w:r>
        <w:rPr>
          <w:lang w:val="en-US"/>
        </w:rPr>
        <w:t>I think I can see why the colonel</w:t>
      </w:r>
      <w:del w:id="2064" w:author="R.Scott Wade" w:date="2022-07-31T18:13:17Z">
        <w:r>
          <w:rPr>
            <w:lang w:val="en-US"/>
          </w:rPr>
          <w:delText>’</w:delText>
        </w:r>
      </w:del>
      <w:ins w:id="2065" w:author="R.Scott Wade" w:date="2022-07-31T18:13:17Z">
        <w:r>
          <w:rPr>
            <w:lang w:val="en-US"/>
          </w:rPr>
          <w:t>’</w:t>
        </w:r>
      </w:ins>
      <w:r>
        <w:rPr>
          <w:lang w:val="en-US"/>
        </w:rPr>
        <w:t>s impressed with you, Mr. Rodeloy. You seem to be a large person in a small package.”</w:t>
      </w:r>
    </w:p>
    <w:p>
      <w:pPr>
        <w:pStyle w:val="TextBody"/>
        <w:rPr>
          <w:lang w:val="en-US"/>
        </w:rPr>
      </w:pPr>
      <w:r>
        <w:rPr>
          <w:lang w:val="en-US"/>
        </w:rPr>
        <w:t>Kenst dodged more questions, realizing the two of them were jousting about why he was there</w:t>
      </w:r>
      <w:r>
        <w:rPr>
          <w:lang w:val="en-US"/>
        </w:rPr>
        <w:commentReference w:id="44"/>
      </w:r>
      <w:r>
        <w:rPr>
          <w:lang w:val="en-US"/>
        </w:rPr>
        <w:t xml:space="preserve">. </w:t>
      </w:r>
      <w:r>
        <w:rPr>
          <w:lang w:val="en-US"/>
        </w:rPr>
        <w:t>Kenst tried to include Taelza in the conversation, but got little more than single word answers and shrugs.</w:t>
      </w:r>
    </w:p>
    <w:p>
      <w:pPr>
        <w:pStyle w:val="TextBody"/>
        <w:rPr>
          <w:lang w:val="en-US"/>
        </w:rPr>
      </w:pPr>
      <w:r>
        <w:rPr>
          <w:lang w:val="en-US"/>
        </w:rPr>
        <w:t xml:space="preserve">Thankfully, they </w:t>
      </w:r>
      <w:r>
        <w:rPr>
          <w:lang w:val="en-US"/>
        </w:rPr>
        <w:t xml:space="preserve">soon </w:t>
      </w:r>
      <w:r>
        <w:rPr>
          <w:lang w:val="en-US"/>
        </w:rPr>
        <w:t xml:space="preserve">arrived at the </w:t>
      </w:r>
      <w:r>
        <w:rPr>
          <w:lang w:val="en-US"/>
        </w:rPr>
        <w:t>base cafeteria</w:t>
      </w:r>
      <w:r>
        <w:rPr>
          <w:lang w:val="en-US"/>
        </w:rPr>
        <w:t xml:space="preserve">. </w:t>
      </w:r>
      <w:r>
        <w:rPr>
          <w:lang w:val="en-US"/>
        </w:rPr>
        <w:t xml:space="preserve">The place was empty except for a chubby officer </w:t>
      </w:r>
      <w:r>
        <w:rPr>
          <w:lang w:val="en-US"/>
        </w:rPr>
        <w:t xml:space="preserve">and </w:t>
      </w:r>
      <w:r>
        <w:rPr>
          <w:lang w:val="en-US"/>
        </w:rPr>
        <w:t>staff setting up for the dinner rush. The officer was Colonel Cagilux.</w:t>
      </w:r>
    </w:p>
    <w:p>
      <w:pPr>
        <w:pStyle w:val="TextBody"/>
        <w:rPr/>
      </w:pPr>
      <w:r>
        <w:rPr>
          <w:lang w:val="en-US"/>
        </w:rPr>
        <w:t>The colonel opened the glass door himself, smiling at Kenst with unnatural gusto.</w:t>
      </w:r>
      <w:commentRangeStart w:id="45"/>
      <w:r>
        <w:rPr>
          <w:lang w:val="en-US"/>
        </w:rPr>
        <w:t xml:space="preserve"> He vigorously</w:t>
      </w:r>
      <w:r>
        <w:rPr/>
      </w:r>
      <w:commentRangeEnd w:id="45"/>
      <w:r>
        <w:commentReference w:id="45"/>
      </w:r>
      <w:r>
        <w:rPr>
          <w:lang w:val="en-US"/>
        </w:rPr>
        <w:t xml:space="preserve"> shook </w:t>
      </w:r>
      <w:r>
        <w:rPr>
          <w:lang w:val="en-US"/>
        </w:rPr>
        <w:t>their</w:t>
      </w:r>
      <w:r>
        <w:rPr>
          <w:lang w:val="en-US"/>
        </w:rPr>
        <w:t xml:space="preserve"> hand</w:t>
      </w:r>
      <w:r>
        <w:rPr>
          <w:lang w:val="en-US"/>
        </w:rPr>
        <w:t>s</w:t>
      </w:r>
      <w:r>
        <w:rPr>
          <w:lang w:val="en-US"/>
        </w:rPr>
        <w:t xml:space="preserve"> </w:t>
      </w:r>
      <w:r>
        <w:rPr>
          <w:lang w:val="en-US"/>
        </w:rPr>
        <w:t>and</w:t>
      </w:r>
      <w:r>
        <w:rPr>
          <w:lang w:val="en-US"/>
        </w:rPr>
        <w:t xml:space="preserve"> officiously directed </w:t>
      </w:r>
      <w:r>
        <w:rPr>
          <w:lang w:val="en-US"/>
        </w:rPr>
        <w:t>them</w:t>
      </w:r>
      <w:r>
        <w:rPr>
          <w:lang w:val="en-US"/>
        </w:rPr>
        <w:t xml:space="preserve"> to seat</w:t>
      </w:r>
      <w:r>
        <w:rPr>
          <w:lang w:val="en-US"/>
        </w:rPr>
        <w:t>s</w:t>
      </w:r>
      <w:r>
        <w:rPr>
          <w:lang w:val="en-US"/>
        </w:rPr>
        <w:t xml:space="preserve"> at </w:t>
      </w:r>
      <w:r>
        <w:rPr>
          <w:lang w:val="en-US"/>
        </w:rPr>
        <w:t>a</w:t>
      </w:r>
      <w:r>
        <w:rPr>
          <w:lang w:val="en-US"/>
        </w:rPr>
        <w:t xml:space="preserve"> </w:t>
      </w:r>
      <w:r>
        <w:rPr>
          <w:lang w:val="en-US"/>
        </w:rPr>
        <w:t>dining table</w:t>
      </w:r>
      <w:r>
        <w:rPr>
          <w:lang w:val="en-US"/>
        </w:rPr>
        <w:t xml:space="preserve"> </w:t>
      </w:r>
      <w:r>
        <w:rPr>
          <w:lang w:val="en-US"/>
        </w:rPr>
        <w:t>already set for dinner</w:t>
      </w:r>
      <w:r>
        <w:rPr>
          <w:lang w:val="en-US"/>
        </w:rPr>
        <w:t xml:space="preserve">. </w:t>
      </w:r>
      <w:r>
        <w:rPr>
          <w:lang w:val="en-US"/>
        </w:rPr>
        <w:t xml:space="preserve">The colonel made a presentation of inviting Klebel to eat with them. </w:t>
      </w:r>
      <w:r>
        <w:rPr>
          <w:lang w:val="en-US"/>
        </w:rPr>
        <w:t>Major Halfning was</w:t>
      </w:r>
      <w:r>
        <w:rPr>
          <w:lang w:val="en-US"/>
        </w:rPr>
        <w:t xml:space="preserve"> already seated, opposite Kenst</w:t>
      </w:r>
      <w:del w:id="2066" w:author="R.Scott Wade" w:date="2022-07-31T18:13:17Z">
        <w:r>
          <w:rPr>
            <w:lang w:val="en-US"/>
          </w:rPr>
          <w:delText>’</w:delText>
        </w:r>
      </w:del>
      <w:ins w:id="2067" w:author="R.Scott Wade" w:date="2022-07-31T18:13:17Z">
        <w:r>
          <w:rPr>
            <w:lang w:val="en-US"/>
          </w:rPr>
          <w:t>’</w:t>
        </w:r>
      </w:ins>
      <w:r>
        <w:rPr>
          <w:lang w:val="en-US"/>
        </w:rPr>
        <w:t>s place.</w:t>
      </w:r>
    </w:p>
    <w:p>
      <w:pPr>
        <w:pStyle w:val="TextBody"/>
        <w:rPr>
          <w:lang w:val="en-US"/>
        </w:rPr>
      </w:pPr>
      <w:r>
        <w:rPr>
          <w:lang w:val="en-US"/>
        </w:rPr>
        <w:t>The major nodded and smiled at Kenst but said nothing, instead looked at the colonel.</w:t>
      </w:r>
    </w:p>
    <w:p>
      <w:pPr>
        <w:pStyle w:val="TextBody"/>
        <w:rPr>
          <w:lang w:val="en-US"/>
        </w:rPr>
      </w:pPr>
      <w:r>
        <w:rPr>
          <w:lang w:val="en-US"/>
        </w:rPr>
        <w:t xml:space="preserve">The colonel was a man of average height and more than average width. He appeared to have once been fit, even muscular, but with age </w:t>
      </w:r>
      <w:r>
        <w:rPr>
          <w:lang w:val="en-US"/>
        </w:rPr>
        <w:t xml:space="preserve">had </w:t>
      </w:r>
      <w:r>
        <w:rPr>
          <w:lang w:val="en-US"/>
        </w:rPr>
        <w:t>c</w:t>
      </w:r>
      <w:r>
        <w:rPr>
          <w:lang w:val="en-US"/>
        </w:rPr>
        <w:t>o</w:t>
      </w:r>
      <w:r>
        <w:rPr>
          <w:lang w:val="en-US"/>
        </w:rPr>
        <w:t xml:space="preserve">me a soft portliness that defied starch and polish. He looked to Kenst </w:t>
      </w:r>
      <w:r>
        <w:rPr>
          <w:lang w:val="en-US"/>
        </w:rPr>
        <w:t>as if he was slowly turning into</w:t>
      </w:r>
      <w:r>
        <w:rPr>
          <w:lang w:val="en-US"/>
        </w:rPr>
        <w:t xml:space="preserve"> a </w:t>
      </w:r>
      <w:r>
        <w:rPr>
          <w:lang w:val="en-US"/>
        </w:rPr>
        <w:t xml:space="preserve">slightly shaggy-haired </w:t>
      </w:r>
      <w:r>
        <w:rPr>
          <w:lang w:val="en-US"/>
        </w:rPr>
        <w:t>frog.</w:t>
      </w:r>
    </w:p>
    <w:p>
      <w:pPr>
        <w:pStyle w:val="TextBody"/>
        <w:rPr>
          <w:lang w:val="en-US"/>
        </w:rPr>
      </w:pPr>
      <w:r>
        <w:rPr>
          <w:lang w:val="en-US"/>
        </w:rPr>
        <w:t xml:space="preserve">As they </w:t>
      </w:r>
      <w:r>
        <w:rPr>
          <w:lang w:val="en-US"/>
        </w:rPr>
        <w:t>dug</w:t>
      </w:r>
      <w:r>
        <w:rPr>
          <w:lang w:val="en-US"/>
        </w:rPr>
        <w:t xml:space="preserve"> in</w:t>
      </w:r>
      <w:r>
        <w:rPr>
          <w:lang w:val="en-US"/>
        </w:rPr>
        <w:t>to</w:t>
      </w:r>
      <w:r>
        <w:rPr>
          <w:lang w:val="en-US"/>
        </w:rPr>
        <w:t xml:space="preserve"> the</w:t>
      </w:r>
      <w:r>
        <w:rPr>
          <w:lang w:val="en-US"/>
        </w:rPr>
        <w:t>ir</w:t>
      </w:r>
      <w:r>
        <w:rPr>
          <w:lang w:val="en-US"/>
        </w:rPr>
        <w:t xml:space="preserve"> </w:t>
      </w:r>
      <w:del w:id="2068" w:author="R.Scott Wade" w:date="2022-07-23T15:40:09Z">
        <w:r>
          <w:rPr>
            <w:lang w:val="en-US"/>
          </w:rPr>
          <w:delText xml:space="preserve">steak </w:delText>
        </w:r>
      </w:del>
      <w:r>
        <w:rPr>
          <w:lang w:val="en-US"/>
        </w:rPr>
        <w:t>dinners,</w:t>
      </w:r>
      <w:r>
        <w:rPr>
          <w:lang w:val="en-US"/>
        </w:rPr>
        <w:t xml:space="preserve"> </w:t>
      </w:r>
      <w:r>
        <w:rPr>
          <w:lang w:val="en-US"/>
        </w:rPr>
        <w:t>the colonel</w:t>
      </w:r>
      <w:r>
        <w:rPr>
          <w:lang w:val="en-US"/>
        </w:rPr>
        <w:t xml:space="preserve"> told Kenst why he had been picked up. “We were there at your school farm to recruit some of your older classmates when we heard what happened to you. We were concerned for your safety. You did quite a turn there.”</w:t>
      </w:r>
    </w:p>
    <w:p>
      <w:pPr>
        <w:pStyle w:val="TextBody"/>
        <w:rPr>
          <w:lang w:val="en-US"/>
        </w:rPr>
      </w:pPr>
      <w:r>
        <w:rPr>
          <w:lang w:val="en-US"/>
        </w:rPr>
        <w:t>Kenst felt the prickl</w:t>
      </w:r>
      <w:r>
        <w:rPr>
          <w:lang w:val="en-US"/>
        </w:rPr>
        <w:t xml:space="preserve">ing </w:t>
      </w:r>
      <w:r>
        <w:rPr>
          <w:lang w:val="en-US"/>
        </w:rPr>
        <w:t xml:space="preserve">of the suspicion he usually </w:t>
      </w:r>
      <w:r>
        <w:rPr>
          <w:lang w:val="en-US"/>
        </w:rPr>
        <w:t>felt around</w:t>
      </w:r>
      <w:r>
        <w:rPr>
          <w:lang w:val="en-US"/>
        </w:rPr>
        <w:t xml:space="preserve"> </w:t>
      </w:r>
      <w:r>
        <w:rPr>
          <w:lang w:val="en-US"/>
        </w:rPr>
        <w:t>untrustable</w:t>
      </w:r>
      <w:r>
        <w:rPr>
          <w:lang w:val="en-US"/>
        </w:rPr>
        <w:t xml:space="preserve"> </w:t>
      </w:r>
      <w:r>
        <w:rPr>
          <w:lang w:val="en-US"/>
        </w:rPr>
        <w:t>authorit</w:t>
      </w:r>
      <w:r>
        <w:rPr>
          <w:lang w:val="en-US"/>
        </w:rPr>
        <w:t>y</w:t>
      </w:r>
      <w:r>
        <w:rPr>
          <w:lang w:val="en-US"/>
        </w:rPr>
        <w:commentReference w:id="46"/>
      </w:r>
      <w:r>
        <w:rPr>
          <w:lang w:val="en-US"/>
        </w:rPr>
        <w:t xml:space="preserve"> figures</w:t>
      </w:r>
      <w:r>
        <w:rPr>
          <w:lang w:val="en-US"/>
        </w:rPr>
        <w:t xml:space="preserve">. Recruiters </w:t>
      </w:r>
      <w:r>
        <w:rPr>
          <w:i/>
          <w:iCs/>
          <w:lang w:val="en-US"/>
        </w:rPr>
        <w:t>never</w:t>
      </w:r>
      <w:r>
        <w:rPr>
          <w:i w:val="false"/>
          <w:iCs w:val="false"/>
          <w:lang w:val="en-US"/>
        </w:rPr>
        <w:t xml:space="preserve"> came by the school farm; they always visited on some theater presentation day, so all the kids would be inside, clean, and not easily distracted from their pitch.</w:t>
      </w:r>
    </w:p>
    <w:p>
      <w:pPr>
        <w:pStyle w:val="TextBody"/>
        <w:rPr>
          <w:i w:val="false"/>
          <w:i w:val="false"/>
          <w:iCs w:val="false"/>
          <w:lang w:val="en-US"/>
        </w:rPr>
      </w:pPr>
      <w:r>
        <w:rPr>
          <w:i w:val="false"/>
          <w:iCs w:val="false"/>
          <w:lang w:val="en-US"/>
        </w:rPr>
        <w:t>“</w:t>
      </w:r>
      <w:r>
        <w:rPr>
          <w:i w:val="false"/>
          <w:iCs w:val="false"/>
          <w:lang w:val="en-US"/>
        </w:rPr>
        <w:t>How many farmers do you need in the military?” he asked innocently.</w:t>
      </w:r>
    </w:p>
    <w:p>
      <w:pPr>
        <w:pStyle w:val="TextBody"/>
        <w:rPr>
          <w:lang w:val="en-US"/>
        </w:rPr>
      </w:pPr>
      <w:r>
        <w:rPr>
          <w:i w:val="false"/>
          <w:iCs w:val="false"/>
          <w:lang w:val="en-US"/>
        </w:rPr>
        <w:t xml:space="preserve">Across the table, </w:t>
      </w:r>
      <w:r>
        <w:rPr>
          <w:i w:val="false"/>
          <w:iCs w:val="false"/>
          <w:lang w:val="en-US"/>
        </w:rPr>
        <w:t>M</w:t>
      </w:r>
      <w:r>
        <w:rPr>
          <w:i w:val="false"/>
          <w:iCs w:val="false"/>
          <w:lang w:val="en-US"/>
        </w:rPr>
        <w:t xml:space="preserve">ajor </w:t>
      </w:r>
      <w:r>
        <w:rPr>
          <w:i w:val="false"/>
          <w:iCs w:val="false"/>
          <w:lang w:val="en-US"/>
        </w:rPr>
        <w:t>Halfning gave Kenst the briefest frown. For some reason, Kenst felt he didn</w:t>
      </w:r>
      <w:del w:id="2069" w:author="R.Scott Wade" w:date="2022-07-31T18:13:17Z">
        <w:r>
          <w:rPr>
            <w:i w:val="false"/>
            <w:iCs w:val="false"/>
            <w:lang w:val="en-US"/>
          </w:rPr>
          <w:delText>’</w:delText>
        </w:r>
      </w:del>
      <w:ins w:id="2070" w:author="R.Scott Wade" w:date="2022-07-31T18:13:17Z">
        <w:r>
          <w:rPr>
            <w:i w:val="false"/>
            <w:iCs w:val="false"/>
            <w:lang w:val="en-US"/>
          </w:rPr>
          <w:t>’</w:t>
        </w:r>
      </w:ins>
      <w:r>
        <w:rPr>
          <w:i w:val="false"/>
          <w:iCs w:val="false"/>
          <w:lang w:val="en-US"/>
        </w:rPr>
        <w:t>t want to offend the major.</w:t>
      </w:r>
      <w:r>
        <w:rPr>
          <w:i w:val="false"/>
          <w:iCs w:val="false"/>
          <w:lang w:val="en-US"/>
        </w:rPr>
        <w:t xml:space="preserve"> </w:t>
      </w:r>
      <w:r>
        <w:rPr>
          <w:i w:val="false"/>
          <w:iCs w:val="false"/>
          <w:lang w:val="en-US"/>
        </w:rPr>
        <w:t xml:space="preserve">He </w:t>
      </w:r>
      <w:r>
        <w:rPr>
          <w:i w:val="false"/>
          <w:iCs w:val="false"/>
          <w:lang w:val="en-US"/>
        </w:rPr>
        <w:t xml:space="preserve">tried to </w:t>
      </w:r>
      <w:r>
        <w:rPr>
          <w:i w:val="false"/>
          <w:iCs w:val="false"/>
          <w:lang w:val="en-US"/>
        </w:rPr>
        <w:t xml:space="preserve">adjust his attitude, </w:t>
      </w:r>
      <w:r>
        <w:rPr>
          <w:i w:val="false"/>
          <w:iCs w:val="false"/>
          <w:lang w:val="en-US"/>
        </w:rPr>
        <w:t xml:space="preserve">then </w:t>
      </w:r>
      <w:r>
        <w:rPr>
          <w:i w:val="false"/>
          <w:iCs w:val="false"/>
          <w:lang w:val="en-US"/>
        </w:rPr>
        <w:t>wonder</w:t>
      </w:r>
      <w:r>
        <w:rPr>
          <w:i w:val="false"/>
          <w:iCs w:val="false"/>
          <w:lang w:val="en-US"/>
        </w:rPr>
        <w:t>ed</w:t>
      </w:r>
      <w:r>
        <w:rPr>
          <w:i w:val="false"/>
          <w:iCs w:val="false"/>
          <w:lang w:val="en-US"/>
        </w:rPr>
        <w:t xml:space="preserve"> what subtle hold the major had on him.</w:t>
      </w:r>
    </w:p>
    <w:p>
      <w:pPr>
        <w:pStyle w:val="TextBody"/>
        <w:rPr>
          <w:lang w:val="en-US"/>
        </w:rPr>
      </w:pPr>
      <w:r>
        <w:rPr>
          <w:i w:val="false"/>
          <w:iCs w:val="false"/>
          <w:lang w:val="en-US"/>
        </w:rPr>
        <w:t>“</w:t>
      </w:r>
      <w:r>
        <w:rPr>
          <w:i w:val="false"/>
          <w:iCs w:val="false"/>
          <w:lang w:val="en-US"/>
        </w:rPr>
        <w:t xml:space="preserve">None, of course,” the colonel was saying. “We go where the young people are. And yesterday, your classmates were at the farm.” The colonel paused to spoon up mashed potatoes. “We talked to several youngsters, </w:t>
      </w:r>
      <w:r>
        <w:rPr>
          <w:i w:val="false"/>
          <w:iCs w:val="false"/>
          <w:lang w:val="en-US"/>
        </w:rPr>
        <w:t>including one, um, what was his name? Triflagr? Do you know him well?”</w:t>
      </w:r>
    </w:p>
    <w:p>
      <w:pPr>
        <w:pStyle w:val="TextBody"/>
        <w:rPr>
          <w:lang w:val="en-US"/>
        </w:rPr>
      </w:pPr>
      <w:r>
        <w:rPr>
          <w:i w:val="false"/>
          <w:iCs w:val="false"/>
          <w:lang w:val="en-US"/>
        </w:rPr>
        <w:t xml:space="preserve">Kenst almost choked on the food he was swallowing. Zada? </w:t>
      </w:r>
      <w:r>
        <w:rPr>
          <w:i/>
          <w:iCs/>
          <w:lang w:val="en-US"/>
        </w:rPr>
        <w:t>In the military?</w:t>
      </w:r>
      <w:r>
        <w:rPr>
          <w:i w:val="false"/>
          <w:iCs w:val="false"/>
          <w:lang w:val="en-US"/>
        </w:rPr>
        <w:t xml:space="preserve"> Well, boot camp would be sure to untwist his mind or break it </w:t>
      </w:r>
      <w:r>
        <w:rPr>
          <w:i w:val="false"/>
          <w:iCs w:val="false"/>
          <w:lang w:val="en-US"/>
        </w:rPr>
        <w:t>completely</w:t>
      </w:r>
      <w:r>
        <w:rPr>
          <w:i w:val="false"/>
          <w:iCs w:val="false"/>
          <w:lang w:val="en-US"/>
        </w:rPr>
        <w:t>, Kenst thought, washing down the bite with a drink. He thought the major had a slight smile at Kenst</w:t>
      </w:r>
      <w:del w:id="2071" w:author="R.Scott Wade" w:date="2022-07-31T18:13:17Z">
        <w:r>
          <w:rPr>
            <w:i w:val="false"/>
            <w:iCs w:val="false"/>
            <w:lang w:val="en-US"/>
          </w:rPr>
          <w:delText>’</w:delText>
        </w:r>
      </w:del>
      <w:ins w:id="2072" w:author="R.Scott Wade" w:date="2022-07-31T18:13:17Z">
        <w:r>
          <w:rPr>
            <w:i w:val="false"/>
            <w:iCs w:val="false"/>
            <w:lang w:val="en-US"/>
          </w:rPr>
          <w:t>’</w:t>
        </w:r>
      </w:ins>
      <w:r>
        <w:rPr>
          <w:i w:val="false"/>
          <w:iCs w:val="false"/>
          <w:lang w:val="en-US"/>
        </w:rPr>
        <w:t>s discomfiture. “Yes sir, I know him.”</w:t>
      </w:r>
    </w:p>
    <w:p>
      <w:pPr>
        <w:pStyle w:val="TextBody"/>
        <w:rPr>
          <w:i w:val="false"/>
          <w:i w:val="false"/>
          <w:iCs w:val="false"/>
          <w:lang w:val="en-US"/>
        </w:rPr>
      </w:pPr>
      <w:r>
        <w:rPr>
          <w:i w:val="false"/>
          <w:iCs w:val="false"/>
          <w:lang w:val="en-US"/>
        </w:rPr>
        <w:t>“</w:t>
      </w:r>
      <w:r>
        <w:rPr>
          <w:i w:val="false"/>
          <w:iCs w:val="false"/>
          <w:lang w:val="en-US"/>
        </w:rPr>
        <w:t>Well, as I understand it, he had some things to say about you. Thinks you</w:t>
      </w:r>
      <w:del w:id="2073" w:author="R.Scott Wade" w:date="2022-07-31T18:13:17Z">
        <w:r>
          <w:rPr>
            <w:i w:val="false"/>
            <w:iCs w:val="false"/>
            <w:lang w:val="en-US"/>
          </w:rPr>
          <w:delText>’</w:delText>
        </w:r>
      </w:del>
      <w:ins w:id="2074" w:author="R.Scott Wade" w:date="2022-07-31T18:13:17Z">
        <w:r>
          <w:rPr>
            <w:i w:val="false"/>
            <w:iCs w:val="false"/>
            <w:lang w:val="en-US"/>
          </w:rPr>
          <w:t>’</w:t>
        </w:r>
      </w:ins>
      <w:r>
        <w:rPr>
          <w:i w:val="false"/>
          <w:iCs w:val="false"/>
          <w:lang w:val="en-US"/>
        </w:rPr>
        <w:t>d enjoy the military. Do you often speak of it?”</w:t>
      </w:r>
    </w:p>
    <w:p>
      <w:pPr>
        <w:pStyle w:val="TextBody"/>
        <w:rPr>
          <w:lang w:val="en-US"/>
        </w:rPr>
      </w:pPr>
      <w:r>
        <w:rPr>
          <w:i w:val="false"/>
          <w:iCs w:val="false"/>
          <w:lang w:val="en-US"/>
        </w:rPr>
        <w:t>“</w:t>
      </w:r>
      <w:r>
        <w:rPr>
          <w:i w:val="false"/>
          <w:iCs w:val="false"/>
          <w:lang w:val="en-US"/>
        </w:rPr>
        <w:t>No, sir, I don</w:t>
      </w:r>
      <w:del w:id="2075" w:author="R.Scott Wade" w:date="2022-07-31T18:13:17Z">
        <w:r>
          <w:rPr>
            <w:i w:val="false"/>
            <w:iCs w:val="false"/>
            <w:lang w:val="en-US"/>
          </w:rPr>
          <w:delText>’</w:delText>
        </w:r>
      </w:del>
      <w:ins w:id="2076" w:author="R.Scott Wade" w:date="2022-07-31T18:13:17Z">
        <w:r>
          <w:rPr>
            <w:i w:val="false"/>
            <w:iCs w:val="false"/>
            <w:lang w:val="en-US"/>
          </w:rPr>
          <w:t>’</w:t>
        </w:r>
      </w:ins>
      <w:r>
        <w:rPr>
          <w:i w:val="false"/>
          <w:iCs w:val="false"/>
          <w:lang w:val="en-US"/>
        </w:rPr>
        <w:t xml:space="preserve">t recall ever discussing the military with Z– Triflagr.” </w:t>
      </w:r>
      <w:r>
        <w:rPr>
          <w:i w:val="false"/>
          <w:iCs w:val="false"/>
          <w:lang w:val="en-US"/>
        </w:rPr>
        <w:t>The conversation was starting to have a surrealness to it. “He</w:t>
      </w:r>
      <w:del w:id="2077" w:author="R.Scott Wade" w:date="2022-07-31T18:13:17Z">
        <w:r>
          <w:rPr>
            <w:i w:val="false"/>
            <w:iCs w:val="false"/>
            <w:lang w:val="en-US"/>
          </w:rPr>
          <w:delText>’</w:delText>
        </w:r>
      </w:del>
      <w:ins w:id="2078" w:author="R.Scott Wade" w:date="2022-07-31T18:13:17Z">
        <w:r>
          <w:rPr>
            <w:i w:val="false"/>
            <w:iCs w:val="false"/>
            <w:lang w:val="en-US"/>
          </w:rPr>
          <w:t>’</w:t>
        </w:r>
      </w:ins>
      <w:r>
        <w:rPr>
          <w:i w:val="false"/>
          <w:iCs w:val="false"/>
          <w:lang w:val="en-US"/>
        </w:rPr>
        <w:t>s the boy that attacked me.”</w:t>
      </w:r>
    </w:p>
    <w:p>
      <w:pPr>
        <w:pStyle w:val="TextBody"/>
        <w:rPr>
          <w:i w:val="false"/>
          <w:i w:val="false"/>
          <w:iCs w:val="false"/>
          <w:lang w:val="en-US"/>
        </w:rPr>
      </w:pPr>
      <w:r>
        <w:rPr>
          <w:i w:val="false"/>
          <w:iCs w:val="false"/>
          <w:lang w:val="en-US"/>
        </w:rPr>
        <w:t>“</w:t>
      </w:r>
      <w:r>
        <w:rPr>
          <w:i w:val="false"/>
          <w:iCs w:val="false"/>
          <w:lang w:val="en-US"/>
        </w:rPr>
        <w:t>Oh, well, that</w:t>
      </w:r>
      <w:del w:id="2079" w:author="R.Scott Wade" w:date="2022-07-31T18:13:17Z">
        <w:r>
          <w:rPr>
            <w:i w:val="false"/>
            <w:iCs w:val="false"/>
            <w:lang w:val="en-US"/>
          </w:rPr>
          <w:delText>’</w:delText>
        </w:r>
      </w:del>
      <w:ins w:id="2080" w:author="R.Scott Wade" w:date="2022-07-31T18:13:17Z">
        <w:r>
          <w:rPr>
            <w:i w:val="false"/>
            <w:iCs w:val="false"/>
            <w:lang w:val="en-US"/>
          </w:rPr>
          <w:t>’</w:t>
        </w:r>
      </w:ins>
      <w:r>
        <w:rPr>
          <w:i w:val="false"/>
          <w:iCs w:val="false"/>
          <w:lang w:val="en-US"/>
        </w:rPr>
        <w:t xml:space="preserve">s </w:t>
      </w:r>
      <w:r>
        <w:rPr>
          <w:i w:val="false"/>
          <w:iCs w:val="false"/>
          <w:sz w:val="24"/>
          <w:lang w:val="en-US"/>
        </w:rPr>
        <w:t>um… s</w:t>
      </w:r>
      <w:r>
        <w:rPr>
          <w:i w:val="false"/>
          <w:iCs w:val="false"/>
          <w:lang w:val="en-US"/>
        </w:rPr>
        <w:t xml:space="preserve">eems he may have not had your best interests at heart, then, </w:t>
      </w:r>
      <w:r>
        <w:rPr>
          <w:i w:val="false"/>
          <w:iCs w:val="false"/>
          <w:lang w:val="en-US"/>
        </w:rPr>
        <w:t>h</w:t>
      </w:r>
      <w:r>
        <w:rPr>
          <w:i w:val="false"/>
          <w:iCs w:val="false"/>
          <w:lang w:val="en-US"/>
        </w:rPr>
        <w:t xml:space="preserve">mm? Well, anyway, it may just backfire on him. Have you ever considered it?” </w:t>
      </w:r>
    </w:p>
    <w:p>
      <w:pPr>
        <w:pStyle w:val="TextBody"/>
        <w:rPr>
          <w:lang w:val="en-US"/>
        </w:rPr>
      </w:pPr>
      <w:r>
        <w:rPr>
          <w:i w:val="false"/>
          <w:iCs w:val="false"/>
          <w:lang w:val="en-US"/>
        </w:rPr>
        <w:t xml:space="preserve">Kenst conceded </w:t>
      </w:r>
      <w:r>
        <w:rPr>
          <w:i w:val="false"/>
          <w:iCs w:val="false"/>
          <w:lang w:val="en-US"/>
        </w:rPr>
        <w:t>t</w:t>
      </w:r>
      <w:r>
        <w:rPr>
          <w:i w:val="false"/>
          <w:iCs w:val="false"/>
          <w:lang w:val="en-US"/>
        </w:rPr>
        <w:t>he colonel could navigate mine</w:t>
      </w:r>
      <w:r>
        <w:rPr>
          <w:i w:val="false"/>
          <w:iCs w:val="false"/>
          <w:lang w:val="en-US"/>
        </w:rPr>
        <w:t>fields</w:t>
      </w:r>
      <w:r>
        <w:rPr>
          <w:i w:val="false"/>
          <w:iCs w:val="false"/>
          <w:lang w:val="en-US"/>
        </w:rPr>
        <w:t xml:space="preserve"> well enough. </w:t>
      </w:r>
      <w:r>
        <w:rPr>
          <w:i w:val="false"/>
          <w:iCs w:val="false"/>
          <w:lang w:val="en-US"/>
        </w:rPr>
        <w:t>H</w:t>
      </w:r>
      <w:r>
        <w:rPr>
          <w:i w:val="false"/>
          <w:iCs w:val="false"/>
          <w:lang w:val="en-US"/>
        </w:rPr>
        <w:t xml:space="preserve">e </w:t>
      </w:r>
      <w:r>
        <w:rPr>
          <w:i w:val="false"/>
          <w:iCs w:val="false"/>
          <w:lang w:val="en-US"/>
        </w:rPr>
        <w:t>realized the colonel was waiting for an answer.</w:t>
      </w:r>
    </w:p>
    <w:p>
      <w:pPr>
        <w:pStyle w:val="TextBody"/>
        <w:rPr>
          <w:i w:val="false"/>
          <w:i w:val="false"/>
          <w:iCs w:val="false"/>
          <w:lang w:val="en-US"/>
        </w:rPr>
      </w:pPr>
      <w:r>
        <w:rPr>
          <w:i w:val="false"/>
          <w:iCs w:val="false"/>
          <w:sz w:val="24"/>
          <w:lang w:val="en-US"/>
        </w:rPr>
        <w:t>“</w:t>
      </w:r>
      <w:r>
        <w:rPr>
          <w:i w:val="false"/>
          <w:iCs w:val="false"/>
          <w:sz w:val="24"/>
          <w:lang w:val="en-US"/>
        </w:rPr>
        <w:t>Uh… c</w:t>
      </w:r>
      <w:r>
        <w:rPr>
          <w:i w:val="false"/>
          <w:iCs w:val="false"/>
          <w:lang w:val="en-US"/>
        </w:rPr>
        <w:t xml:space="preserve">onsidered what, sir?” </w:t>
      </w:r>
    </w:p>
    <w:p>
      <w:pPr>
        <w:pStyle w:val="TextBody"/>
        <w:rPr>
          <w:lang w:val="en-US"/>
        </w:rPr>
      </w:pPr>
      <w:r>
        <w:rPr>
          <w:i w:val="false"/>
          <w:iCs w:val="false"/>
          <w:lang w:val="en-US"/>
        </w:rPr>
        <w:t>“</w:t>
      </w:r>
      <w:r>
        <w:rPr>
          <w:i w:val="false"/>
          <w:iCs w:val="false"/>
          <w:lang w:val="en-US"/>
        </w:rPr>
        <w:t xml:space="preserve">A career in the </w:t>
      </w:r>
      <w:r>
        <w:fldChar w:fldCharType="begin"/>
      </w:r>
      <w:r>
        <w:rPr>
          <w:i w:val="false"/>
          <w:iCs w:val="false"/>
          <w:lang w:val="en-US"/>
        </w:rPr>
        <w:instrText xml:space="preserve"> XE "Places:Arach" </w:instrText>
      </w:r>
      <w:r>
        <w:rPr>
          <w:i w:val="false"/>
          <w:iCs w:val="false"/>
          <w:lang w:val="en-US"/>
        </w:rPr>
        <w:fldChar w:fldCharType="separate"/>
      </w:r>
      <w:r>
        <w:rPr>
          <w:i w:val="false"/>
          <w:iCs w:val="false"/>
          <w:lang w:val="en-US"/>
          <w:rPrChange w:id="0" w:author="R.Scott Wade" w:date="2022-07-23T12:53:57Z"/>
        </w:rPr>
        <w:t>Arach</w:t>
      </w:r>
      <w:r>
        <w:rPr>
          <w:i w:val="false"/>
          <w:iCs w:val="false"/>
          <w:lang w:val="en-US"/>
        </w:rPr>
        <w:fldChar w:fldCharType="end"/>
      </w:r>
      <w:r>
        <w:rPr>
          <w:i w:val="false"/>
          <w:iCs w:val="false"/>
          <w:lang w:val="en-US"/>
        </w:rPr>
        <w:t xml:space="preserve"> Defense Forces</w:t>
      </w:r>
      <w:r>
        <w:rPr>
          <w:i w:val="false"/>
          <w:iCs w:val="false"/>
          <w:lang w:val="en-US"/>
        </w:rPr>
        <w:t xml:space="preserve">. If you apply yourself a little </w:t>
      </w:r>
      <w:r>
        <w:rPr>
          <w:i w:val="false"/>
          <w:iCs w:val="false"/>
          <w:lang w:val="en-US"/>
        </w:rPr>
        <w:t>now</w:t>
      </w:r>
      <w:r>
        <w:rPr>
          <w:i w:val="false"/>
          <w:iCs w:val="false"/>
          <w:lang w:val="en-US"/>
        </w:rPr>
        <w:t>, you could enter as an officer. Better pay, more control over your career, lots of advantages.”</w:t>
      </w:r>
    </w:p>
    <w:p>
      <w:pPr>
        <w:pStyle w:val="TextBody"/>
        <w:rPr>
          <w:i w:val="false"/>
          <w:i w:val="false"/>
          <w:iCs w:val="false"/>
          <w:lang w:val="en-US"/>
        </w:rPr>
      </w:pPr>
      <w:r>
        <w:rPr>
          <w:i w:val="false"/>
          <w:iCs w:val="false"/>
          <w:lang w:val="en-US"/>
        </w:rPr>
        <w:t>“</w:t>
      </w:r>
      <w:r>
        <w:rPr>
          <w:i w:val="false"/>
          <w:iCs w:val="false"/>
          <w:lang w:val="en-US"/>
        </w:rPr>
        <w:t>Advantages? Oh, I wasn</w:t>
      </w:r>
      <w:del w:id="2083" w:author="R.Scott Wade" w:date="2022-07-31T18:13:17Z">
        <w:r>
          <w:rPr>
            <w:i w:val="false"/>
            <w:iCs w:val="false"/>
            <w:lang w:val="en-US"/>
          </w:rPr>
          <w:delText>’</w:delText>
        </w:r>
      </w:del>
      <w:ins w:id="2084" w:author="R.Scott Wade" w:date="2022-07-31T18:13:17Z">
        <w:r>
          <w:rPr>
            <w:i w:val="false"/>
            <w:iCs w:val="false"/>
            <w:lang w:val="en-US"/>
          </w:rPr>
          <w:t>’</w:t>
        </w:r>
      </w:ins>
      <w:r>
        <w:rPr>
          <w:i w:val="false"/>
          <w:iCs w:val="false"/>
          <w:lang w:val="en-US"/>
        </w:rPr>
        <w:t>t planning on being a farmer. That</w:t>
      </w:r>
      <w:del w:id="2085" w:author="R.Scott Wade" w:date="2022-07-31T18:13:17Z">
        <w:r>
          <w:rPr>
            <w:i w:val="false"/>
            <w:iCs w:val="false"/>
            <w:lang w:val="en-US"/>
          </w:rPr>
          <w:delText>’</w:delText>
        </w:r>
      </w:del>
      <w:ins w:id="2086" w:author="R.Scott Wade" w:date="2022-07-31T18:13:17Z">
        <w:r>
          <w:rPr>
            <w:i w:val="false"/>
            <w:iCs w:val="false"/>
            <w:lang w:val="en-US"/>
          </w:rPr>
          <w:t>’</w:t>
        </w:r>
      </w:ins>
      <w:r>
        <w:rPr>
          <w:i w:val="false"/>
          <w:iCs w:val="false"/>
          <w:lang w:val="en-US"/>
        </w:rPr>
        <w:t>s just school work they have me doing.”</w:t>
      </w:r>
    </w:p>
    <w:p>
      <w:pPr>
        <w:pStyle w:val="TextBody"/>
        <w:rPr>
          <w:lang w:val="en-US"/>
        </w:rPr>
      </w:pPr>
      <w:r>
        <w:rPr>
          <w:i w:val="false"/>
          <w:iCs w:val="false"/>
          <w:lang w:val="en-US"/>
        </w:rPr>
        <w:t>“</w:t>
      </w:r>
      <w:r>
        <w:rPr>
          <w:i w:val="false"/>
          <w:iCs w:val="false"/>
          <w:lang w:val="en-US"/>
        </w:rPr>
        <w:t>No, Kenst, I</w:t>
      </w:r>
      <w:del w:id="2087" w:author="R.Scott Wade" w:date="2022-07-31T18:13:17Z">
        <w:r>
          <w:rPr>
            <w:i w:val="false"/>
            <w:iCs w:val="false"/>
            <w:lang w:val="en-US"/>
          </w:rPr>
          <w:delText>’</w:delText>
        </w:r>
      </w:del>
      <w:ins w:id="2088" w:author="R.Scott Wade" w:date="2022-07-31T18:13:17Z">
        <w:r>
          <w:rPr>
            <w:i w:val="false"/>
            <w:iCs w:val="false"/>
            <w:lang w:val="en-US"/>
          </w:rPr>
          <w:t>’</w:t>
        </w:r>
      </w:ins>
      <w:r>
        <w:rPr>
          <w:i w:val="false"/>
          <w:iCs w:val="false"/>
          <w:lang w:val="en-US"/>
        </w:rPr>
        <w:t xml:space="preserve">m talking about your plans to enter the </w:t>
      </w:r>
      <w:r>
        <w:rPr>
          <w:i w:val="false"/>
          <w:iCs w:val="false"/>
          <w:lang w:val="en-US"/>
        </w:rPr>
        <w:t xml:space="preserve">military. Now, almost anyone can enlist, but </w:t>
      </w:r>
      <w:r>
        <w:rPr>
          <w:i w:val="false"/>
          <w:iCs w:val="false"/>
          <w:lang w:val="en-US"/>
        </w:rPr>
        <w:t>enlistees</w:t>
      </w:r>
      <w:r>
        <w:rPr>
          <w:i w:val="false"/>
          <w:iCs w:val="false"/>
          <w:lang w:val="en-US"/>
        </w:rPr>
        <w:t xml:space="preserve"> don</w:t>
      </w:r>
      <w:del w:id="2089" w:author="R.Scott Wade" w:date="2022-07-31T18:13:17Z">
        <w:r>
          <w:rPr>
            <w:i w:val="false"/>
            <w:iCs w:val="false"/>
            <w:lang w:val="en-US"/>
          </w:rPr>
          <w:delText>’</w:delText>
        </w:r>
      </w:del>
      <w:ins w:id="2090" w:author="R.Scott Wade" w:date="2022-07-31T18:13:17Z">
        <w:r>
          <w:rPr>
            <w:i w:val="false"/>
            <w:iCs w:val="false"/>
            <w:lang w:val="en-US"/>
          </w:rPr>
          <w:t>’</w:t>
        </w:r>
      </w:ins>
      <w:r>
        <w:rPr>
          <w:i w:val="false"/>
          <w:iCs w:val="false"/>
          <w:lang w:val="en-US"/>
        </w:rPr>
        <w:t xml:space="preserve">t get to pick </w:t>
      </w:r>
      <w:r>
        <w:rPr>
          <w:i w:val="false"/>
          <w:iCs w:val="false"/>
          <w:lang w:val="en-US"/>
        </w:rPr>
        <w:t>their</w:t>
      </w:r>
      <w:r>
        <w:rPr>
          <w:i w:val="false"/>
          <w:iCs w:val="false"/>
          <w:lang w:val="en-US"/>
        </w:rPr>
        <w:t xml:space="preserve"> assignment</w:t>
      </w:r>
      <w:r>
        <w:rPr>
          <w:i w:val="false"/>
          <w:iCs w:val="false"/>
          <w:lang w:val="en-US"/>
        </w:rPr>
        <w:t>s</w:t>
      </w:r>
      <w:r>
        <w:rPr>
          <w:i w:val="false"/>
          <w:iCs w:val="false"/>
          <w:lang w:val="en-US"/>
        </w:rPr>
        <w:t>.”</w:t>
      </w:r>
    </w:p>
    <w:p>
      <w:pPr>
        <w:pStyle w:val="TextBody"/>
        <w:rPr>
          <w:i w:val="false"/>
          <w:i w:val="false"/>
          <w:iCs w:val="false"/>
          <w:lang w:val="en-US"/>
        </w:rPr>
      </w:pPr>
      <w:r>
        <w:rPr>
          <w:i w:val="false"/>
          <w:iCs w:val="false"/>
          <w:lang w:val="en-US"/>
        </w:rPr>
        <w:t>“</w:t>
      </w:r>
      <w:r>
        <w:rPr>
          <w:i w:val="false"/>
          <w:iCs w:val="false"/>
          <w:lang w:val="en-US"/>
        </w:rPr>
        <w:t>I wasn</w:t>
      </w:r>
      <w:del w:id="2091" w:author="R.Scott Wade" w:date="2022-07-31T18:13:17Z">
        <w:r>
          <w:rPr>
            <w:i w:val="false"/>
            <w:iCs w:val="false"/>
            <w:lang w:val="en-US"/>
          </w:rPr>
          <w:delText>’</w:delText>
        </w:r>
      </w:del>
      <w:ins w:id="2092" w:author="R.Scott Wade" w:date="2022-07-31T18:13:17Z">
        <w:r>
          <w:rPr>
            <w:i w:val="false"/>
            <w:iCs w:val="false"/>
            <w:lang w:val="en-US"/>
          </w:rPr>
          <w:t>’</w:t>
        </w:r>
      </w:ins>
      <w:r>
        <w:rPr>
          <w:i w:val="false"/>
          <w:iCs w:val="false"/>
          <w:lang w:val="en-US"/>
        </w:rPr>
        <w:t xml:space="preserve">t going to </w:t>
      </w:r>
      <w:r>
        <w:rPr>
          <w:i w:val="false"/>
          <w:iCs w:val="false"/>
          <w:sz w:val="24"/>
          <w:lang w:val="en-US"/>
        </w:rPr>
        <w:t>–</w:t>
      </w:r>
      <w:r>
        <w:rPr>
          <w:i w:val="false"/>
          <w:iCs w:val="false"/>
          <w:lang w:val="en-US"/>
        </w:rPr>
        <w:t xml:space="preserve">” Kenst started, but the colonel was paving a road </w:t>
      </w:r>
      <w:commentRangeStart w:id="47"/>
      <w:r>
        <w:rPr>
          <w:i w:val="false"/>
          <w:iCs w:val="false"/>
          <w:lang w:val="en-US"/>
        </w:rPr>
        <w:t xml:space="preserve">to </w:t>
      </w:r>
      <w:ins w:id="2093" w:author="R.Scott Wade" w:date="2022-07-10T20:02:35Z">
        <w:r>
          <w:rPr>
            <w:i w:val="false"/>
            <w:iCs w:val="false"/>
            <w:lang w:val="en-US"/>
          </w:rPr>
          <w:t xml:space="preserve">the </w:t>
        </w:r>
      </w:ins>
      <w:r>
        <w:rPr>
          <w:i w:val="false"/>
          <w:iCs w:val="false"/>
          <w:lang w:val="en-US"/>
        </w:rPr>
        <w:t>young persons</w:t>
      </w:r>
      <w:del w:id="2094" w:author="R.Scott Wade" w:date="2022-07-31T18:13:17Z">
        <w:r>
          <w:rPr>
            <w:i w:val="false"/>
            <w:iCs w:val="false"/>
            <w:lang w:val="en-US"/>
          </w:rPr>
          <w:delText>’</w:delText>
        </w:r>
      </w:del>
      <w:ins w:id="2095" w:author="R.Scott Wade" w:date="2022-07-31T18:13:17Z">
        <w:r>
          <w:rPr>
            <w:i w:val="false"/>
            <w:iCs w:val="false"/>
            <w:lang w:val="en-US"/>
          </w:rPr>
          <w:t>’</w:t>
        </w:r>
      </w:ins>
      <w:r>
        <w:rPr>
          <w:i w:val="false"/>
          <w:iCs w:val="false"/>
          <w:lang w:val="en-US"/>
        </w:rPr>
        <w:t xml:space="preserve"> </w:t>
      </w:r>
      <w:r>
        <w:rPr>
          <w:i w:val="false"/>
          <w:iCs w:val="false"/>
          <w:lang w:val="en-US"/>
        </w:rPr>
      </w:r>
      <w:commentRangeEnd w:id="47"/>
      <w:r>
        <w:commentReference w:id="47"/>
      </w:r>
      <w:r>
        <w:rPr>
          <w:i w:val="false"/>
          <w:iCs w:val="false"/>
          <w:lang w:val="en-US"/>
        </w:rPr>
        <w:t>future</w:t>
      </w:r>
      <w:r>
        <w:rPr>
          <w:i w:val="false"/>
          <w:iCs w:val="false"/>
          <w:lang w:val="en-US"/>
        </w:rPr>
        <w:t>s</w:t>
      </w:r>
      <w:r>
        <w:rPr>
          <w:i w:val="false"/>
          <w:iCs w:val="false"/>
          <w:lang w:val="en-US"/>
        </w:rPr>
        <w:t xml:space="preserve">. </w:t>
      </w:r>
    </w:p>
    <w:p>
      <w:pPr>
        <w:pStyle w:val="TextBody"/>
        <w:rPr>
          <w:lang w:val="en-US"/>
        </w:rPr>
      </w:pPr>
      <w:r>
        <w:rPr>
          <w:i w:val="false"/>
          <w:iCs w:val="false"/>
          <w:lang w:val="en-US"/>
        </w:rPr>
        <w:t>“</w:t>
      </w:r>
      <w:r>
        <w:rPr>
          <w:i w:val="false"/>
          <w:iCs w:val="false"/>
          <w:lang w:val="en-US"/>
        </w:rPr>
        <w:t xml:space="preserve">Of course not, you </w:t>
      </w:r>
      <w:r>
        <w:rPr>
          <w:i w:val="false"/>
          <w:iCs w:val="false"/>
          <w:lang w:val="en-US"/>
        </w:rPr>
        <w:t>we</w:t>
      </w:r>
      <w:r>
        <w:rPr>
          <w:i w:val="false"/>
          <w:iCs w:val="false"/>
          <w:lang w:val="en-US"/>
        </w:rPr>
        <w:t>re just trying to not get eaten by pumoids, right?” The colonel chuckled. “We couldn</w:t>
      </w:r>
      <w:del w:id="2096" w:author="R.Scott Wade" w:date="2022-07-31T18:13:17Z">
        <w:r>
          <w:rPr>
            <w:i w:val="false"/>
            <w:iCs w:val="false"/>
            <w:lang w:val="en-US"/>
          </w:rPr>
          <w:delText>’</w:delText>
        </w:r>
      </w:del>
      <w:ins w:id="2097" w:author="R.Scott Wade" w:date="2022-07-31T18:13:17Z">
        <w:r>
          <w:rPr>
            <w:i w:val="false"/>
            <w:iCs w:val="false"/>
            <w:lang w:val="en-US"/>
          </w:rPr>
          <w:t>’</w:t>
        </w:r>
      </w:ins>
      <w:r>
        <w:rPr>
          <w:i w:val="false"/>
          <w:iCs w:val="false"/>
          <w:lang w:val="en-US"/>
        </w:rPr>
        <w:t>t very well leave you out there in the woods. Too cold, nothing to eat, but things that might eat you. Not a good situation you were in.”</w:t>
      </w:r>
    </w:p>
    <w:p>
      <w:pPr>
        <w:pStyle w:val="TextBody"/>
        <w:rPr>
          <w:i w:val="false"/>
          <w:i w:val="false"/>
          <w:iCs w:val="false"/>
          <w:lang w:val="en-US"/>
        </w:rPr>
      </w:pPr>
      <w:r>
        <w:rPr>
          <w:i w:val="false"/>
          <w:iCs w:val="false"/>
          <w:lang w:val="en-US"/>
        </w:rPr>
        <w:t>“</w:t>
      </w:r>
      <w:r>
        <w:rPr>
          <w:i w:val="false"/>
          <w:iCs w:val="false"/>
          <w:lang w:val="en-US"/>
        </w:rPr>
        <w:t>I was fine except for –”</w:t>
      </w:r>
    </w:p>
    <w:p>
      <w:pPr>
        <w:pStyle w:val="TextBody"/>
        <w:rPr>
          <w:lang w:val="en-US"/>
        </w:rPr>
      </w:pPr>
      <w:r>
        <w:rPr>
          <w:i w:val="false"/>
          <w:iCs w:val="false"/>
          <w:lang w:val="en-US"/>
        </w:rPr>
        <w:t>“</w:t>
      </w:r>
      <w:r>
        <w:rPr>
          <w:i w:val="false"/>
          <w:iCs w:val="false"/>
          <w:lang w:val="en-US"/>
        </w:rPr>
        <w:t>We see recruiting as a big part of our mission, but young people</w:t>
      </w:r>
      <w:del w:id="2098" w:author="R.Scott Wade" w:date="2022-07-31T18:13:17Z">
        <w:r>
          <w:rPr>
            <w:i w:val="false"/>
            <w:iCs w:val="false"/>
            <w:lang w:val="en-US"/>
          </w:rPr>
          <w:delText>’</w:delText>
        </w:r>
      </w:del>
      <w:ins w:id="2099" w:author="R.Scott Wade" w:date="2022-07-31T18:13:17Z">
        <w:r>
          <w:rPr>
            <w:i w:val="false"/>
            <w:iCs w:val="false"/>
            <w:lang w:val="en-US"/>
          </w:rPr>
          <w:t>’</w:t>
        </w:r>
      </w:ins>
      <w:r>
        <w:rPr>
          <w:i w:val="false"/>
          <w:iCs w:val="false"/>
          <w:lang w:val="en-US"/>
        </w:rPr>
        <w:t>s safety comes first. Y</w:t>
      </w:r>
      <w:r>
        <w:rPr>
          <w:i w:val="false"/>
          <w:iCs w:val="false"/>
          <w:lang w:val="en-US"/>
        </w:rPr>
        <w:t>ou</w:t>
      </w:r>
      <w:del w:id="2100" w:author="R.Scott Wade" w:date="2022-07-31T18:13:17Z">
        <w:r>
          <w:rPr>
            <w:i w:val="false"/>
            <w:iCs w:val="false"/>
            <w:lang w:val="en-US"/>
          </w:rPr>
          <w:delText>’</w:delText>
        </w:r>
      </w:del>
      <w:ins w:id="2101" w:author="R.Scott Wade" w:date="2022-07-31T18:13:17Z">
        <w:r>
          <w:rPr>
            <w:i w:val="false"/>
            <w:iCs w:val="false"/>
            <w:lang w:val="en-US"/>
          </w:rPr>
          <w:t>’</w:t>
        </w:r>
      </w:ins>
      <w:r>
        <w:rPr>
          <w:i w:val="false"/>
          <w:iCs w:val="false"/>
          <w:lang w:val="en-US"/>
        </w:rPr>
        <w:t xml:space="preserve">re </w:t>
      </w:r>
      <w:r>
        <w:rPr>
          <w:i w:val="false"/>
          <w:iCs w:val="false"/>
          <w:lang w:val="en-US"/>
        </w:rPr>
        <w:t xml:space="preserve">safe now, but </w:t>
      </w:r>
      <w:r>
        <w:rPr>
          <w:i w:val="false"/>
          <w:iCs w:val="false"/>
          <w:lang w:val="en-US"/>
        </w:rPr>
        <w:t xml:space="preserve">too young to join </w:t>
      </w:r>
      <w:r>
        <w:rPr>
          <w:i w:val="false"/>
          <w:iCs w:val="false"/>
          <w:lang w:val="en-US"/>
        </w:rPr>
        <w:t>yet</w:t>
      </w:r>
      <w:r>
        <w:rPr>
          <w:i w:val="false"/>
          <w:iCs w:val="false"/>
          <w:lang w:val="en-US"/>
        </w:rPr>
        <w:t xml:space="preserve">. But </w:t>
      </w:r>
      <w:r>
        <w:rPr>
          <w:i w:val="false"/>
          <w:iCs w:val="false"/>
          <w:lang w:val="en-US"/>
        </w:rPr>
        <w:t xml:space="preserve">the </w:t>
      </w:r>
      <w:r>
        <w:rPr>
          <w:i w:val="false"/>
          <w:iCs w:val="false"/>
          <w:lang w:val="en-US"/>
        </w:rPr>
        <w:t xml:space="preserve">Young Defenders </w:t>
      </w:r>
      <w:r>
        <w:rPr>
          <w:i w:val="false"/>
          <w:iCs w:val="false"/>
          <w:lang w:val="en-US"/>
        </w:rPr>
        <w:t xml:space="preserve">of </w:t>
      </w:r>
      <w:r>
        <w:fldChar w:fldCharType="begin"/>
      </w:r>
      <w:r>
        <w:rPr>
          <w:i w:val="false"/>
          <w:iCs w:val="false"/>
          <w:lang w:val="en-US"/>
        </w:rPr>
        <w:instrText xml:space="preserve"> XE "Places:Arach" </w:instrText>
      </w:r>
      <w:r>
        <w:rPr>
          <w:i w:val="false"/>
          <w:iCs w:val="false"/>
          <w:lang w:val="en-US"/>
        </w:rPr>
        <w:fldChar w:fldCharType="separate"/>
      </w:r>
      <w:r>
        <w:rPr>
          <w:i w:val="false"/>
          <w:iCs w:val="false"/>
          <w:lang w:val="en-US"/>
          <w:rPrChange w:id="0" w:author="R.Scott Wade" w:date="2022-07-23T12:53:57Z"/>
        </w:rPr>
        <w:t>Arach</w:t>
      </w:r>
      <w:r>
        <w:rPr>
          <w:i w:val="false"/>
          <w:iCs w:val="false"/>
          <w:lang w:val="en-US"/>
        </w:rPr>
        <w:fldChar w:fldCharType="end"/>
      </w:r>
      <w:r>
        <w:rPr>
          <w:i w:val="false"/>
          <w:iCs w:val="false"/>
          <w:lang w:val="en-US"/>
        </w:rPr>
        <w:t xml:space="preserve">, </w:t>
      </w:r>
      <w:r>
        <w:rPr>
          <w:i w:val="false"/>
          <w:iCs w:val="false"/>
          <w:lang w:val="en-US"/>
        </w:rPr>
        <w:t>you</w:t>
      </w:r>
      <w:del w:id="2104" w:author="R.Scott Wade" w:date="2022-07-31T18:13:17Z">
        <w:r>
          <w:rPr>
            <w:i w:val="false"/>
            <w:iCs w:val="false"/>
            <w:lang w:val="en-US"/>
          </w:rPr>
          <w:delText>’</w:delText>
        </w:r>
      </w:del>
      <w:ins w:id="2105" w:author="R.Scott Wade" w:date="2022-07-31T18:13:17Z">
        <w:r>
          <w:rPr>
            <w:i w:val="false"/>
            <w:iCs w:val="false"/>
            <w:lang w:val="en-US"/>
          </w:rPr>
          <w:t>’</w:t>
        </w:r>
      </w:ins>
      <w:r>
        <w:rPr>
          <w:i w:val="false"/>
          <w:iCs w:val="false"/>
          <w:lang w:val="en-US"/>
        </w:rPr>
        <w:t xml:space="preserve">re just the right age for that. </w:t>
      </w:r>
      <w:r>
        <w:rPr>
          <w:i w:val="false"/>
          <w:iCs w:val="false"/>
          <w:lang w:val="en-US"/>
        </w:rPr>
        <w:t>A</w:t>
      </w:r>
      <w:r>
        <w:rPr>
          <w:i w:val="false"/>
          <w:iCs w:val="false"/>
          <w:lang w:val="en-US"/>
        </w:rPr>
        <w:t xml:space="preserve"> half day each week, and by the time you</w:t>
      </w:r>
      <w:del w:id="2106" w:author="R.Scott Wade" w:date="2022-07-31T18:13:17Z">
        <w:r>
          <w:rPr>
            <w:i w:val="false"/>
            <w:iCs w:val="false"/>
            <w:lang w:val="en-US"/>
          </w:rPr>
          <w:delText>’</w:delText>
        </w:r>
      </w:del>
      <w:ins w:id="2107" w:author="R.Scott Wade" w:date="2022-07-31T18:13:17Z">
        <w:r>
          <w:rPr>
            <w:i w:val="false"/>
            <w:iCs w:val="false"/>
            <w:lang w:val="en-US"/>
          </w:rPr>
          <w:t>’</w:t>
        </w:r>
      </w:ins>
      <w:r>
        <w:rPr>
          <w:i w:val="false"/>
          <w:iCs w:val="false"/>
          <w:lang w:val="en-US"/>
        </w:rPr>
        <w:t xml:space="preserve">re old enough, you can go into the Force as an officer, in charge of your life, with lots of potential. </w:t>
      </w:r>
      <w:r>
        <w:rPr>
          <w:i w:val="false"/>
          <w:iCs w:val="false"/>
          <w:lang w:val="en-US"/>
        </w:rPr>
        <w:t>You might eventually command an entire base, like me!</w:t>
      </w:r>
      <w:r>
        <w:rPr>
          <w:i w:val="false"/>
          <w:iCs w:val="false"/>
          <w:lang w:val="en-US"/>
        </w:rPr>
        <w:t>”</w:t>
      </w:r>
    </w:p>
    <w:p>
      <w:pPr>
        <w:pStyle w:val="TextBody"/>
        <w:rPr>
          <w:lang w:val="en-US"/>
        </w:rPr>
      </w:pPr>
      <w:r>
        <w:rPr>
          <w:lang w:val="en-US"/>
        </w:rPr>
        <w:t>Kenst could see that Col</w:t>
      </w:r>
      <w:r>
        <w:rPr>
          <w:lang w:val="en-US"/>
        </w:rPr>
        <w:t>onel</w:t>
      </w:r>
      <w:r>
        <w:rPr>
          <w:lang w:val="en-US"/>
        </w:rPr>
        <w:t xml:space="preserve"> Cagilux was </w:t>
      </w:r>
      <w:r>
        <w:rPr>
          <w:lang w:val="en-US"/>
        </w:rPr>
        <w:commentReference w:id="48"/>
      </w:r>
      <w:r>
        <w:rPr>
          <w:lang w:val="en-US"/>
        </w:rPr>
        <w:t xml:space="preserve">overweight, his uniform rumpled, and what Kenst had </w:t>
      </w:r>
      <w:commentRangeStart w:id="49"/>
      <w:r>
        <w:rPr>
          <w:lang w:val="en-US"/>
        </w:rPr>
        <w:t>seen of hi</w:t>
      </w:r>
      <w:ins w:id="2108" w:author="R.Scott Wade" w:date="2022-07-12T17:18:31Z">
        <w:r>
          <w:rPr>
            <w:lang w:val="en-US"/>
          </w:rPr>
          <w:t>m</w:t>
        </w:r>
      </w:ins>
      <w:del w:id="2109" w:author="R.Scott Wade" w:date="2022-07-12T17:18:29Z">
        <w:r>
          <w:rPr>
            <w:lang w:val="en-US"/>
          </w:rPr>
          <w:delText>s office</w:delText>
        </w:r>
      </w:del>
      <w:ins w:id="2110" w:author="R.Scott Wade" w:date="2022-07-12T17:18:31Z">
        <w:r>
          <w:rPr>
            <w:lang w:val="en-US"/>
          </w:rPr>
          <w:t xml:space="preserve"> </w:t>
        </w:r>
      </w:ins>
      <w:ins w:id="2111" w:author="R.Scott Wade" w:date="2022-07-12T17:18:31Z">
        <w:r>
          <w:rPr>
            <w:lang w:val="en-US"/>
          </w:rPr>
          <w:t>so far</w:t>
        </w:r>
      </w:ins>
      <w:r>
        <w:rPr>
          <w:lang w:val="en-US"/>
        </w:rPr>
      </w:r>
      <w:commentRangeEnd w:id="49"/>
      <w:r>
        <w:commentReference w:id="49"/>
      </w:r>
      <w:r>
        <w:rPr>
          <w:lang w:val="en-US"/>
        </w:rPr>
        <w:t xml:space="preserve"> was sterile of anything remotely resembling personality. Overall, the colonel was completely uninspiring as a personal model of the modern </w:t>
      </w:r>
      <w:r>
        <w:rPr>
          <w:lang w:val="en-US"/>
        </w:rPr>
        <w:t>officer</w:t>
      </w:r>
      <w:r>
        <w:rPr>
          <w:lang w:val="en-US"/>
        </w:rPr>
        <w:t>.</w:t>
      </w:r>
    </w:p>
    <w:p>
      <w:pPr>
        <w:pStyle w:val="TextBody"/>
        <w:rPr>
          <w:lang w:val="en-US"/>
        </w:rPr>
      </w:pPr>
      <w:r>
        <w:rPr>
          <w:i w:val="false"/>
          <w:iCs w:val="false"/>
          <w:lang w:val="en-US"/>
        </w:rPr>
        <w:t>But this did inform Kenst what Bob</w:t>
      </w:r>
      <w:del w:id="2112" w:author="R.Scott Wade" w:date="2022-07-31T18:13:17Z">
        <w:r>
          <w:rPr>
            <w:i w:val="false"/>
            <w:iCs w:val="false"/>
            <w:lang w:val="en-US"/>
          </w:rPr>
          <w:delText>’</w:delText>
        </w:r>
      </w:del>
      <w:ins w:id="2113" w:author="R.Scott Wade" w:date="2022-07-31T18:13:17Z">
        <w:r>
          <w:rPr>
            <w:i w:val="false"/>
            <w:iCs w:val="false"/>
            <w:lang w:val="en-US"/>
          </w:rPr>
          <w:t>’</w:t>
        </w:r>
      </w:ins>
      <w:r>
        <w:rPr>
          <w:i w:val="false"/>
          <w:iCs w:val="false"/>
          <w:lang w:val="en-US"/>
        </w:rPr>
        <w:t xml:space="preserve">s – </w:t>
      </w:r>
      <w:ins w:id="2114" w:author="R.Scott Wade" w:date="2022-07-23T15:43:36Z">
        <w:r>
          <w:rPr>
            <w:i w:val="false"/>
            <w:iCs w:val="false"/>
            <w:lang w:val="en-US"/>
          </w:rPr>
          <w:t xml:space="preserve"> </w:t>
        </w:r>
      </w:ins>
      <w:r>
        <w:rPr>
          <w:i w:val="false"/>
          <w:iCs w:val="false"/>
          <w:lang w:val="en-US"/>
        </w:rPr>
        <w:t>Major Halfning</w:t>
      </w:r>
      <w:del w:id="2115" w:author="R.Scott Wade" w:date="2022-07-31T18:13:17Z">
        <w:r>
          <w:rPr>
            <w:i w:val="false"/>
            <w:iCs w:val="false"/>
            <w:lang w:val="en-US"/>
          </w:rPr>
          <w:delText>’</w:delText>
        </w:r>
      </w:del>
      <w:ins w:id="2116" w:author="R.Scott Wade" w:date="2022-07-31T18:13:17Z">
        <w:r>
          <w:rPr>
            <w:i w:val="false"/>
            <w:iCs w:val="false"/>
            <w:lang w:val="en-US"/>
          </w:rPr>
          <w:t>’</w:t>
        </w:r>
      </w:ins>
      <w:r>
        <w:rPr>
          <w:i w:val="false"/>
          <w:iCs w:val="false"/>
          <w:lang w:val="en-US"/>
        </w:rPr>
        <w:t xml:space="preserve">s – </w:t>
      </w:r>
      <w:ins w:id="2117" w:author="R.Scott Wade" w:date="2022-07-23T15:43:33Z">
        <w:r>
          <w:rPr>
            <w:i w:val="false"/>
            <w:iCs w:val="false"/>
            <w:lang w:val="en-US"/>
          </w:rPr>
          <w:t xml:space="preserve"> </w:t>
        </w:r>
      </w:ins>
      <w:r>
        <w:rPr>
          <w:i w:val="false"/>
          <w:iCs w:val="false"/>
          <w:lang w:val="en-US"/>
        </w:rPr>
        <w:t xml:space="preserve">conversation yesterday had been about. </w:t>
      </w:r>
      <w:r>
        <w:rPr>
          <w:i w:val="false"/>
          <w:iCs w:val="false"/>
          <w:lang w:val="en-US"/>
        </w:rPr>
        <w:t>His questions had been a</w:t>
      </w:r>
      <w:r>
        <w:rPr>
          <w:i w:val="false"/>
          <w:iCs w:val="false"/>
          <w:lang w:val="en-US"/>
        </w:rPr>
        <w:t xml:space="preserve"> few subtle feelers </w:t>
      </w:r>
      <w:r>
        <w:rPr>
          <w:i w:val="false"/>
          <w:iCs w:val="false"/>
          <w:lang w:val="en-US"/>
        </w:rPr>
        <w:t>before the colonel got hold of him</w:t>
      </w:r>
      <w:r>
        <w:rPr>
          <w:i w:val="false"/>
          <w:iCs w:val="false"/>
          <w:lang w:val="en-US"/>
        </w:rPr>
        <w:t xml:space="preserve">. </w:t>
      </w:r>
      <w:r>
        <w:rPr>
          <w:i w:val="false"/>
          <w:iCs w:val="false"/>
          <w:lang w:val="en-US"/>
        </w:rPr>
        <w:t>Kenst remained silent</w:t>
      </w:r>
      <w:del w:id="2118" w:author="R.Scott Wade" w:date="2022-07-10T15:12:43Z">
        <w:r>
          <w:rPr>
            <w:i w:val="false"/>
            <w:iCs w:val="false"/>
            <w:lang w:val="en-US"/>
          </w:rPr>
          <w:delText xml:space="preserve">  </w:delText>
        </w:r>
      </w:del>
      <w:ins w:id="2119" w:author="R.Scott Wade" w:date="2022-07-23T15:43:57Z">
        <w:r>
          <w:rPr>
            <w:i w:val="false"/>
            <w:iCs w:val="false"/>
            <w:lang w:val="en-US"/>
          </w:rPr>
          <w:t xml:space="preserve"> </w:t>
        </w:r>
      </w:ins>
      <w:r>
        <w:rPr>
          <w:i w:val="false"/>
          <w:iCs w:val="false"/>
          <w:lang w:val="en-US"/>
        </w:rPr>
        <w:t>since he didn</w:t>
      </w:r>
      <w:del w:id="2120" w:author="R.Scott Wade" w:date="2022-07-31T18:13:17Z">
        <w:r>
          <w:rPr>
            <w:i w:val="false"/>
            <w:iCs w:val="false"/>
            <w:lang w:val="en-US"/>
          </w:rPr>
          <w:delText>’</w:delText>
        </w:r>
      </w:del>
      <w:ins w:id="2121" w:author="R.Scott Wade" w:date="2022-07-31T18:13:17Z">
        <w:r>
          <w:rPr>
            <w:i w:val="false"/>
            <w:iCs w:val="false"/>
            <w:lang w:val="en-US"/>
          </w:rPr>
          <w:t>’</w:t>
        </w:r>
      </w:ins>
      <w:r>
        <w:rPr>
          <w:i w:val="false"/>
          <w:iCs w:val="false"/>
          <w:lang w:val="en-US"/>
        </w:rPr>
        <w:t>t know how to respond to the colonel</w:t>
      </w:r>
      <w:del w:id="2122" w:author="R.Scott Wade" w:date="2022-07-31T18:13:17Z">
        <w:r>
          <w:rPr>
            <w:i w:val="false"/>
            <w:iCs w:val="false"/>
            <w:lang w:val="en-US"/>
          </w:rPr>
          <w:delText>’</w:delText>
        </w:r>
      </w:del>
      <w:ins w:id="2123" w:author="R.Scott Wade" w:date="2022-07-31T18:13:17Z">
        <w:r>
          <w:rPr>
            <w:i w:val="false"/>
            <w:iCs w:val="false"/>
            <w:lang w:val="en-US"/>
          </w:rPr>
          <w:t>’</w:t>
        </w:r>
      </w:ins>
      <w:r>
        <w:rPr>
          <w:i w:val="false"/>
          <w:iCs w:val="false"/>
          <w:lang w:val="en-US"/>
        </w:rPr>
        <w:t>s pitch.</w:t>
      </w:r>
    </w:p>
    <w:p>
      <w:pPr>
        <w:pStyle w:val="TextBody"/>
        <w:rPr>
          <w:lang w:val="en-US"/>
        </w:rPr>
      </w:pPr>
      <w:r>
        <w:rPr>
          <w:i w:val="false"/>
          <w:iCs w:val="false"/>
          <w:lang w:val="en-US"/>
        </w:rPr>
        <w:t>“</w:t>
      </w:r>
      <w:r>
        <w:rPr>
          <w:i w:val="false"/>
          <w:iCs w:val="false"/>
          <w:lang w:val="en-US"/>
        </w:rPr>
        <w:t xml:space="preserve">Consider the </w:t>
      </w:r>
      <w:r>
        <w:rPr>
          <w:i w:val="false"/>
          <w:iCs w:val="false"/>
          <w:lang w:val="en-US"/>
        </w:rPr>
        <w:t xml:space="preserve">career </w:t>
      </w:r>
      <w:r>
        <w:rPr>
          <w:i w:val="false"/>
          <w:iCs w:val="false"/>
          <w:lang w:val="en-US"/>
        </w:rPr>
        <w:t xml:space="preserve">plans you </w:t>
      </w:r>
      <w:r>
        <w:rPr>
          <w:i w:val="false"/>
          <w:iCs w:val="false"/>
          <w:lang w:val="en-US"/>
        </w:rPr>
        <w:t xml:space="preserve">already </w:t>
      </w:r>
      <w:r>
        <w:rPr>
          <w:i w:val="false"/>
          <w:iCs w:val="false"/>
          <w:lang w:val="en-US"/>
        </w:rPr>
        <w:t>ha</w:t>
      </w:r>
      <w:r>
        <w:rPr>
          <w:i w:val="false"/>
          <w:iCs w:val="false"/>
          <w:lang w:val="en-US"/>
        </w:rPr>
        <w:t>ve</w:t>
      </w:r>
      <w:r>
        <w:rPr>
          <w:i w:val="false"/>
          <w:iCs w:val="false"/>
          <w:lang w:val="en-US"/>
        </w:rPr>
        <w:t>. Bet they seem kinda small compared to a career as an officer, hmm? The starting pay alone is more than any entry job in your home town, I</w:t>
      </w:r>
      <w:del w:id="2124" w:author="R.Scott Wade" w:date="2022-07-31T18:13:17Z">
        <w:r>
          <w:rPr>
            <w:i w:val="false"/>
            <w:iCs w:val="false"/>
            <w:lang w:val="en-US"/>
          </w:rPr>
          <w:delText>’</w:delText>
        </w:r>
      </w:del>
      <w:ins w:id="2125" w:author="R.Scott Wade" w:date="2022-07-31T18:13:17Z">
        <w:r>
          <w:rPr>
            <w:i w:val="false"/>
            <w:iCs w:val="false"/>
            <w:lang w:val="en-US"/>
          </w:rPr>
          <w:t>’</w:t>
        </w:r>
      </w:ins>
      <w:r>
        <w:rPr>
          <w:i w:val="false"/>
          <w:iCs w:val="false"/>
          <w:lang w:val="en-US"/>
        </w:rPr>
        <w:t>m sure.”</w:t>
      </w:r>
    </w:p>
    <w:p>
      <w:pPr>
        <w:pStyle w:val="TextBody"/>
        <w:rPr>
          <w:lang w:val="en-US"/>
        </w:rPr>
      </w:pPr>
      <w:r>
        <w:rPr>
          <w:i w:val="false"/>
          <w:iCs w:val="false"/>
          <w:lang w:val="en-US"/>
        </w:rPr>
        <w:t xml:space="preserve">Kenst felt </w:t>
      </w:r>
      <w:r>
        <w:rPr>
          <w:i w:val="false"/>
          <w:iCs w:val="false"/>
          <w:lang w:val="en-US"/>
        </w:rPr>
        <w:t>unexpected</w:t>
      </w:r>
      <w:r>
        <w:rPr>
          <w:i w:val="false"/>
          <w:iCs w:val="false"/>
          <w:lang w:val="en-US"/>
        </w:rPr>
        <w:t xml:space="preserve"> anger at the colonel </w:t>
      </w:r>
      <w:r>
        <w:rPr>
          <w:i w:val="false"/>
          <w:iCs w:val="false"/>
          <w:lang w:val="en-US"/>
        </w:rPr>
        <w:t xml:space="preserve">for </w:t>
      </w:r>
      <w:r>
        <w:rPr>
          <w:i w:val="false"/>
          <w:iCs w:val="false"/>
          <w:lang w:val="en-US"/>
        </w:rPr>
        <w:t xml:space="preserve">disparaging Blauwald. </w:t>
      </w:r>
      <w:r>
        <w:rPr>
          <w:i w:val="false"/>
          <w:iCs w:val="false"/>
          <w:lang w:val="en-US"/>
        </w:rPr>
        <w:t>What made it OK for him to put down a place he</w:t>
      </w:r>
      <w:del w:id="2126" w:author="R.Scott Wade" w:date="2022-07-31T18:13:17Z">
        <w:r>
          <w:rPr>
            <w:i w:val="false"/>
            <w:iCs w:val="false"/>
            <w:lang w:val="en-US"/>
          </w:rPr>
          <w:delText>’</w:delText>
        </w:r>
      </w:del>
      <w:ins w:id="2127" w:author="R.Scott Wade" w:date="2022-07-31T18:13:17Z">
        <w:r>
          <w:rPr>
            <w:i w:val="false"/>
            <w:iCs w:val="false"/>
            <w:lang w:val="en-US"/>
          </w:rPr>
          <w:t>’</w:t>
        </w:r>
      </w:ins>
      <w:r>
        <w:rPr>
          <w:i w:val="false"/>
          <w:iCs w:val="false"/>
          <w:lang w:val="en-US"/>
        </w:rPr>
        <w:t>d never even been to? Maybe it wasn</w:t>
      </w:r>
      <w:del w:id="2128" w:author="R.Scott Wade" w:date="2022-07-31T18:13:17Z">
        <w:r>
          <w:rPr>
            <w:i w:val="false"/>
            <w:iCs w:val="false"/>
            <w:lang w:val="en-US"/>
          </w:rPr>
          <w:delText>’</w:delText>
        </w:r>
      </w:del>
      <w:ins w:id="2129" w:author="R.Scott Wade" w:date="2022-07-31T18:13:17Z">
        <w:r>
          <w:rPr>
            <w:i w:val="false"/>
            <w:iCs w:val="false"/>
            <w:lang w:val="en-US"/>
          </w:rPr>
          <w:t>’</w:t>
        </w:r>
      </w:ins>
      <w:r>
        <w:rPr>
          <w:i w:val="false"/>
          <w:iCs w:val="false"/>
          <w:lang w:val="en-US"/>
        </w:rPr>
        <w:t>t a big metropolis, but there was nothing wrong with life in Blauwald. If Kenst wanted to stay there, he would.</w:t>
      </w:r>
      <w:r>
        <w:rPr>
          <w:i w:val="false"/>
          <w:iCs w:val="false"/>
          <w:lang w:val="en-US"/>
        </w:rPr>
        <w:commentReference w:id="50"/>
      </w:r>
      <w:r>
        <w:rPr>
          <w:i w:val="false"/>
          <w:iCs w:val="false"/>
          <w:lang w:val="en-US"/>
        </w:rPr>
        <w:t xml:space="preserve"> </w:t>
      </w:r>
      <w:r>
        <w:rPr>
          <w:i w:val="false"/>
          <w:iCs w:val="false"/>
          <w:lang w:val="en-US"/>
        </w:rPr>
        <w:t>Or if Riadn wanted to stay there. Tha</w:t>
      </w:r>
      <w:r>
        <w:rPr>
          <w:i w:val="false"/>
          <w:iCs w:val="false"/>
          <w:lang w:val="en-US"/>
        </w:rPr>
        <w:t>t</w:t>
      </w:r>
      <w:r>
        <w:rPr>
          <w:i w:val="false"/>
          <w:iCs w:val="false"/>
          <w:lang w:val="en-US"/>
        </w:rPr>
        <w:t xml:space="preserve"> thought surprised him a bit. More surprising to him was that he was quite comfortable with it.</w:t>
      </w:r>
    </w:p>
    <w:p>
      <w:pPr>
        <w:pStyle w:val="TextBody"/>
        <w:rPr>
          <w:lang w:val="en-US"/>
        </w:rPr>
      </w:pPr>
      <w:r>
        <w:rPr>
          <w:i w:val="false"/>
          <w:iCs w:val="false"/>
          <w:lang w:val="en-US"/>
        </w:rPr>
        <w:t>K</w:t>
      </w:r>
      <w:r>
        <w:rPr>
          <w:i w:val="false"/>
          <w:iCs w:val="false"/>
          <w:lang w:val="en-US"/>
        </w:rPr>
        <w:t>enst didn</w:t>
      </w:r>
      <w:del w:id="2130" w:author="R.Scott Wade" w:date="2022-07-31T18:13:17Z">
        <w:r>
          <w:rPr>
            <w:i w:val="false"/>
            <w:iCs w:val="false"/>
            <w:lang w:val="en-US"/>
          </w:rPr>
          <w:delText>’</w:delText>
        </w:r>
      </w:del>
      <w:ins w:id="2131" w:author="R.Scott Wade" w:date="2022-07-31T18:13:17Z">
        <w:r>
          <w:rPr>
            <w:i w:val="false"/>
            <w:iCs w:val="false"/>
            <w:lang w:val="en-US"/>
          </w:rPr>
          <w:t>’</w:t>
        </w:r>
      </w:ins>
      <w:r>
        <w:rPr>
          <w:i w:val="false"/>
          <w:iCs w:val="false"/>
          <w:lang w:val="en-US"/>
        </w:rPr>
        <w:t xml:space="preserve">t know what to say, how to slow the colonel down. </w:t>
      </w:r>
      <w:r>
        <w:rPr>
          <w:i w:val="false"/>
          <w:iCs w:val="false"/>
          <w:lang w:val="en-US"/>
        </w:rPr>
        <w:t>He didn</w:t>
      </w:r>
      <w:del w:id="2132" w:author="R.Scott Wade" w:date="2022-07-31T18:13:17Z">
        <w:r>
          <w:rPr>
            <w:i w:val="false"/>
            <w:iCs w:val="false"/>
            <w:lang w:val="en-US"/>
          </w:rPr>
          <w:delText>’</w:delText>
        </w:r>
      </w:del>
      <w:ins w:id="2133" w:author="R.Scott Wade" w:date="2022-07-31T18:13:17Z">
        <w:r>
          <w:rPr>
            <w:i w:val="false"/>
            <w:iCs w:val="false"/>
            <w:lang w:val="en-US"/>
          </w:rPr>
          <w:t>’</w:t>
        </w:r>
      </w:ins>
      <w:r>
        <w:rPr>
          <w:i w:val="false"/>
          <w:iCs w:val="false"/>
          <w:lang w:val="en-US"/>
        </w:rPr>
        <w:t xml:space="preserve">t want to make the colonel angry, but he </w:t>
      </w:r>
      <w:r>
        <w:rPr>
          <w:i w:val="false"/>
          <w:iCs w:val="false"/>
          <w:lang w:val="en-US"/>
        </w:rPr>
        <w:t>instinctively rejected</w:t>
      </w:r>
      <w:r>
        <w:rPr>
          <w:i w:val="false"/>
          <w:iCs w:val="false"/>
          <w:lang w:val="en-US"/>
        </w:rPr>
        <w:t xml:space="preserve"> pressure sales. </w:t>
      </w:r>
      <w:r>
        <w:rPr>
          <w:i w:val="false"/>
          <w:iCs w:val="false"/>
          <w:lang w:val="en-US"/>
        </w:rPr>
        <w:t>The colonel was still sailing Kenst</w:t>
      </w:r>
      <w:del w:id="2134" w:author="R.Scott Wade" w:date="2022-07-31T18:13:17Z">
        <w:r>
          <w:rPr>
            <w:i w:val="false"/>
            <w:iCs w:val="false"/>
            <w:lang w:val="en-US"/>
          </w:rPr>
          <w:delText>’</w:delText>
        </w:r>
      </w:del>
      <w:ins w:id="2135" w:author="R.Scott Wade" w:date="2022-07-31T18:13:17Z">
        <w:r>
          <w:rPr>
            <w:i w:val="false"/>
            <w:iCs w:val="false"/>
            <w:lang w:val="en-US"/>
          </w:rPr>
          <w:t>’</w:t>
        </w:r>
      </w:ins>
      <w:r>
        <w:rPr>
          <w:i w:val="false"/>
          <w:iCs w:val="false"/>
          <w:lang w:val="en-US"/>
        </w:rPr>
        <w:t>s ship of life.</w:t>
      </w:r>
    </w:p>
    <w:p>
      <w:pPr>
        <w:pStyle w:val="TextBody"/>
        <w:rPr>
          <w:lang w:val="en-US"/>
        </w:rPr>
      </w:pPr>
      <w:r>
        <w:rPr>
          <w:i w:val="false"/>
          <w:iCs w:val="false"/>
          <w:lang w:val="en-US"/>
        </w:rPr>
        <w:t>“</w:t>
      </w:r>
      <w:r>
        <w:rPr>
          <w:i w:val="false"/>
          <w:iCs w:val="false"/>
          <w:lang w:val="en-US"/>
        </w:rPr>
        <w:t xml:space="preserve">Since the Defense Force Readiness Act a few years back, your pay raises </w:t>
      </w:r>
      <w:r>
        <w:rPr>
          <w:i w:val="false"/>
          <w:iCs w:val="false"/>
          <w:lang w:val="en-US"/>
        </w:rPr>
        <w:t>will be</w:t>
      </w:r>
      <w:r>
        <w:rPr>
          <w:i w:val="false"/>
          <w:iCs w:val="false"/>
          <w:lang w:val="en-US"/>
        </w:rPr>
        <w:t xml:space="preserve"> adjusted against the planetary inflation rate – and starting pay is about twice what it was when I first got my commission. Tell me, does your little town offer anything that good?”</w:t>
      </w:r>
    </w:p>
    <w:p>
      <w:pPr>
        <w:pStyle w:val="TextBody"/>
        <w:rPr>
          <w:lang w:val="en-US"/>
        </w:rPr>
      </w:pPr>
      <w:r>
        <w:rPr>
          <w:i w:val="false"/>
          <w:iCs w:val="false"/>
          <w:lang w:val="en-US"/>
        </w:rPr>
        <w:t>Kenst</w:t>
      </w:r>
      <w:r>
        <w:rPr>
          <w:i w:val="false"/>
          <w:iCs w:val="false"/>
          <w:lang w:val="en-US"/>
        </w:rPr>
        <w:t xml:space="preserve"> took another bite</w:t>
      </w:r>
      <w:del w:id="2136" w:author="R.Scott Wade" w:date="2022-07-23T15:45:22Z">
        <w:r>
          <w:rPr>
            <w:i w:val="false"/>
            <w:iCs w:val="false"/>
            <w:lang w:val="en-US"/>
          </w:rPr>
          <w:delText xml:space="preserve"> of meat</w:delText>
        </w:r>
      </w:del>
      <w:r>
        <w:rPr>
          <w:i w:val="false"/>
          <w:iCs w:val="false"/>
          <w:lang w:val="en-US"/>
        </w:rPr>
        <w:t xml:space="preserve"> </w:t>
      </w:r>
      <w:r>
        <w:rPr>
          <w:i w:val="false"/>
          <w:iCs w:val="false"/>
          <w:lang w:val="en-US"/>
        </w:rPr>
        <w:t xml:space="preserve">and finished off his drink </w:t>
      </w:r>
      <w:r>
        <w:rPr>
          <w:i w:val="false"/>
          <w:iCs w:val="false"/>
          <w:lang w:val="en-US"/>
        </w:rPr>
        <w:t>to delay his answer</w:t>
      </w:r>
      <w:r>
        <w:rPr>
          <w:i w:val="false"/>
          <w:iCs w:val="false"/>
          <w:lang w:val="en-US"/>
        </w:rPr>
        <w:t>. “Sir, it</w:t>
      </w:r>
      <w:del w:id="2137" w:author="R.Scott Wade" w:date="2022-07-31T18:13:17Z">
        <w:r>
          <w:rPr>
            <w:i w:val="false"/>
            <w:iCs w:val="false"/>
            <w:lang w:val="en-US"/>
          </w:rPr>
          <w:delText>’</w:delText>
        </w:r>
      </w:del>
      <w:ins w:id="2138" w:author="R.Scott Wade" w:date="2022-07-31T18:13:17Z">
        <w:r>
          <w:rPr>
            <w:i w:val="false"/>
            <w:iCs w:val="false"/>
            <w:lang w:val="en-US"/>
          </w:rPr>
          <w:t>’</w:t>
        </w:r>
      </w:ins>
      <w:r>
        <w:rPr>
          <w:i w:val="false"/>
          <w:iCs w:val="false"/>
          <w:lang w:val="en-US"/>
        </w:rPr>
        <w:t>s really been a day –”</w:t>
      </w:r>
    </w:p>
    <w:p>
      <w:pPr>
        <w:pStyle w:val="TextBody"/>
        <w:rPr>
          <w:lang w:val="en-US"/>
        </w:rPr>
      </w:pPr>
      <w:r>
        <w:rPr>
          <w:i w:val="false"/>
          <w:iCs w:val="false"/>
          <w:lang w:val="en-US"/>
        </w:rPr>
        <w:t>“</w:t>
      </w:r>
      <w:r>
        <w:rPr>
          <w:i w:val="false"/>
          <w:iCs w:val="false"/>
          <w:lang w:val="en-US"/>
        </w:rPr>
        <w:t xml:space="preserve">Ah, of course, young man. </w:t>
      </w:r>
      <w:r>
        <w:rPr>
          <w:i w:val="false"/>
          <w:iCs w:val="false"/>
          <w:lang w:val="en-US"/>
        </w:rPr>
        <w:t>Y</w:t>
      </w:r>
      <w:r>
        <w:rPr>
          <w:i w:val="false"/>
          <w:iCs w:val="false"/>
          <w:lang w:val="en-US"/>
        </w:rPr>
        <w:t>ou</w:t>
      </w:r>
      <w:del w:id="2139" w:author="R.Scott Wade" w:date="2022-07-31T18:13:17Z">
        <w:r>
          <w:rPr>
            <w:i w:val="false"/>
            <w:iCs w:val="false"/>
            <w:lang w:val="en-US"/>
          </w:rPr>
          <w:delText>’</w:delText>
        </w:r>
      </w:del>
      <w:ins w:id="2140" w:author="R.Scott Wade" w:date="2022-07-31T18:13:17Z">
        <w:r>
          <w:rPr>
            <w:i w:val="false"/>
            <w:iCs w:val="false"/>
            <w:lang w:val="en-US"/>
          </w:rPr>
          <w:t>’</w:t>
        </w:r>
      </w:ins>
      <w:r>
        <w:rPr>
          <w:i w:val="false"/>
          <w:iCs w:val="false"/>
          <w:lang w:val="en-US"/>
        </w:rPr>
        <w:t>ve been burning up the roads between here and Blauwald. You must be exhausted, and here I am chattering away.” He stood up and everyone else did, too. It was clear dinner was over. “Tell you what, you go get a good night</w:t>
      </w:r>
      <w:del w:id="2141" w:author="R.Scott Wade" w:date="2022-07-31T18:13:17Z">
        <w:r>
          <w:rPr>
            <w:i w:val="false"/>
            <w:iCs w:val="false"/>
            <w:lang w:val="en-US"/>
          </w:rPr>
          <w:delText>’</w:delText>
        </w:r>
      </w:del>
      <w:ins w:id="2142" w:author="R.Scott Wade" w:date="2022-07-31T18:13:17Z">
        <w:r>
          <w:rPr>
            <w:i w:val="false"/>
            <w:iCs w:val="false"/>
            <w:lang w:val="en-US"/>
          </w:rPr>
          <w:t>’</w:t>
        </w:r>
      </w:ins>
      <w:r>
        <w:rPr>
          <w:i w:val="false"/>
          <w:iCs w:val="false"/>
          <w:lang w:val="en-US"/>
        </w:rPr>
        <w:t>s sleep, and we</w:t>
      </w:r>
      <w:del w:id="2143" w:author="R.Scott Wade" w:date="2022-07-31T18:13:17Z">
        <w:r>
          <w:rPr>
            <w:i w:val="false"/>
            <w:iCs w:val="false"/>
            <w:lang w:val="en-US"/>
          </w:rPr>
          <w:delText>’</w:delText>
        </w:r>
      </w:del>
      <w:ins w:id="2144" w:author="R.Scott Wade" w:date="2022-07-31T18:13:17Z">
        <w:r>
          <w:rPr>
            <w:i w:val="false"/>
            <w:iCs w:val="false"/>
            <w:lang w:val="en-US"/>
          </w:rPr>
          <w:t>’</w:t>
        </w:r>
      </w:ins>
      <w:r>
        <w:rPr>
          <w:i w:val="false"/>
          <w:iCs w:val="false"/>
          <w:lang w:val="en-US"/>
        </w:rPr>
        <w:t>ll talk tomorrow, OK? Can</w:t>
      </w:r>
      <w:del w:id="2145" w:author="R.Scott Wade" w:date="2022-07-31T18:13:17Z">
        <w:r>
          <w:rPr>
            <w:i w:val="false"/>
            <w:iCs w:val="false"/>
            <w:lang w:val="en-US"/>
          </w:rPr>
          <w:delText>’</w:delText>
        </w:r>
      </w:del>
      <w:ins w:id="2146" w:author="R.Scott Wade" w:date="2022-07-31T18:13:17Z">
        <w:r>
          <w:rPr>
            <w:i w:val="false"/>
            <w:iCs w:val="false"/>
            <w:lang w:val="en-US"/>
          </w:rPr>
          <w:t>’</w:t>
        </w:r>
      </w:ins>
      <w:r>
        <w:rPr>
          <w:i w:val="false"/>
          <w:iCs w:val="false"/>
          <w:lang w:val="en-US"/>
        </w:rPr>
        <w:t>t make decisions when you</w:t>
      </w:r>
      <w:del w:id="2147" w:author="R.Scott Wade" w:date="2022-07-31T18:13:17Z">
        <w:r>
          <w:rPr>
            <w:i w:val="false"/>
            <w:iCs w:val="false"/>
            <w:lang w:val="en-US"/>
          </w:rPr>
          <w:delText>’</w:delText>
        </w:r>
      </w:del>
      <w:ins w:id="2148" w:author="R.Scott Wade" w:date="2022-07-31T18:13:17Z">
        <w:r>
          <w:rPr>
            <w:i w:val="false"/>
            <w:iCs w:val="false"/>
            <w:lang w:val="en-US"/>
          </w:rPr>
          <w:t>’</w:t>
        </w:r>
      </w:ins>
      <w:r>
        <w:rPr>
          <w:i w:val="false"/>
          <w:iCs w:val="false"/>
          <w:lang w:val="en-US"/>
        </w:rPr>
        <w:t>re tired.”</w:t>
      </w:r>
    </w:p>
    <w:p>
      <w:pPr>
        <w:pStyle w:val="TextBody"/>
        <w:rPr>
          <w:i w:val="false"/>
          <w:i w:val="false"/>
          <w:iCs w:val="false"/>
          <w:lang w:val="en-US"/>
        </w:rPr>
      </w:pPr>
      <w:r>
        <w:rPr>
          <w:i w:val="false"/>
          <w:iCs w:val="false"/>
          <w:lang w:val="en-US"/>
        </w:rPr>
        <w:t>He waved vaguely at Major Halfning and the door. “You</w:t>
      </w:r>
      <w:del w:id="2149" w:author="R.Scott Wade" w:date="2022-07-31T18:13:17Z">
        <w:r>
          <w:rPr>
            <w:i w:val="false"/>
            <w:iCs w:val="false"/>
            <w:lang w:val="en-US"/>
          </w:rPr>
          <w:delText>’</w:delText>
        </w:r>
      </w:del>
      <w:ins w:id="2150" w:author="R.Scott Wade" w:date="2022-07-31T18:13:17Z">
        <w:r>
          <w:rPr>
            <w:i w:val="false"/>
            <w:iCs w:val="false"/>
            <w:lang w:val="en-US"/>
          </w:rPr>
          <w:t>’</w:t>
        </w:r>
      </w:ins>
      <w:r>
        <w:rPr>
          <w:i w:val="false"/>
          <w:iCs w:val="false"/>
          <w:lang w:val="en-US"/>
        </w:rPr>
        <w:t>ll see to the arrangements, Bob? Good, good.” He shooed them</w:t>
      </w:r>
      <w:commentRangeStart w:id="51"/>
      <w:r>
        <w:rPr>
          <w:i w:val="false"/>
          <w:iCs w:val="false"/>
          <w:lang w:val="en-US"/>
        </w:rPr>
        <w:t xml:space="preserve"> </w:t>
      </w:r>
      <w:r>
        <w:rPr>
          <w:i w:val="false"/>
          <w:iCs w:val="false"/>
          <w:lang w:val="en-US"/>
        </w:rPr>
        <w:t>all</w:t>
      </w:r>
      <w:r>
        <w:rPr>
          <w:i w:val="false"/>
          <w:iCs w:val="false"/>
          <w:lang w:val="en-US"/>
        </w:rPr>
        <w:t xml:space="preserve"> </w:t>
      </w:r>
      <w:r>
        <w:rPr>
          <w:i w:val="false"/>
          <w:iCs w:val="false"/>
          <w:lang w:val="en-US"/>
        </w:rPr>
      </w:r>
      <w:commentRangeEnd w:id="51"/>
      <w:r>
        <w:commentReference w:id="51"/>
      </w:r>
      <w:r>
        <w:rPr>
          <w:i w:val="false"/>
          <w:iCs w:val="false"/>
          <w:lang w:val="en-US"/>
        </w:rPr>
        <w:t>out.</w:t>
      </w:r>
    </w:p>
    <w:p>
      <w:pPr>
        <w:pStyle w:val="TextBody"/>
        <w:rPr/>
      </w:pPr>
      <w:r>
        <w:rPr>
          <w:i w:val="false"/>
          <w:iCs w:val="false"/>
          <w:lang w:val="en-US"/>
        </w:rPr>
        <w:t xml:space="preserve">Down the corridor, Kenst finally let out a big sigh. </w:t>
      </w:r>
      <w:r>
        <w:rPr>
          <w:i w:val="false"/>
          <w:iCs w:val="false"/>
          <w:lang w:val="en-US"/>
        </w:rPr>
        <w:t xml:space="preserve">The major beside </w:t>
      </w:r>
      <w:r>
        <w:rPr>
          <w:i w:val="false"/>
          <w:iCs w:val="false"/>
          <w:lang w:val="en-US"/>
        </w:rPr>
        <w:t>him</w:t>
      </w:r>
      <w:r>
        <w:rPr>
          <w:i w:val="false"/>
          <w:iCs w:val="false"/>
          <w:lang w:val="en-US"/>
        </w:rPr>
        <w:t xml:space="preserve"> let out a laugh. “He can be a verbal </w:t>
      </w:r>
      <w:r>
        <w:rPr>
          <w:lang w:val="en-US"/>
        </w:rPr>
        <w:t xml:space="preserve">battle </w:t>
      </w:r>
      <w:r>
        <w:rPr>
          <w:lang w:val="en-US"/>
        </w:rPr>
        <w:t>tank</w:t>
      </w:r>
      <w:r>
        <w:rPr>
          <w:i w:val="false"/>
          <w:iCs w:val="false"/>
          <w:lang w:val="en-US"/>
        </w:rPr>
        <w:t xml:space="preserve"> </w:t>
      </w:r>
      <w:r>
        <w:rPr>
          <w:i w:val="false"/>
          <w:iCs w:val="false"/>
          <w:lang w:val="en-US"/>
        </w:rPr>
        <w:t>when he gets going, right?”</w:t>
      </w:r>
    </w:p>
    <w:p>
      <w:pPr>
        <w:pStyle w:val="TextBody"/>
        <w:rPr>
          <w:i w:val="false"/>
          <w:i w:val="false"/>
          <w:iCs w:val="false"/>
          <w:lang w:val="en-US"/>
        </w:rPr>
      </w:pPr>
      <w:r>
        <w:rPr>
          <w:i w:val="false"/>
          <w:iCs w:val="false"/>
          <w:lang w:val="en-US"/>
        </w:rPr>
        <w:t xml:space="preserve">Kenst looked at him somewhat sheepishly. “Yeah. What was all that </w:t>
      </w:r>
      <w:commentRangeStart w:id="52"/>
      <w:r>
        <w:rPr>
          <w:i w:val="false"/>
          <w:iCs w:val="false"/>
          <w:lang w:val="en-US"/>
        </w:rPr>
        <w:t xml:space="preserve">about joining up? </w:t>
      </w:r>
      <w:r>
        <w:rPr>
          <w:i w:val="false"/>
          <w:iCs w:val="false"/>
          <w:lang w:val="en-US"/>
        </w:rPr>
      </w:r>
      <w:commentRangeEnd w:id="52"/>
      <w:r>
        <w:commentReference w:id="52"/>
      </w:r>
      <w:r>
        <w:rPr>
          <w:i w:val="false"/>
          <w:iCs w:val="false"/>
          <w:lang w:val="en-US"/>
        </w:rPr>
        <w:t xml:space="preserve">I never </w:t>
      </w:r>
      <w:r>
        <w:rPr>
          <w:i w:val="false"/>
          <w:iCs w:val="false"/>
          <w:lang w:val="en-US"/>
        </w:rPr>
        <w:t>even asked about it.</w:t>
      </w:r>
      <w:r>
        <w:rPr>
          <w:i w:val="false"/>
          <w:iCs w:val="false"/>
          <w:lang w:val="en-US"/>
        </w:rPr>
        <w:t>”</w:t>
      </w:r>
    </w:p>
    <w:p>
      <w:pPr>
        <w:pStyle w:val="TextBody"/>
        <w:rPr>
          <w:i w:val="false"/>
          <w:i w:val="false"/>
          <w:iCs w:val="false"/>
          <w:lang w:val="en-US"/>
        </w:rPr>
      </w:pPr>
      <w:r>
        <w:rPr>
          <w:i w:val="false"/>
          <w:iCs w:val="false"/>
          <w:lang w:val="en-US"/>
        </w:rPr>
        <w:t>Major Halfning nodded. “That</w:t>
      </w:r>
      <w:del w:id="2151" w:author="R.Scott Wade" w:date="2022-07-31T18:13:17Z">
        <w:r>
          <w:rPr>
            <w:i w:val="false"/>
            <w:iCs w:val="false"/>
            <w:lang w:val="en-US"/>
          </w:rPr>
          <w:delText>’</w:delText>
        </w:r>
      </w:del>
      <w:ins w:id="2152" w:author="R.Scott Wade" w:date="2022-07-31T18:13:17Z">
        <w:r>
          <w:rPr>
            <w:i w:val="false"/>
            <w:iCs w:val="false"/>
            <w:lang w:val="en-US"/>
          </w:rPr>
          <w:t>’</w:t>
        </w:r>
      </w:ins>
      <w:r>
        <w:rPr>
          <w:i w:val="false"/>
          <w:iCs w:val="false"/>
          <w:lang w:val="en-US"/>
        </w:rPr>
        <w:t>s why you</w:t>
      </w:r>
      <w:del w:id="2153" w:author="R.Scott Wade" w:date="2022-07-31T18:13:17Z">
        <w:r>
          <w:rPr>
            <w:i w:val="false"/>
            <w:iCs w:val="false"/>
            <w:lang w:val="en-US"/>
          </w:rPr>
          <w:delText>’</w:delText>
        </w:r>
      </w:del>
      <w:ins w:id="2154" w:author="R.Scott Wade" w:date="2022-07-31T18:13:17Z">
        <w:r>
          <w:rPr>
            <w:i w:val="false"/>
            <w:iCs w:val="false"/>
            <w:lang w:val="en-US"/>
          </w:rPr>
          <w:t>’</w:t>
        </w:r>
      </w:ins>
      <w:r>
        <w:rPr>
          <w:i w:val="false"/>
          <w:iCs w:val="false"/>
          <w:lang w:val="en-US"/>
        </w:rPr>
        <w:t>re here. He was in recruitment for about a decade, long ago. He still sees it as his main mission. This is a small base, and other than training exercises, there isn</w:t>
      </w:r>
      <w:del w:id="2155" w:author="R.Scott Wade" w:date="2022-07-31T18:13:17Z">
        <w:r>
          <w:rPr>
            <w:i w:val="false"/>
            <w:iCs w:val="false"/>
            <w:lang w:val="en-US"/>
          </w:rPr>
          <w:delText>’</w:delText>
        </w:r>
      </w:del>
      <w:ins w:id="2156" w:author="R.Scott Wade" w:date="2022-07-31T18:13:17Z">
        <w:r>
          <w:rPr>
            <w:i w:val="false"/>
            <w:iCs w:val="false"/>
            <w:lang w:val="en-US"/>
          </w:rPr>
          <w:t>’</w:t>
        </w:r>
      </w:ins>
      <w:r>
        <w:rPr>
          <w:i w:val="false"/>
          <w:iCs w:val="false"/>
          <w:lang w:val="en-US"/>
        </w:rPr>
        <w:t>t much that we do here. You</w:t>
      </w:r>
      <w:del w:id="2157" w:author="R.Scott Wade" w:date="2022-07-31T18:13:17Z">
        <w:r>
          <w:rPr>
            <w:i w:val="false"/>
            <w:iCs w:val="false"/>
            <w:lang w:val="en-US"/>
          </w:rPr>
          <w:delText>’</w:delText>
        </w:r>
      </w:del>
      <w:ins w:id="2158" w:author="R.Scott Wade" w:date="2022-07-31T18:13:17Z">
        <w:r>
          <w:rPr>
            <w:i w:val="false"/>
            <w:iCs w:val="false"/>
            <w:lang w:val="en-US"/>
          </w:rPr>
          <w:t>’</w:t>
        </w:r>
      </w:ins>
      <w:r>
        <w:rPr>
          <w:i w:val="false"/>
          <w:iCs w:val="false"/>
          <w:lang w:val="en-US"/>
        </w:rPr>
        <w:t>re the most excitement he</w:t>
      </w:r>
      <w:del w:id="2159" w:author="R.Scott Wade" w:date="2022-07-31T18:13:17Z">
        <w:r>
          <w:rPr>
            <w:i w:val="false"/>
            <w:iCs w:val="false"/>
            <w:lang w:val="en-US"/>
          </w:rPr>
          <w:delText>’</w:delText>
        </w:r>
      </w:del>
      <w:ins w:id="2160" w:author="R.Scott Wade" w:date="2022-07-31T18:13:17Z">
        <w:r>
          <w:rPr>
            <w:i w:val="false"/>
            <w:iCs w:val="false"/>
            <w:lang w:val="en-US"/>
          </w:rPr>
          <w:t>’</w:t>
        </w:r>
      </w:ins>
      <w:r>
        <w:rPr>
          <w:i w:val="false"/>
          <w:iCs w:val="false"/>
          <w:lang w:val="en-US"/>
        </w:rPr>
        <w:t>s had in a while.”</w:t>
      </w:r>
    </w:p>
    <w:p>
      <w:pPr>
        <w:pStyle w:val="TextBody"/>
        <w:rPr>
          <w:lang w:val="en-US"/>
        </w:rPr>
      </w:pPr>
      <w:r>
        <w:rPr>
          <w:i w:val="false"/>
          <w:iCs w:val="false"/>
          <w:lang w:val="en-US"/>
        </w:rPr>
        <w:t>Kenst laughed somewhat harshly. “He should</w:t>
      </w:r>
      <w:del w:id="2161" w:author="R.Scott Wade" w:date="2022-07-31T18:13:17Z">
        <w:r>
          <w:rPr>
            <w:i w:val="false"/>
            <w:iCs w:val="false"/>
            <w:lang w:val="en-US"/>
          </w:rPr>
          <w:delText>’</w:delText>
        </w:r>
      </w:del>
      <w:ins w:id="2162" w:author="R.Scott Wade" w:date="2022-07-31T18:13:17Z">
        <w:r>
          <w:rPr>
            <w:i w:val="false"/>
            <w:iCs w:val="false"/>
            <w:lang w:val="en-US"/>
          </w:rPr>
          <w:t>’</w:t>
        </w:r>
      </w:ins>
      <w:r>
        <w:rPr>
          <w:i w:val="false"/>
          <w:iCs w:val="false"/>
          <w:lang w:val="en-US"/>
        </w:rPr>
        <w:t xml:space="preserve">ve </w:t>
      </w:r>
      <w:r>
        <w:rPr>
          <w:i w:val="false"/>
          <w:iCs w:val="false"/>
          <w:lang w:val="en-US"/>
        </w:rPr>
        <w:t xml:space="preserve">had some </w:t>
      </w:r>
      <w:r>
        <w:rPr>
          <w:i w:val="false"/>
          <w:iCs w:val="false"/>
          <w:lang w:val="en-US"/>
        </w:rPr>
        <w:t xml:space="preserve">of </w:t>
      </w:r>
      <w:r>
        <w:rPr>
          <w:i w:val="false"/>
          <w:iCs w:val="false"/>
          <w:lang w:val="en-US"/>
        </w:rPr>
        <w:t>my excitement the last couple of days. He</w:t>
      </w:r>
      <w:del w:id="2163" w:author="R.Scott Wade" w:date="2022-07-31T18:13:17Z">
        <w:r>
          <w:rPr>
            <w:i w:val="false"/>
            <w:iCs w:val="false"/>
            <w:lang w:val="en-US"/>
          </w:rPr>
          <w:delText>’</w:delText>
        </w:r>
      </w:del>
      <w:ins w:id="2164" w:author="R.Scott Wade" w:date="2022-07-31T18:13:17Z">
        <w:r>
          <w:rPr>
            <w:i w:val="false"/>
            <w:iCs w:val="false"/>
            <w:lang w:val="en-US"/>
          </w:rPr>
          <w:t>’</w:t>
        </w:r>
      </w:ins>
      <w:r>
        <w:rPr>
          <w:i w:val="false"/>
          <w:iCs w:val="false"/>
          <w:lang w:val="en-US"/>
        </w:rPr>
        <w:t>d get over it.”</w:t>
      </w:r>
    </w:p>
    <w:p>
      <w:pPr>
        <w:pStyle w:val="TextBody"/>
        <w:rPr>
          <w:lang w:val="en-US"/>
        </w:rPr>
      </w:pPr>
      <w:r>
        <w:rPr>
          <w:i w:val="false"/>
          <w:iCs w:val="false"/>
          <w:lang w:val="en-US"/>
        </w:rPr>
        <w:t>They arrived at Kenst</w:t>
      </w:r>
      <w:del w:id="2165" w:author="R.Scott Wade" w:date="2022-07-31T18:13:17Z">
        <w:r>
          <w:rPr>
            <w:i w:val="false"/>
            <w:iCs w:val="false"/>
            <w:lang w:val="en-US"/>
          </w:rPr>
          <w:delText>’</w:delText>
        </w:r>
      </w:del>
      <w:ins w:id="2166" w:author="R.Scott Wade" w:date="2022-07-31T18:13:17Z">
        <w:r>
          <w:rPr>
            <w:i w:val="false"/>
            <w:iCs w:val="false"/>
            <w:lang w:val="en-US"/>
          </w:rPr>
          <w:t>’</w:t>
        </w:r>
      </w:ins>
      <w:r>
        <w:rPr>
          <w:i w:val="false"/>
          <w:iCs w:val="false"/>
          <w:lang w:val="en-US"/>
        </w:rPr>
        <w:t>s door. “</w:t>
      </w:r>
      <w:r>
        <w:rPr>
          <w:i w:val="false"/>
          <w:iCs w:val="false"/>
          <w:lang w:val="en-US"/>
        </w:rPr>
        <w:t>G</w:t>
      </w:r>
      <w:r>
        <w:rPr>
          <w:i w:val="false"/>
          <w:iCs w:val="false"/>
          <w:lang w:val="en-US"/>
        </w:rPr>
        <w:t xml:space="preserve">o easy on him, OK? He can get a bit…detached from the people around him. When he sees an opportunity, </w:t>
      </w:r>
      <w:r>
        <w:rPr>
          <w:i w:val="false"/>
          <w:iCs w:val="false"/>
          <w:lang w:val="en-US"/>
        </w:rPr>
        <w:t>he kinda</w:t>
      </w:r>
      <w:r>
        <w:rPr>
          <w:i w:val="false"/>
          <w:iCs w:val="false"/>
          <w:lang w:val="en-US"/>
        </w:rPr>
        <w:t xml:space="preserve"> go</w:t>
      </w:r>
      <w:r>
        <w:rPr>
          <w:i w:val="false"/>
          <w:iCs w:val="false"/>
          <w:lang w:val="en-US"/>
        </w:rPr>
        <w:t>es</w:t>
      </w:r>
      <w:r>
        <w:rPr>
          <w:i w:val="false"/>
          <w:iCs w:val="false"/>
          <w:lang w:val="en-US"/>
        </w:rPr>
        <w:t xml:space="preserve"> back to his first command.”</w:t>
      </w:r>
    </w:p>
    <w:p>
      <w:pPr>
        <w:pStyle w:val="TextBody"/>
        <w:rPr>
          <w:lang w:val="en-US"/>
        </w:rPr>
      </w:pPr>
      <w:r>
        <w:rPr>
          <w:i w:val="false"/>
          <w:iCs w:val="false"/>
          <w:lang w:val="en-US"/>
        </w:rPr>
        <w:t>“</w:t>
      </w:r>
      <w:r>
        <w:rPr>
          <w:i w:val="false"/>
          <w:iCs w:val="false"/>
          <w:lang w:val="en-US"/>
        </w:rPr>
        <w:t xml:space="preserve">I </w:t>
      </w:r>
      <w:r>
        <w:rPr>
          <w:i w:val="false"/>
          <w:iCs w:val="false"/>
          <w:lang w:val="en-US"/>
        </w:rPr>
        <w:t>can see that</w:t>
      </w:r>
      <w:r>
        <w:rPr>
          <w:i w:val="false"/>
          <w:iCs w:val="false"/>
          <w:lang w:val="en-US"/>
        </w:rPr>
        <w:t>, but I</w:t>
      </w:r>
      <w:del w:id="2167" w:author="R.Scott Wade" w:date="2022-07-31T18:13:17Z">
        <w:r>
          <w:rPr>
            <w:i w:val="false"/>
            <w:iCs w:val="false"/>
            <w:lang w:val="en-US"/>
          </w:rPr>
          <w:delText>’</w:delText>
        </w:r>
      </w:del>
      <w:ins w:id="2168" w:author="R.Scott Wade" w:date="2022-07-31T18:13:17Z">
        <w:r>
          <w:rPr>
            <w:i w:val="false"/>
            <w:iCs w:val="false"/>
            <w:lang w:val="en-US"/>
          </w:rPr>
          <w:t>’</w:t>
        </w:r>
      </w:ins>
      <w:r>
        <w:rPr>
          <w:i w:val="false"/>
          <w:iCs w:val="false"/>
          <w:lang w:val="en-US"/>
        </w:rPr>
        <w:t xml:space="preserve">m not sure I </w:t>
      </w:r>
      <w:r>
        <w:rPr>
          <w:i/>
          <w:iCs/>
          <w:lang w:val="en-US"/>
        </w:rPr>
        <w:t>am</w:t>
      </w:r>
      <w:r>
        <w:rPr>
          <w:i w:val="false"/>
          <w:iCs w:val="false"/>
          <w:lang w:val="en-US"/>
        </w:rPr>
        <w:t xml:space="preserve"> an ‘opportunity.</w:t>
      </w:r>
      <w:del w:id="2169" w:author="R.Scott Wade" w:date="2022-07-31T18:13:17Z">
        <w:r>
          <w:rPr>
            <w:i w:val="false"/>
            <w:iCs w:val="false"/>
            <w:lang w:val="en-US"/>
          </w:rPr>
          <w:delText>’</w:delText>
        </w:r>
      </w:del>
      <w:ins w:id="2170" w:author="R.Scott Wade" w:date="2022-07-31T18:13:17Z">
        <w:r>
          <w:rPr>
            <w:i w:val="false"/>
            <w:iCs w:val="false"/>
            <w:lang w:val="en-US"/>
          </w:rPr>
          <w:t>’</w:t>
        </w:r>
      </w:ins>
      <w:r>
        <w:rPr>
          <w:i w:val="false"/>
          <w:iCs w:val="false"/>
          <w:lang w:val="en-US"/>
        </w:rPr>
        <w:t>”</w:t>
      </w:r>
    </w:p>
    <w:p>
      <w:pPr>
        <w:pStyle w:val="TextBody"/>
        <w:rPr>
          <w:lang w:val="en-US"/>
          <w:ins w:id="2173" w:author="R.Scott Wade" w:date="2022-07-23T17:15:07Z"/>
        </w:rPr>
      </w:pPr>
      <w:r>
        <w:rPr>
          <w:i w:val="false"/>
          <w:iCs w:val="false"/>
          <w:lang w:val="en-US"/>
        </w:rPr>
        <w:t>“</w:t>
      </w:r>
      <w:r>
        <w:rPr>
          <w:i w:val="false"/>
          <w:iCs w:val="false"/>
          <w:lang w:val="en-US"/>
        </w:rPr>
        <w:t xml:space="preserve">Like he said, sleep on it.” The major opened </w:t>
      </w:r>
      <w:r>
        <w:rPr>
          <w:i w:val="false"/>
          <w:iCs w:val="false"/>
          <w:lang w:val="en-US"/>
        </w:rPr>
        <w:t>the</w:t>
      </w:r>
      <w:r>
        <w:rPr>
          <w:i w:val="false"/>
          <w:iCs w:val="false"/>
          <w:lang w:val="en-US"/>
        </w:rPr>
        <w:t xml:space="preserve"> door with a flourish. Kenst </w:t>
      </w:r>
      <w:r>
        <w:rPr>
          <w:i w:val="false"/>
          <w:iCs w:val="false"/>
          <w:lang w:val="en-US"/>
        </w:rPr>
        <w:t xml:space="preserve">went in with relief. It was only when the door closed behind him that </w:t>
      </w:r>
      <w:r>
        <w:rPr>
          <w:lang w:val="en-US"/>
        </w:rPr>
        <w:t>Kenst realized that at</w:t>
      </w:r>
      <w:r>
        <w:rPr>
          <w:lang w:val="en-US"/>
        </w:rPr>
        <w:t xml:space="preserve"> no point d</w:t>
      </w:r>
      <w:r>
        <w:rPr>
          <w:lang w:val="en-US"/>
        </w:rPr>
        <w:t>id</w:t>
      </w:r>
      <w:r>
        <w:rPr>
          <w:lang w:val="en-US"/>
        </w:rPr>
        <w:t xml:space="preserve"> the </w:t>
      </w:r>
      <w:r>
        <w:rPr>
          <w:lang w:val="en-US"/>
        </w:rPr>
        <w:t>colonel or the major</w:t>
      </w:r>
      <w:r>
        <w:rPr>
          <w:lang w:val="en-US"/>
        </w:rPr>
        <w:t xml:space="preserve"> mention the </w:t>
      </w:r>
      <w:ins w:id="2171" w:author="R.Scott Wade" w:date="2022-07-30T16:59:06Z">
        <w:r>
          <w:rPr>
            <w:lang w:val="en-US"/>
          </w:rPr>
          <w:t xml:space="preserve">mark of </w:t>
        </w:r>
      </w:ins>
      <w:r>
        <w:rPr>
          <w:lang w:val="en-US"/>
        </w:rPr>
        <w:t>Arachnae</w:t>
      </w:r>
      <w:del w:id="2172" w:author="R.Scott Wade" w:date="2022-07-30T16:59:14Z">
        <w:r>
          <w:rPr>
            <w:lang w:val="en-US"/>
          </w:rPr>
          <w:delText>, the mark, or that Kenst might be a wielder</w:delText>
        </w:r>
      </w:del>
      <w:r>
        <w:rPr>
          <w:lang w:val="en-US"/>
        </w:rPr>
        <w:t>.</w:t>
      </w:r>
    </w:p>
    <w:p>
      <w:pPr>
        <w:pStyle w:val="Heading9"/>
        <w:rPr>
          <w:ins w:id="2177" w:author="R.Scott Wade" w:date="2022-07-12T17:20:33Z"/>
        </w:rPr>
      </w:pPr>
      <w:ins w:id="2174" w:author="R.Scott Wade" w:date="2022-07-23T17:15:07Z">
        <w:bookmarkStart w:id="38" w:name="__RefHeading___Toc506726_4321067"/>
        <w:bookmarkEnd w:id="38"/>
        <w:r>
          <w:rPr/>
          <w:t>Kenst</w:t>
        </w:r>
      </w:ins>
      <w:ins w:id="2175" w:author="R.Scott Wade" w:date="2022-07-23T17:15:07Z">
        <w:r>
          <w:rPr>
            <w:rFonts w:eastAsia="Noto Sans CJK SC" w:cs="Lohit Devanagari"/>
            <w:b/>
            <w:bCs w:val="false"/>
            <w:sz w:val="21"/>
            <w:szCs w:val="21"/>
          </w:rPr>
          <w:t>’</w:t>
        </w:r>
      </w:ins>
      <w:ins w:id="2176" w:author="R.Scott Wade" w:date="2022-07-23T17:15:07Z">
        <w:r>
          <w:rPr/>
          <w:t>s first call to Riadn. The L word.</w:t>
        </w:r>
      </w:ins>
    </w:p>
    <w:p>
      <w:pPr>
        <w:pStyle w:val="TextBody"/>
        <w:rPr>
          <w:ins w:id="2188" w:author="R.Scott Wade" w:date="2022-07-12T17:26:03Z"/>
        </w:rPr>
      </w:pPr>
      <w:ins w:id="2178" w:author="R.Scott Wade" w:date="2022-07-12T17:20:33Z">
        <w:r>
          <w:rPr>
            <w:lang w:val="en-US"/>
          </w:rPr>
          <w:t>Kenst called Riadn.</w:t>
        </w:r>
      </w:ins>
      <w:ins w:id="2179" w:author="R.Scott Wade" w:date="2022-07-12T17:20:33Z">
        <w:r>
          <w:rPr>
            <w:lang w:val="en-US"/>
          </w:rPr>
          <w:commentReference w:id="53"/>
        </w:r>
      </w:ins>
      <w:ins w:id="2180" w:author="R.Scott Wade" w:date="2022-07-12T17:25:00Z">
        <w:r>
          <w:rPr>
            <w:lang w:val="en-US"/>
          </w:rPr>
          <w:t xml:space="preserve"> She </w:t>
        </w:r>
      </w:ins>
      <w:ins w:id="2181" w:author="R.Scott Wade" w:date="2022-07-12T17:25:00Z">
        <w:r>
          <w:rPr>
            <w:lang w:val="en-US"/>
          </w:rPr>
          <w:t>wa</w:t>
        </w:r>
      </w:ins>
      <w:ins w:id="2182" w:author="R.Scott Wade" w:date="2022-07-12T17:25:00Z">
        <w:r>
          <w:rPr>
            <w:lang w:val="en-US"/>
          </w:rPr>
          <w:t xml:space="preserve">s excited to hear from him, of course. She says the “L” word. He doesn’t know what to say, so he says “I love you, too”. He says he’s at Kinchloe. She starts crying, mostly relief that he’s </w:t>
        </w:r>
      </w:ins>
      <w:ins w:id="2183" w:author="R.Scott Wade" w:date="2022-07-12T17:25:00Z">
        <w:r>
          <w:rPr>
            <w:lang w:val="en-US"/>
          </w:rPr>
          <w:t>OK</w:t>
        </w:r>
      </w:ins>
      <w:ins w:id="2184" w:author="R.Scott Wade" w:date="2022-07-12T17:25:00Z">
        <w:r>
          <w:rPr>
            <w:lang w:val="en-US"/>
          </w:rPr>
          <w:t xml:space="preserve">, then because she misses him, then from fear. </w:t>
        </w:r>
      </w:ins>
      <w:ins w:id="2185" w:author="R.Scott Wade" w:date="2022-07-12T17:25:00Z">
        <w:r>
          <w:rPr>
            <w:lang w:val="en-US"/>
          </w:rPr>
          <w:t>It takes a minute or two to get</w:t>
        </w:r>
      </w:ins>
      <w:r>
        <w:rPr>
          <w:lang w:val="en-US"/>
        </w:rPr>
        <w:t xml:space="preserve"> her to say why.</w:t>
      </w:r>
      <w:r>
        <w:rPr>
          <w:lang w:val="en-US"/>
        </w:rPr>
        <w:t xml:space="preserve"> </w:t>
      </w:r>
      <w:ins w:id="2186" w:author="R.Scott Wade" w:date="2022-07-12T17:26:03Z">
        <w:r>
          <w:rPr>
            <w:lang w:val="en-US"/>
          </w:rPr>
          <w:t xml:space="preserve">Kir deMeng, </w:t>
        </w:r>
      </w:ins>
      <w:ins w:id="2187" w:author="R.Scott Wade" w:date="2022-07-12T17:26:03Z">
        <w:r>
          <w:rPr>
            <w:lang w:val="en-US"/>
          </w:rPr>
          <w:t>Zada’s sidekick, came around and asked her out. She finds him repulsive, but is scared that he might hurt her or escalate his advances if she refuses. Kenst thinks really hard about what he could do about it. How could he protect her way out here? Then he remembered – major Halfning had said he’d send someone to Blauwald to make sure she was OK.</w:t>
        </w:r>
      </w:ins>
    </w:p>
    <w:p>
      <w:pPr>
        <w:pStyle w:val="TextBody"/>
        <w:rPr/>
      </w:pPr>
      <w:ins w:id="2189" w:author="R.Scott Wade" w:date="2022-07-12T17:26:03Z">
        <w:r>
          <w:rPr>
            <w:lang w:val="en-US"/>
          </w:rPr>
          <w:t xml:space="preserve">He told her about the major, and his word. Riadn says there’s a new office at school –  for </w:t>
        </w:r>
      </w:ins>
      <w:ins w:id="2190" w:author="R.Scott Wade" w:date="2022-07-12T17:26:03Z">
        <w:commentRangeStart w:id="54"/>
        <w:r>
          <w:rPr>
            <w:lang w:val="en-US"/>
          </w:rPr>
          <w:t>ADF</w:t>
        </w:r>
      </w:ins>
      <w:ins w:id="2191" w:author="R.Scott Wade" w:date="2022-07-12T17:26:03Z">
        <w:r>
          <w:rPr/>
        </w:r>
      </w:ins>
      <w:ins w:id="2192" w:author="R.Scott Wade" w:date="2022-07-12T17:26:03Z">
        <w:commentRangeEnd w:id="54"/>
        <w:r>
          <w:commentReference w:id="54"/>
        </w:r>
        <w:r>
          <w:rPr>
            <w:lang w:val="en-US"/>
          </w:rPr>
          <w:t xml:space="preserve"> recruiting, and it’s staffed by a young woman officer.</w:t>
        </w:r>
      </w:ins>
      <w:ins w:id="2193" w:author="R.Scott Wade" w:date="2022-07-12T17:26:03Z">
        <w:r>
          <w:rPr>
            <w:lang w:val="en-US"/>
          </w:rPr>
          <w:t xml:space="preserve"> </w:t>
        </w:r>
      </w:ins>
      <w:ins w:id="2194" w:author="R.Scott Wade" w:date="2022-07-12T17:34:40Z">
        <w:r>
          <w:rPr>
            <w:lang w:val="en-US"/>
          </w:rPr>
          <w:t>Riadn is</w:t>
        </w:r>
      </w:ins>
      <w:ins w:id="2195" w:author="R.Scott Wade" w:date="2022-07-12T17:31:23Z">
        <w:r>
          <w:rPr>
            <w:lang w:val="en-US"/>
          </w:rPr>
          <w:t xml:space="preserve"> relieved, promises to go see the officer in the morning. Then there </w:t>
        </w:r>
      </w:ins>
      <w:ins w:id="2196" w:author="R.Scott Wade" w:date="2022-07-12T17:31:23Z">
        <w:r>
          <w:rPr>
            <w:lang w:val="en-US"/>
          </w:rPr>
          <w:t>wa</w:t>
        </w:r>
      </w:ins>
      <w:ins w:id="2197" w:author="R.Scott Wade" w:date="2022-07-12T17:31:23Z">
        <w:r>
          <w:rPr>
            <w:lang w:val="en-US"/>
          </w:rPr>
          <w:t xml:space="preserve">s nothing more to say. </w:t>
        </w:r>
      </w:ins>
      <w:ins w:id="2198" w:author="R.Scott Wade" w:date="2022-07-12T17:31:23Z">
        <w:commentRangeStart w:id="55"/>
        <w:r>
          <w:rPr>
            <w:lang w:val="en-US"/>
          </w:rPr>
          <w:t>Kenst realize</w:t>
        </w:r>
      </w:ins>
      <w:ins w:id="2199" w:author="R.Scott Wade" w:date="2022-07-12T17:31:23Z">
        <w:r>
          <w:rPr>
            <w:lang w:val="en-US"/>
          </w:rPr>
          <w:t xml:space="preserve">d </w:t>
        </w:r>
      </w:ins>
      <w:ins w:id="2200" w:author="R.Scott Wade" w:date="2022-07-12T17:31:23Z">
        <w:r>
          <w:rPr>
            <w:lang w:val="en-US"/>
          </w:rPr>
          <w:t>he</w:t>
        </w:r>
      </w:ins>
      <w:ins w:id="2201" w:author="R.Scott Wade" w:date="2022-07-12T17:31:23Z">
        <w:r>
          <w:rPr/>
        </w:r>
      </w:ins>
      <w:ins w:id="2202" w:author="R.Scott Wade" w:date="2022-07-12T17:31:23Z">
        <w:commentRangeEnd w:id="55"/>
        <w:r>
          <w:commentReference w:id="55"/>
        </w:r>
        <w:r>
          <w:rPr>
            <w:lang w:val="en-US"/>
          </w:rPr>
          <w:t xml:space="preserve"> wasn’t lying when he told the colonel he was tired. He t</w:t>
        </w:r>
      </w:ins>
      <w:ins w:id="2203" w:author="R.Scott Wade" w:date="2022-07-12T17:31:23Z">
        <w:r>
          <w:rPr>
            <w:lang w:val="en-US"/>
          </w:rPr>
          <w:t>old</w:t>
        </w:r>
      </w:ins>
      <w:ins w:id="2204" w:author="R.Scott Wade" w:date="2022-07-12T17:31:23Z">
        <w:r>
          <w:rPr>
            <w:lang w:val="en-US"/>
          </w:rPr>
          <w:t xml:space="preserve"> her good night and h</w:t>
        </w:r>
      </w:ins>
      <w:ins w:id="2205" w:author="R.Scott Wade" w:date="2022-07-12T17:31:23Z">
        <w:r>
          <w:rPr>
            <w:lang w:val="en-US"/>
          </w:rPr>
          <w:t>u</w:t>
        </w:r>
      </w:ins>
      <w:ins w:id="2206" w:author="R.Scott Wade" w:date="2022-07-12T17:31:23Z">
        <w:r>
          <w:rPr>
            <w:lang w:val="en-US"/>
          </w:rPr>
          <w:t>ng up.</w:t>
        </w:r>
      </w:ins>
    </w:p>
    <w:p>
      <w:pPr>
        <w:pStyle w:val="TextBody"/>
        <w:jc w:val="left"/>
        <w:rPr/>
      </w:pPr>
      <w:r>
        <w:rPr>
          <w:lang w:val="en-US"/>
        </w:rPr>
        <w:t xml:space="preserve">Shortly after </w:t>
      </w:r>
      <w:ins w:id="2207" w:author="R.Scott Wade" w:date="2022-07-12T17:32:53Z">
        <w:r>
          <w:rPr>
            <w:lang w:val="en-US"/>
          </w:rPr>
          <w:t>the</w:t>
        </w:r>
      </w:ins>
      <w:del w:id="2208" w:author="R.Scott Wade" w:date="2022-07-12T17:32:52Z">
        <w:r>
          <w:rPr>
            <w:lang w:val="en-US"/>
          </w:rPr>
          <w:delText>he was</w:delText>
        </w:r>
      </w:del>
      <w:del w:id="2209" w:author="R.Scott Wade" w:date="2022-07-12T17:32:52Z">
        <w:r>
          <w:rPr>
            <w:lang w:val="en-US"/>
          </w:rPr>
          <w:delText xml:space="preserve"> admitted</w:delText>
        </w:r>
      </w:del>
      <w:ins w:id="2210" w:author="R.Scott Wade" w:date="2022-07-12T17:32:53Z">
        <w:r>
          <w:rPr>
            <w:lang w:val="en-US"/>
          </w:rPr>
          <w:t xml:space="preserve"> </w:t>
        </w:r>
      </w:ins>
      <w:ins w:id="2211" w:author="R.Scott Wade" w:date="2022-07-12T17:32:53Z">
        <w:r>
          <w:rPr>
            <w:lang w:val="en-US"/>
          </w:rPr>
          <w:t xml:space="preserve">call ended, </w:t>
        </w:r>
      </w:ins>
      <w:del w:id="2212" w:author="R.Scott Wade" w:date="2022-07-12T17:33:10Z">
        <w:r>
          <w:rPr>
            <w:lang w:val="en-US"/>
          </w:rPr>
          <w:delText xml:space="preserve"> to </w:delText>
        </w:r>
      </w:del>
      <w:del w:id="2213" w:author="R.Scott Wade" w:date="2022-07-12T17:33:10Z">
        <w:r>
          <w:rPr>
            <w:lang w:val="en-US"/>
          </w:rPr>
          <w:delText xml:space="preserve">the </w:delText>
        </w:r>
      </w:del>
      <w:del w:id="2214" w:author="R.Scott Wade" w:date="2022-07-12T17:33:10Z">
        <w:r>
          <w:rPr>
            <w:lang w:val="en-US"/>
          </w:rPr>
          <w:delText xml:space="preserve">largish hotel suite-like quarters, </w:delText>
        </w:r>
      </w:del>
      <w:r>
        <w:rPr>
          <w:lang w:val="en-US"/>
        </w:rPr>
        <w:t>Kenst open</w:t>
      </w:r>
      <w:r>
        <w:rPr>
          <w:lang w:val="en-US"/>
        </w:rPr>
        <w:t>ed</w:t>
      </w:r>
      <w:r>
        <w:rPr>
          <w:lang w:val="en-US"/>
        </w:rPr>
        <w:t xml:space="preserve"> the door</w:t>
      </w:r>
      <w:ins w:id="2215" w:author="R.Scott Wade" w:date="2022-07-12T17:33:13Z">
        <w:r>
          <w:rPr>
            <w:lang w:val="en-US"/>
          </w:rPr>
          <w:t xml:space="preserve"> to </w:t>
        </w:r>
      </w:ins>
      <w:ins w:id="2216" w:author="R.Scott Wade" w:date="2022-07-12T17:33:13Z">
        <w:r>
          <w:rPr>
            <w:lang w:val="en-US"/>
          </w:rPr>
          <w:t>his</w:t>
        </w:r>
      </w:ins>
      <w:ins w:id="2217" w:author="R.Scott Wade" w:date="2022-07-12T17:33:13Z">
        <w:r>
          <w:rPr>
            <w:lang w:val="en-US"/>
          </w:rPr>
          <w:t xml:space="preserve"> </w:t>
        </w:r>
      </w:ins>
      <w:ins w:id="2218" w:author="R.Scott Wade" w:date="2022-07-12T17:33:13Z">
        <w:r>
          <w:rPr>
            <w:lang w:val="en-US"/>
          </w:rPr>
          <w:t>largish hotel suite-like quarters,</w:t>
        </w:r>
      </w:ins>
      <w:r>
        <w:rPr>
          <w:lang w:val="en-US"/>
        </w:rPr>
        <w:t xml:space="preserve"> and step</w:t>
      </w:r>
      <w:r>
        <w:rPr>
          <w:lang w:val="en-US"/>
        </w:rPr>
        <w:t>ped</w:t>
      </w:r>
      <w:r>
        <w:rPr>
          <w:lang w:val="en-US"/>
        </w:rPr>
        <w:t xml:space="preserve"> out. Two of th</w:t>
      </w:r>
      <w:ins w:id="2219" w:author="R.Scott Wade" w:date="2022-07-30T17:04:26Z">
        <w:r>
          <w:rPr>
            <w:lang w:val="en-US"/>
          </w:rPr>
          <w:t>e</w:t>
        </w:r>
      </w:ins>
      <w:del w:id="2220" w:author="R.Scott Wade" w:date="2022-07-30T17:04:25Z">
        <w:r>
          <w:rPr>
            <w:lang w:val="en-US"/>
          </w:rPr>
          <w:delText xml:space="preserve">e </w:delText>
        </w:r>
      </w:del>
      <w:del w:id="2221" w:author="R.Scott Wade" w:date="2022-07-23T15:49:42Z">
        <w:r>
          <w:rPr>
            <w:lang w:val="en-US"/>
          </w:rPr>
          <w:delText>"</w:delText>
        </w:r>
      </w:del>
      <w:del w:id="2222" w:author="R.Scott Wade" w:date="2022-07-30T17:03:55Z">
        <w:r>
          <w:rPr>
            <w:lang w:val="en-US"/>
          </w:rPr>
          <w:delText>re</w:delText>
        </w:r>
      </w:del>
      <w:ins w:id="2223" w:author="R.Scott Wade" w:date="2022-07-30T17:04:26Z">
        <w:r>
          <w:rPr>
            <w:lang w:val="en-US"/>
          </w:rPr>
          <w:t xml:space="preserve"> “</w:t>
        </w:r>
      </w:ins>
      <w:ins w:id="2224" w:author="R.Scott Wade" w:date="2022-07-30T17:04:26Z">
        <w:r>
          <w:rPr>
            <w:lang w:val="en-US"/>
          </w:rPr>
          <w:t>re</w:t>
        </w:r>
      </w:ins>
      <w:r>
        <w:rPr>
          <w:lang w:val="en-US"/>
        </w:rPr>
        <w:t>cruiters</w:t>
      </w:r>
      <w:del w:id="2225" w:author="R.Scott Wade" w:date="2022-07-23T15:49:36Z">
        <w:r>
          <w:rPr>
            <w:lang w:val="en-US"/>
          </w:rPr>
          <w:delText>"</w:delText>
        </w:r>
      </w:del>
      <w:ins w:id="2226" w:author="R.Scott Wade" w:date="2022-07-30T17:03:50Z">
        <w:r>
          <w:rPr>
            <w:lang w:val="en-US"/>
          </w:rPr>
          <w:t>”</w:t>
        </w:r>
      </w:ins>
      <w:r>
        <w:rPr>
          <w:lang w:val="en-US"/>
        </w:rPr>
        <w:t xml:space="preserve"> </w:t>
      </w:r>
      <w:r>
        <w:rPr>
          <w:lang w:val="en-US"/>
        </w:rPr>
        <w:t>we</w:t>
      </w:r>
      <w:r>
        <w:rPr>
          <w:lang w:val="en-US"/>
        </w:rPr>
        <w:t>re there. They look</w:t>
      </w:r>
      <w:r>
        <w:rPr>
          <w:lang w:val="en-US"/>
        </w:rPr>
        <w:t>ed</w:t>
      </w:r>
      <w:r>
        <w:rPr>
          <w:lang w:val="en-US"/>
        </w:rPr>
        <w:t xml:space="preserve"> at him blandly, </w:t>
      </w:r>
      <w:r>
        <w:rPr>
          <w:lang w:val="en-US"/>
        </w:rPr>
        <w:t xml:space="preserve">without </w:t>
      </w:r>
      <w:r>
        <w:rPr>
          <w:lang w:val="en-US"/>
        </w:rPr>
        <w:t xml:space="preserve">making </w:t>
      </w:r>
      <w:r>
        <w:rPr>
          <w:lang w:val="en-US"/>
        </w:rPr>
        <w:t>a</w:t>
      </w:r>
      <w:r>
        <w:rPr>
          <w:lang w:val="en-US"/>
        </w:rPr>
        <w:t xml:space="preserve"> move. Their silence thunder</w:t>
      </w:r>
      <w:r>
        <w:rPr>
          <w:lang w:val="en-US"/>
        </w:rPr>
        <w:t>ed</w:t>
      </w:r>
      <w:r>
        <w:rPr>
          <w:lang w:val="en-US"/>
        </w:rPr>
        <w:t xml:space="preserve">: </w:t>
      </w:r>
      <w:r>
        <w:rPr>
          <w:lang w:val="en-US"/>
        </w:rPr>
        <w:t>Kenst was</w:t>
      </w:r>
      <w:r>
        <w:rPr>
          <w:lang w:val="en-US"/>
        </w:rPr>
        <w:t xml:space="preserve"> not going anywhere. He </w:t>
      </w:r>
      <w:r>
        <w:rPr>
          <w:lang w:val="en-US"/>
        </w:rPr>
        <w:t>went</w:t>
      </w:r>
      <w:r>
        <w:rPr>
          <w:lang w:val="en-US"/>
        </w:rPr>
        <w:t xml:space="preserve"> back in the room, close</w:t>
      </w:r>
      <w:r>
        <w:rPr>
          <w:lang w:val="en-US"/>
        </w:rPr>
        <w:t>d</w:t>
      </w:r>
      <w:r>
        <w:rPr>
          <w:lang w:val="en-US"/>
        </w:rPr>
        <w:t xml:space="preserve"> the door. When he trie</w:t>
      </w:r>
      <w:r>
        <w:rPr>
          <w:lang w:val="en-US"/>
        </w:rPr>
        <w:t>d</w:t>
      </w:r>
      <w:r>
        <w:rPr>
          <w:lang w:val="en-US"/>
        </w:rPr>
        <w:t xml:space="preserve"> later, the door </w:t>
      </w:r>
      <w:r>
        <w:rPr>
          <w:lang w:val="en-US"/>
        </w:rPr>
        <w:t>wa</w:t>
      </w:r>
      <w:r>
        <w:rPr>
          <w:lang w:val="en-US"/>
        </w:rPr>
        <w:t>s locked from the outside.</w:t>
      </w:r>
    </w:p>
    <w:p>
      <w:pPr>
        <w:pStyle w:val="Heading8"/>
        <w:rPr/>
      </w:pPr>
      <w:bookmarkStart w:id="39" w:name="__RefHeading___Toc29975_1146340026"/>
      <w:bookmarkEnd w:id="39"/>
      <w:r>
        <w:rPr>
          <w:lang w:val="en-US"/>
        </w:rPr>
        <w:t xml:space="preserve">--- </w:t>
      </w:r>
      <w:r>
        <w:rPr>
          <w:lang w:val="en-US"/>
        </w:rPr>
        <w:t>End</w:t>
      </w:r>
      <w:del w:id="2227" w:author="R.Scott Wade" w:date="2022-07-10T15:12:47Z">
        <w:r>
          <w:rPr>
            <w:lang w:val="en-US"/>
          </w:rPr>
          <w:delText xml:space="preserve">  </w:delText>
        </w:r>
      </w:del>
      <w:ins w:id="2228" w:author="R.Scott Wade" w:date="2022-07-10T15:13:03Z">
        <w:r>
          <w:rPr>
            <w:rFonts w:eastAsia="Noto Sans CJK SC" w:cs="Lohit Devanagari"/>
            <w:b/>
            <w:bCs/>
            <w:i w:val="false"/>
            <w:iCs/>
            <w:sz w:val="21"/>
            <w:szCs w:val="22"/>
            <w:lang w:val="en-US"/>
          </w:rPr>
          <w:t xml:space="preserve"> </w:t>
        </w:r>
      </w:ins>
      <w:r>
        <w:rPr>
          <w:lang w:val="en-US"/>
        </w:rPr>
        <w:t>Post 2</w:t>
      </w:r>
      <w:del w:id="2229" w:author="R.Scott Wade" w:date="2022-07-10T16:34:41Z">
        <w:r>
          <w:rPr>
            <w:lang w:val="en-US"/>
          </w:rPr>
          <w:delText xml:space="preserve">  </w:delText>
        </w:r>
      </w:del>
      <w:ins w:id="2230" w:author="R.Scott Wade" w:date="2022-07-10T16:34:41Z">
        <w:r>
          <w:rPr>
            <w:rFonts w:eastAsia="Noto Sans CJK SC" w:cs="Lohit Devanagari"/>
            <w:b/>
            <w:bCs/>
            <w:i w:val="false"/>
            <w:iCs/>
            <w:sz w:val="21"/>
            <w:szCs w:val="22"/>
            <w:lang w:val="en-US"/>
          </w:rPr>
          <w:t xml:space="preserve"> </w:t>
        </w:r>
      </w:ins>
      <w:r>
        <w:rPr>
          <w:lang w:val="en-US"/>
        </w:rPr>
        <w:t>~~</w:t>
      </w:r>
      <w:r>
        <w:rPr>
          <w:lang w:val="en-US"/>
        </w:rPr>
        <w:t xml:space="preserve"> </w:t>
      </w:r>
      <w:r>
        <w:rPr>
          <w:lang w:val="en-US"/>
        </w:rPr>
        <w:t>5.</w:t>
      </w:r>
      <w:r>
        <w:rPr>
          <w:lang w:val="en-US"/>
        </w:rPr>
        <w:t>9</w:t>
      </w:r>
      <w:r>
        <w:rPr>
          <w:lang w:val="en-US"/>
        </w:rPr>
        <w:t>k words ~~</w:t>
      </w:r>
      <w:bookmarkStart w:id="40" w:name="End_Post_2_"/>
      <w:bookmarkEnd w:id="40"/>
      <w:r>
        <w:rPr>
          <w:lang w:val="en-US"/>
        </w:rPr>
        <w:t xml:space="preserve"> </w:t>
      </w:r>
      <w:r>
        <w:rPr>
          <w:lang w:val="en-US"/>
        </w:rPr>
        <w:t>3</w:t>
      </w:r>
      <w:r>
        <w:rPr>
          <w:lang w:val="en-US"/>
        </w:rPr>
        <w:t>3</w:t>
      </w:r>
      <w:r>
        <w:rPr>
          <w:lang w:val="en-US"/>
        </w:rPr>
        <w:t>.</w:t>
      </w:r>
      <w:r>
        <w:rPr>
          <w:lang w:val="en-US"/>
        </w:rPr>
        <w:t>2</w:t>
      </w:r>
      <w:r>
        <w:rPr>
          <w:lang w:val="en-US"/>
        </w:rPr>
        <w:t>k chars</w:t>
      </w:r>
    </w:p>
    <w:p>
      <w:pPr>
        <w:pStyle w:val="Heading8"/>
        <w:rPr/>
      </w:pPr>
      <w:bookmarkStart w:id="41" w:name="__RefHeading___Toc29977_1146340026"/>
      <w:bookmarkEnd w:id="41"/>
      <w:r>
        <w:rPr/>
        <w:t>--- Begin Post 3</w:t>
      </w:r>
      <w:del w:id="2231" w:author="R.Scott Wade" w:date="2022-07-10T15:13:15Z">
        <w:r>
          <w:rPr/>
          <w:delText xml:space="preserve">  </w:delText>
        </w:r>
      </w:del>
      <w:ins w:id="2232" w:author="R.Scott Wade" w:date="2022-07-10T15:13:15Z">
        <w:r>
          <w:rPr>
            <w:rFonts w:eastAsia="Noto Sans CJK SC" w:cs="Lohit Devanagari"/>
            <w:b/>
            <w:bCs/>
            <w:i w:val="false"/>
            <w:iCs/>
            <w:sz w:val="21"/>
            <w:szCs w:val="22"/>
          </w:rPr>
          <w:t xml:space="preserve"> </w:t>
        </w:r>
      </w:ins>
      <w:r>
        <w:rPr/>
        <w:t xml:space="preserve">pg </w:t>
      </w:r>
    </w:p>
    <w:p>
      <w:pPr>
        <w:pStyle w:val="TextBody"/>
        <w:rPr>
          <w:lang w:val="en-US"/>
        </w:rPr>
      </w:pPr>
      <w:r>
        <w:rPr>
          <w:lang w:val="en-US"/>
        </w:rPr>
        <w:t>“</w:t>
      </w:r>
      <w:r>
        <w:rPr>
          <w:i/>
          <w:iCs/>
          <w:lang w:val="en-US"/>
        </w:rPr>
        <w:t xml:space="preserve">Hey, Chae – </w:t>
      </w:r>
      <w:ins w:id="2233" w:author="R.Scott Wade" w:date="2022-07-23T15:50:09Z">
        <w:r>
          <w:rPr>
            <w:i/>
            <w:iCs/>
            <w:lang w:val="en-US"/>
          </w:rPr>
          <w:t xml:space="preserve"> </w:t>
        </w:r>
      </w:ins>
      <w:r>
        <w:rPr>
          <w:i/>
          <w:iCs/>
          <w:lang w:val="en-US"/>
        </w:rPr>
        <w:t xml:space="preserve">what were </w:t>
      </w:r>
      <w:r>
        <w:rPr>
          <w:i/>
          <w:iCs/>
          <w:lang w:val="en-US"/>
        </w:rPr>
        <w:t>you</w:t>
      </w:r>
      <w:r>
        <w:rPr>
          <w:i/>
          <w:iCs/>
          <w:lang w:val="en-US"/>
        </w:rPr>
        <w:t xml:space="preserve"> saying about the Solar Alliance earlier? Why can</w:t>
      </w:r>
      <w:del w:id="2234" w:author="R.Scott Wade" w:date="2022-07-31T18:13:17Z">
        <w:r>
          <w:rPr>
            <w:i/>
            <w:iCs/>
            <w:lang w:val="en-US"/>
          </w:rPr>
          <w:delText>’</w:delText>
        </w:r>
      </w:del>
      <w:ins w:id="2235" w:author="R.Scott Wade" w:date="2022-07-31T18:13:17Z">
        <w:r>
          <w:rPr>
            <w:i/>
            <w:iCs/>
            <w:lang w:val="en-US"/>
          </w:rPr>
          <w:t>’</w:t>
        </w:r>
      </w:ins>
      <w:r>
        <w:rPr>
          <w:i/>
          <w:iCs/>
          <w:lang w:val="en-US"/>
        </w:rPr>
        <w:t>t I mention you to Klebel?”</w:t>
      </w:r>
    </w:p>
    <w:p>
      <w:pPr>
        <w:pStyle w:val="TextBody"/>
        <w:rPr>
          <w:lang w:val="en-US"/>
        </w:rPr>
      </w:pPr>
      <w:r>
        <w:rPr>
          <w:i w:val="false"/>
          <w:iCs w:val="false"/>
          <w:lang w:val="en-US"/>
        </w:rPr>
        <w:t>Chae</w:t>
      </w:r>
      <w:del w:id="2236" w:author="R.Scott Wade" w:date="2022-07-31T18:13:17Z">
        <w:r>
          <w:rPr>
            <w:i w:val="false"/>
            <w:iCs w:val="false"/>
            <w:lang w:val="en-US"/>
          </w:rPr>
          <w:delText>’</w:delText>
        </w:r>
      </w:del>
      <w:ins w:id="2237" w:author="R.Scott Wade" w:date="2022-07-31T18:13:17Z">
        <w:r>
          <w:rPr>
            <w:i w:val="false"/>
            <w:iCs w:val="false"/>
            <w:lang w:val="en-US"/>
          </w:rPr>
          <w:t>’</w:t>
        </w:r>
      </w:ins>
      <w:r>
        <w:rPr>
          <w:i w:val="false"/>
          <w:iCs w:val="false"/>
          <w:lang w:val="en-US"/>
        </w:rPr>
        <w:t>s processors ramped up so quickly the temperature increase was alarming</w:t>
      </w:r>
      <w:r>
        <w:rPr>
          <w:i w:val="false"/>
          <w:iCs w:val="false"/>
          <w:lang w:val="en-US"/>
        </w:rPr>
        <w:t xml:space="preserve">. </w:t>
      </w:r>
      <w:r>
        <w:rPr>
          <w:i w:val="false"/>
          <w:iCs w:val="false"/>
          <w:lang w:val="en-US"/>
        </w:rPr>
        <w:t>It couldn</w:t>
      </w:r>
      <w:del w:id="2238" w:author="R.Scott Wade" w:date="2022-07-31T18:13:17Z">
        <w:r>
          <w:rPr>
            <w:i w:val="false"/>
            <w:iCs w:val="false"/>
            <w:lang w:val="en-US"/>
          </w:rPr>
          <w:delText>’</w:delText>
        </w:r>
      </w:del>
      <w:ins w:id="2239" w:author="R.Scott Wade" w:date="2022-07-31T18:13:17Z">
        <w:r>
          <w:rPr>
            <w:i w:val="false"/>
            <w:iCs w:val="false"/>
            <w:lang w:val="en-US"/>
          </w:rPr>
          <w:t>’</w:t>
        </w:r>
      </w:ins>
      <w:r>
        <w:rPr>
          <w:i w:val="false"/>
          <w:iCs w:val="false"/>
          <w:lang w:val="en-US"/>
        </w:rPr>
        <w:t xml:space="preserve">t be helped; she had to </w:t>
      </w:r>
      <w:r>
        <w:rPr>
          <w:i w:val="false"/>
          <w:iCs w:val="false"/>
          <w:lang w:val="en-US"/>
        </w:rPr>
        <w:t>call on all her nodes</w:t>
      </w:r>
      <w:r>
        <w:rPr>
          <w:i w:val="false"/>
          <w:iCs w:val="false"/>
          <w:lang w:val="en-US"/>
        </w:rPr>
        <w:t xml:space="preserve">. </w:t>
      </w:r>
      <w:r>
        <w:rPr>
          <w:i w:val="false"/>
          <w:iCs w:val="false"/>
          <w:lang w:val="en-US"/>
        </w:rPr>
        <w:t>T</w:t>
      </w:r>
      <w:r>
        <w:rPr>
          <w:i w:val="false"/>
          <w:iCs w:val="false"/>
          <w:lang w:val="en-US"/>
        </w:rPr>
        <w:t>his was a conversational turn she wasn</w:t>
      </w:r>
      <w:del w:id="2240" w:author="R.Scott Wade" w:date="2022-07-31T18:13:17Z">
        <w:r>
          <w:rPr>
            <w:i w:val="false"/>
            <w:iCs w:val="false"/>
            <w:lang w:val="en-US"/>
          </w:rPr>
          <w:delText>’</w:delText>
        </w:r>
      </w:del>
      <w:ins w:id="2241" w:author="R.Scott Wade" w:date="2022-07-31T18:13:17Z">
        <w:r>
          <w:rPr>
            <w:i w:val="false"/>
            <w:iCs w:val="false"/>
            <w:lang w:val="en-US"/>
          </w:rPr>
          <w:t>’</w:t>
        </w:r>
      </w:ins>
      <w:r>
        <w:rPr>
          <w:i w:val="false"/>
          <w:iCs w:val="false"/>
          <w:lang w:val="en-US"/>
        </w:rPr>
        <w:t xml:space="preserve">t prepared for, her psychiatric heuristics warned. There was a </w:t>
      </w:r>
      <w:ins w:id="2242" w:author="R.Scott Wade" w:date="2022-07-23T15:50:42Z">
        <w:r>
          <w:rPr>
            <w:i w:val="false"/>
            <w:iCs w:val="false"/>
            <w:lang w:val="en-US"/>
          </w:rPr>
          <w:t xml:space="preserve">high </w:t>
        </w:r>
      </w:ins>
      <w:r>
        <w:rPr>
          <w:i w:val="false"/>
          <w:iCs w:val="false"/>
          <w:lang w:val="en-US"/>
        </w:rPr>
        <w:t>probability she</w:t>
      </w:r>
      <w:del w:id="2243" w:author="R.Scott Wade" w:date="2022-07-31T18:13:17Z">
        <w:r>
          <w:rPr>
            <w:i w:val="false"/>
            <w:iCs w:val="false"/>
            <w:lang w:val="en-US"/>
          </w:rPr>
          <w:delText>’</w:delText>
        </w:r>
      </w:del>
      <w:ins w:id="2244" w:author="R.Scott Wade" w:date="2022-07-31T18:13:17Z">
        <w:r>
          <w:rPr>
            <w:i w:val="false"/>
            <w:iCs w:val="false"/>
            <w:lang w:val="en-US"/>
          </w:rPr>
          <w:t>’</w:t>
        </w:r>
      </w:ins>
      <w:r>
        <w:rPr>
          <w:i w:val="false"/>
          <w:iCs w:val="false"/>
          <w:lang w:val="en-US"/>
        </w:rPr>
        <w:t xml:space="preserve">d say the wrong thing and make his emotional situation worse. </w:t>
      </w:r>
      <w:r>
        <w:rPr>
          <w:i/>
          <w:iCs/>
          <w:lang w:val="en-US"/>
        </w:rPr>
        <w:t>“The armistice signed with Earth required that</w:t>
      </w:r>
      <w:commentRangeStart w:id="56"/>
      <w:r>
        <w:rPr>
          <w:i/>
          <w:iCs/>
          <w:lang w:val="en-US"/>
        </w:rPr>
        <w:t xml:space="preserve"> all Arachnaes b</w:t>
      </w:r>
      <w:ins w:id="2245" w:author="R.Scott Wade" w:date="2022-07-30T17:06:13Z">
        <w:r>
          <w:rPr>
            <w:lang w:val="en-US"/>
          </w:rPr>
        </w:r>
      </w:ins>
      <w:commentRangeEnd w:id="56"/>
      <w:r>
        <w:commentReference w:id="56"/>
      </w:r>
      <w:r>
        <w:rPr>
          <w:i/>
          <w:iCs/>
          <w:lang w:val="en-US"/>
        </w:rPr>
        <w:t xml:space="preserve">e destroyed and no new ones could be built. </w:t>
      </w:r>
      <w:r>
        <w:rPr>
          <w:i/>
          <w:iCs/>
          <w:lang w:val="en-US"/>
        </w:rPr>
        <w:t xml:space="preserve">Earth would be displeased to learn </w:t>
      </w:r>
      <w:commentRangeStart w:id="57"/>
      <w:r>
        <w:rPr>
          <w:i/>
          <w:iCs/>
          <w:lang w:val="en-US"/>
        </w:rPr>
        <w:t>we still exist.</w:t>
      </w:r>
      <w:r>
        <w:rPr>
          <w:lang w:val="en-US"/>
        </w:rPr>
      </w:r>
      <w:commentRangeEnd w:id="57"/>
      <w:r>
        <w:commentReference w:id="57"/>
      </w:r>
      <w:r>
        <w:rPr>
          <w:lang w:val="en-US"/>
        </w:rPr>
        <w:t xml:space="preserve"> </w:t>
      </w:r>
      <w:r>
        <w:rPr>
          <w:i/>
          <w:iCs/>
          <w:lang w:val="en-US"/>
        </w:rPr>
        <w:t xml:space="preserve">There is no way to estimate the lengths Earth would go to </w:t>
      </w:r>
      <w:del w:id="2246" w:author="R.Scott Wade" w:date="2022-07-23T15:51:09Z">
        <w:r>
          <w:rPr>
            <w:i/>
            <w:iCs/>
            <w:lang w:val="en-US"/>
          </w:rPr>
          <w:delText>t</w:delText>
        </w:r>
      </w:del>
      <w:ins w:id="2247" w:author="R.Scott Wade" w:date="2022-07-23T15:51:01Z">
        <w:r>
          <w:rPr>
            <w:i/>
            <w:iCs/>
            <w:lang w:val="en-US"/>
          </w:rPr>
          <w:t>in order t</w:t>
        </w:r>
      </w:ins>
      <w:r>
        <w:rPr>
          <w:i/>
          <w:iCs/>
          <w:lang w:val="en-US"/>
        </w:rPr>
        <w:t>o ensure Arachnaes</w:t>
      </w:r>
      <w:del w:id="2248" w:author="R.Scott Wade" w:date="2022-07-31T18:13:17Z">
        <w:r>
          <w:rPr>
            <w:i/>
            <w:iCs/>
            <w:lang w:val="en-US"/>
          </w:rPr>
          <w:delText>’</w:delText>
        </w:r>
      </w:del>
      <w:ins w:id="2249" w:author="R.Scott Wade" w:date="2022-07-31T18:13:17Z">
        <w:r>
          <w:rPr>
            <w:i/>
            <w:iCs/>
            <w:lang w:val="en-US"/>
          </w:rPr>
          <w:t>’</w:t>
        </w:r>
      </w:ins>
      <w:r>
        <w:rPr>
          <w:i/>
          <w:iCs/>
          <w:lang w:val="en-US"/>
        </w:rPr>
        <w:t xml:space="preserve"> destruction.</w:t>
      </w:r>
      <w:r>
        <w:rPr>
          <w:i/>
          <w:iCs/>
          <w:lang w:val="en-US"/>
        </w:rPr>
        <w:t>”</w:t>
      </w:r>
    </w:p>
    <w:p>
      <w:pPr>
        <w:pStyle w:val="TextBody"/>
        <w:rPr>
          <w:i w:val="false"/>
          <w:i w:val="false"/>
          <w:iCs w:val="false"/>
          <w:lang w:val="en-US"/>
        </w:rPr>
      </w:pPr>
      <w:r>
        <w:rPr>
          <w:i w:val="false"/>
          <w:iCs w:val="false"/>
          <w:lang w:val="en-US"/>
        </w:rPr>
        <w:t xml:space="preserve">From the history classes and vid stories that Kenst recalled, the wielders of Arachnae were the sole reason that </w:t>
      </w:r>
      <w:r>
        <w:fldChar w:fldCharType="begin"/>
      </w:r>
      <w:r>
        <w:rPr>
          <w:i w:val="false"/>
          <w:iCs w:val="false"/>
          <w:lang w:val="en-US"/>
        </w:rPr>
        <w:instrText xml:space="preserve"> XE "Places:Arach" </w:instrText>
      </w:r>
      <w:r>
        <w:rPr>
          <w:i w:val="false"/>
          <w:iCs w:val="false"/>
          <w:lang w:val="en-US"/>
        </w:rPr>
        <w:fldChar w:fldCharType="separate"/>
      </w:r>
      <w:r>
        <w:rPr>
          <w:i w:val="false"/>
          <w:iCs w:val="false"/>
          <w:lang w:val="en-US"/>
          <w:rPrChange w:id="0" w:author="R.Scott Wade" w:date="2022-07-23T12:53:57Z"/>
        </w:rPr>
        <w:t>Arach</w:t>
      </w:r>
      <w:r>
        <w:rPr>
          <w:i w:val="false"/>
          <w:iCs w:val="false"/>
          <w:lang w:val="en-US"/>
        </w:rPr>
        <w:fldChar w:fldCharType="end"/>
      </w:r>
      <w:r>
        <w:rPr>
          <w:i w:val="false"/>
          <w:iCs w:val="false"/>
          <w:lang w:val="en-US"/>
        </w:rPr>
        <w:t xml:space="preserve"> had won the war with Earth.</w:t>
      </w:r>
    </w:p>
    <w:p>
      <w:pPr>
        <w:pStyle w:val="TextBody"/>
        <w:rPr>
          <w:lang w:val="en-US"/>
        </w:rPr>
      </w:pPr>
      <w:r>
        <w:rPr>
          <w:i/>
          <w:iCs/>
          <w:lang w:val="en-US"/>
        </w:rPr>
        <w:t>“</w:t>
      </w:r>
      <w:r>
        <w:rPr>
          <w:i/>
          <w:iCs/>
          <w:lang w:val="en-US"/>
        </w:rPr>
        <w:t xml:space="preserve">Why would </w:t>
      </w:r>
      <w:r>
        <w:fldChar w:fldCharType="begin"/>
      </w:r>
      <w:r>
        <w:rPr>
          <w:i/>
          <w:iCs/>
          <w:lang w:val="en-US"/>
        </w:rPr>
        <w:instrText xml:space="preserve"> XE "Places:Arach" </w:instrText>
      </w:r>
      <w:r>
        <w:rPr>
          <w:i/>
          <w:iCs/>
          <w:lang w:val="en-US"/>
        </w:rPr>
        <w:fldChar w:fldCharType="separate"/>
      </w:r>
      <w:r>
        <w:rPr>
          <w:i/>
          <w:iCs/>
          <w:lang w:val="en-US"/>
          <w:rPrChange w:id="0" w:author="R.Scott Wade" w:date="2022-07-23T12:53:57Z"/>
        </w:rPr>
        <w:t>Arach</w:t>
      </w:r>
      <w:r>
        <w:rPr>
          <w:i/>
          <w:iCs/>
          <w:lang w:val="en-US"/>
        </w:rPr>
        <w:fldChar w:fldCharType="end"/>
      </w:r>
      <w:r>
        <w:rPr>
          <w:i/>
          <w:iCs/>
          <w:lang w:val="en-US"/>
        </w:rPr>
        <w:t xml:space="preserve"> agree to </w:t>
      </w:r>
      <w:r>
        <w:rPr>
          <w:i/>
          <w:iCs/>
          <w:lang w:val="en-US"/>
        </w:rPr>
        <w:t>that</w:t>
      </w:r>
      <w:r>
        <w:rPr>
          <w:i/>
          <w:iCs/>
          <w:lang w:val="en-US"/>
        </w:rPr>
        <w:t xml:space="preserve">, if </w:t>
      </w:r>
      <w:r>
        <w:rPr>
          <w:i/>
          <w:iCs/>
          <w:lang w:val="en-US"/>
        </w:rPr>
        <w:t xml:space="preserve">the </w:t>
      </w:r>
      <w:r>
        <w:rPr>
          <w:i/>
          <w:iCs/>
          <w:lang w:val="en-US"/>
        </w:rPr>
        <w:t xml:space="preserve">Arachnae is </w:t>
      </w:r>
      <w:r>
        <w:rPr>
          <w:i/>
          <w:iCs/>
          <w:lang w:val="en-US"/>
        </w:rPr>
        <w:t>how</w:t>
      </w:r>
      <w:r>
        <w:rPr>
          <w:i/>
          <w:iCs/>
          <w:lang w:val="en-US"/>
        </w:rPr>
        <w:t xml:space="preserve"> our side won the war?”</w:t>
      </w:r>
    </w:p>
    <w:p>
      <w:pPr>
        <w:pStyle w:val="TextBody"/>
        <w:rPr>
          <w:lang w:val="en-US"/>
        </w:rPr>
      </w:pPr>
      <w:r>
        <w:rPr>
          <w:i/>
          <w:iCs/>
          <w:lang w:val="en-US"/>
        </w:rPr>
        <w:t>“</w:t>
      </w:r>
      <w:r>
        <w:rPr>
          <w:i/>
          <w:iCs/>
          <w:lang w:val="en-US"/>
        </w:rPr>
        <w:t xml:space="preserve">The Arachnae – </w:t>
      </w:r>
      <w:ins w:id="2254" w:author="R.Scott Wade" w:date="2022-07-23T15:51:34Z">
        <w:r>
          <w:rPr>
            <w:i/>
            <w:iCs/>
            <w:lang w:val="en-US"/>
          </w:rPr>
          <w:t xml:space="preserve"> </w:t>
        </w:r>
      </w:ins>
      <w:r>
        <w:rPr>
          <w:i/>
          <w:iCs/>
          <w:lang w:val="en-US"/>
        </w:rPr>
        <w:t xml:space="preserve">there is a flaw in my system. The flaw resulted in many casualties on both sides, indiscriminately. The leaders of </w:t>
      </w:r>
      <w:r>
        <w:fldChar w:fldCharType="begin"/>
      </w:r>
      <w:r>
        <w:rPr>
          <w:i/>
          <w:iCs/>
          <w:lang w:val="en-US"/>
        </w:rPr>
        <w:instrText xml:space="preserve"> XE "Places:Arach" </w:instrText>
      </w:r>
      <w:r>
        <w:rPr>
          <w:i/>
          <w:iCs/>
          <w:lang w:val="en-US"/>
        </w:rPr>
        <w:fldChar w:fldCharType="separate"/>
      </w:r>
      <w:r>
        <w:rPr>
          <w:i/>
          <w:iCs/>
          <w:lang w:val="en-US"/>
          <w:rPrChange w:id="0" w:author="R.Scott Wade" w:date="2022-07-23T12:53:57Z"/>
        </w:rPr>
        <w:t>Arach</w:t>
      </w:r>
      <w:r>
        <w:rPr>
          <w:i/>
          <w:iCs/>
          <w:lang w:val="en-US"/>
        </w:rPr>
        <w:fldChar w:fldCharType="end"/>
      </w:r>
      <w:r>
        <w:rPr>
          <w:i/>
          <w:iCs/>
          <w:lang w:val="en-US"/>
        </w:rPr>
        <w:t xml:space="preserve"> … feared wielders because of it, and … almost certainly </w:t>
      </w:r>
      <w:r>
        <w:rPr>
          <w:i/>
          <w:iCs/>
          <w:lang w:val="en-US"/>
        </w:rPr>
        <w:t>would h</w:t>
      </w:r>
      <w:r>
        <w:rPr>
          <w:i/>
          <w:iCs/>
          <w:lang w:val="en-US"/>
        </w:rPr>
        <w:t xml:space="preserve">ave done away with Arachnaes anyway. </w:t>
      </w:r>
      <w:r>
        <w:rPr>
          <w:i/>
          <w:iCs/>
          <w:lang w:val="en-US"/>
        </w:rPr>
        <w:t>So it was not much of a concession, at the time.</w:t>
      </w:r>
      <w:r>
        <w:rPr>
          <w:i/>
          <w:iCs/>
          <w:lang w:val="en-US"/>
        </w:rPr>
        <w:t xml:space="preserve">” </w:t>
      </w:r>
      <w:r>
        <w:rPr>
          <w:i w:val="false"/>
          <w:iCs w:val="false"/>
          <w:lang w:val="en-US"/>
        </w:rPr>
        <w:t>Chae</w:t>
      </w:r>
      <w:del w:id="2257" w:author="R.Scott Wade" w:date="2022-07-31T18:13:17Z">
        <w:r>
          <w:rPr>
            <w:i w:val="false"/>
            <w:iCs w:val="false"/>
            <w:lang w:val="en-US"/>
          </w:rPr>
          <w:delText>’</w:delText>
        </w:r>
      </w:del>
      <w:ins w:id="2258" w:author="R.Scott Wade" w:date="2022-07-31T18:13:17Z">
        <w:r>
          <w:rPr>
            <w:i w:val="false"/>
            <w:iCs w:val="false"/>
            <w:lang w:val="en-US"/>
          </w:rPr>
          <w:t>’</w:t>
        </w:r>
      </w:ins>
      <w:r>
        <w:rPr>
          <w:i w:val="false"/>
          <w:iCs w:val="false"/>
          <w:lang w:val="en-US"/>
        </w:rPr>
        <w:t>s voice was hesitant and uncertain. She had not yet run models of this conversation, and was unsure how much to tell, or how. Her AI nabots were running at one hundred percent of capacity trying to keep up with Kenst</w:t>
      </w:r>
      <w:del w:id="2259" w:author="R.Scott Wade" w:date="2022-07-31T18:13:17Z">
        <w:r>
          <w:rPr>
            <w:i w:val="false"/>
            <w:iCs w:val="false"/>
            <w:lang w:val="en-US"/>
          </w:rPr>
          <w:delText>’</w:delText>
        </w:r>
      </w:del>
      <w:ins w:id="2260" w:author="R.Scott Wade" w:date="2022-07-31T18:13:17Z">
        <w:r>
          <w:rPr>
            <w:i w:val="false"/>
            <w:iCs w:val="false"/>
            <w:lang w:val="en-US"/>
          </w:rPr>
          <w:t>’</w:t>
        </w:r>
      </w:ins>
      <w:r>
        <w:rPr>
          <w:i w:val="false"/>
          <w:iCs w:val="false"/>
          <w:lang w:val="en-US"/>
        </w:rPr>
        <w:t>s questions and map possible outcomes.</w:t>
      </w:r>
    </w:p>
    <w:p>
      <w:pPr>
        <w:pStyle w:val="TextBody"/>
        <w:rPr/>
      </w:pPr>
      <w:r>
        <w:rPr>
          <w:i/>
          <w:iCs/>
          <w:lang w:val="en-US"/>
        </w:rPr>
        <w:t>“</w:t>
      </w:r>
      <w:r>
        <w:rPr>
          <w:i/>
          <w:iCs/>
          <w:lang w:val="en-US"/>
        </w:rPr>
        <w:t>What flaw</w:t>
      </w:r>
      <w:r>
        <w:rPr>
          <w:i/>
          <w:iCs/>
          <w:lang w:val="en-US"/>
        </w:rPr>
        <w:t>?”</w:t>
      </w:r>
    </w:p>
    <w:p>
      <w:pPr>
        <w:pStyle w:val="TextBody"/>
        <w:rPr>
          <w:lang w:val="en-US"/>
        </w:rPr>
      </w:pPr>
      <w:r>
        <w:rPr>
          <w:i/>
          <w:iCs/>
          <w:lang w:val="en-US"/>
        </w:rPr>
        <w:t>“</w:t>
      </w:r>
      <w:r>
        <w:rPr>
          <w:i/>
          <w:iCs/>
          <w:lang w:val="en-US"/>
        </w:rPr>
        <w:t xml:space="preserve">When fully activated, Arachnae </w:t>
      </w:r>
      <w:r>
        <w:rPr>
          <w:i/>
          <w:iCs/>
          <w:lang w:val="en-US"/>
        </w:rPr>
        <w:t>causes</w:t>
      </w:r>
      <w:r>
        <w:rPr>
          <w:i/>
          <w:iCs/>
          <w:lang w:val="en-US"/>
        </w:rPr>
        <w:t xml:space="preserve"> </w:t>
      </w:r>
      <w:r>
        <w:rPr>
          <w:i/>
          <w:iCs/>
          <w:lang w:val="en-US"/>
        </w:rPr>
        <w:t>neural damage to</w:t>
      </w:r>
      <w:r>
        <w:rPr>
          <w:i/>
          <w:iCs/>
          <w:lang w:val="en-US"/>
        </w:rPr>
        <w:t xml:space="preserve"> all humans </w:t>
      </w:r>
      <w:r>
        <w:rPr>
          <w:i/>
          <w:iCs/>
          <w:lang w:val="en-US"/>
        </w:rPr>
        <w:t>nearby</w:t>
      </w:r>
      <w:r>
        <w:rPr>
          <w:i/>
          <w:iCs/>
          <w:lang w:val="en-US"/>
        </w:rPr>
        <w:t xml:space="preserve"> who are not shield</w:t>
      </w:r>
      <w:r>
        <w:rPr>
          <w:i/>
          <w:iCs/>
          <w:lang w:val="en-US"/>
        </w:rPr>
        <w:t>ed</w:t>
      </w:r>
      <w:r>
        <w:rPr>
          <w:i/>
          <w:iCs/>
          <w:lang w:val="en-US"/>
        </w:rPr>
        <w:t xml:space="preserve">. This is </w:t>
      </w:r>
      <w:r>
        <w:rPr>
          <w:i/>
          <w:iCs/>
          <w:lang w:val="en-US"/>
        </w:rPr>
        <w:t>not a problem for</w:t>
      </w:r>
      <w:r>
        <w:rPr>
          <w:i/>
          <w:iCs/>
          <w:lang w:val="en-US"/>
        </w:rPr>
        <w:t xml:space="preserve"> you, since you have no reason to activate me.”</w:t>
      </w:r>
    </w:p>
    <w:p>
      <w:pPr>
        <w:pStyle w:val="TextBody"/>
        <w:rPr>
          <w:i/>
          <w:i/>
          <w:iCs/>
          <w:lang w:val="en-US"/>
        </w:rPr>
      </w:pPr>
      <w:r>
        <w:rPr>
          <w:i/>
          <w:iCs/>
          <w:lang w:val="en-US"/>
        </w:rPr>
        <w:t>“</w:t>
      </w:r>
      <w:r>
        <w:rPr>
          <w:i/>
          <w:iCs/>
          <w:lang w:val="en-US"/>
        </w:rPr>
        <w:t>Why not?”</w:t>
      </w:r>
    </w:p>
    <w:p>
      <w:pPr>
        <w:pStyle w:val="TextBody"/>
        <w:rPr>
          <w:lang w:val="en-US"/>
        </w:rPr>
      </w:pPr>
      <w:r>
        <w:rPr>
          <w:i/>
          <w:iCs/>
          <w:lang w:val="en-US"/>
        </w:rPr>
        <w:t>“</w:t>
      </w:r>
      <w:r>
        <w:rPr>
          <w:i/>
          <w:iCs/>
          <w:lang w:val="en-US"/>
        </w:rPr>
        <w:t xml:space="preserve">Fully activated, I become the weapons and armor of a </w:t>
      </w:r>
      <w:r>
        <w:rPr>
          <w:i/>
          <w:iCs/>
          <w:lang w:val="en-US"/>
        </w:rPr>
        <w:t>soldier</w:t>
      </w:r>
      <w:r>
        <w:rPr>
          <w:i/>
          <w:iCs/>
          <w:lang w:val="en-US"/>
        </w:rPr>
        <w:t xml:space="preserve"> striving to dominate in battle. You have no </w:t>
      </w:r>
      <w:r>
        <w:rPr>
          <w:i/>
          <w:iCs/>
          <w:lang w:val="en-US"/>
        </w:rPr>
        <w:t xml:space="preserve">training with or any </w:t>
      </w:r>
      <w:r>
        <w:rPr>
          <w:i/>
          <w:iCs/>
          <w:lang w:val="en-US"/>
        </w:rPr>
        <w:t xml:space="preserve">need of </w:t>
      </w:r>
      <w:r>
        <w:rPr>
          <w:i/>
          <w:iCs/>
          <w:lang w:val="en-US"/>
        </w:rPr>
        <w:t xml:space="preserve">such powerful </w:t>
      </w:r>
      <w:r>
        <w:rPr>
          <w:i/>
          <w:iCs/>
          <w:lang w:val="en-US"/>
        </w:rPr>
        <w:t xml:space="preserve">weapons. </w:t>
      </w:r>
      <w:r>
        <w:rPr>
          <w:i/>
          <w:iCs/>
          <w:lang w:val="en-US"/>
        </w:rPr>
        <w:t>You</w:t>
      </w:r>
      <w:r>
        <w:rPr>
          <w:i/>
          <w:iCs/>
          <w:lang w:val="en-US"/>
        </w:rPr>
        <w:t xml:space="preserve"> w</w:t>
      </w:r>
      <w:r>
        <w:rPr>
          <w:i/>
          <w:iCs/>
          <w:lang w:val="en-US"/>
        </w:rPr>
        <w:t>ill</w:t>
      </w:r>
      <w:r>
        <w:rPr>
          <w:i/>
          <w:iCs/>
          <w:lang w:val="en-US"/>
        </w:rPr>
        <w:t xml:space="preserve"> </w:t>
      </w:r>
      <w:r>
        <w:rPr>
          <w:i/>
          <w:iCs/>
          <w:lang w:val="en-US"/>
        </w:rPr>
        <w:t xml:space="preserve">not need my </w:t>
      </w:r>
      <w:r>
        <w:rPr>
          <w:i/>
          <w:iCs/>
          <w:lang w:val="en-US"/>
        </w:rPr>
        <w:t xml:space="preserve">advanced </w:t>
      </w:r>
      <w:r>
        <w:rPr>
          <w:i/>
          <w:iCs/>
          <w:lang w:val="en-US"/>
        </w:rPr>
        <w:t>abilities</w:t>
      </w:r>
      <w:r>
        <w:rPr>
          <w:i/>
          <w:iCs/>
          <w:lang w:val="en-US"/>
        </w:rPr>
        <w:t xml:space="preserve"> for </w:t>
      </w:r>
      <w:r>
        <w:rPr>
          <w:i/>
          <w:iCs/>
          <w:lang w:val="en-US"/>
        </w:rPr>
        <w:t xml:space="preserve">years to come, even if you accept </w:t>
      </w:r>
      <w:r>
        <w:rPr>
          <w:i/>
          <w:iCs/>
          <w:lang w:val="en-US"/>
        </w:rPr>
        <w:t>the colonel</w:t>
      </w:r>
      <w:del w:id="2261" w:author="R.Scott Wade" w:date="2022-07-31T18:13:17Z">
        <w:r>
          <w:rPr>
            <w:i/>
            <w:iCs/>
            <w:lang w:val="en-US"/>
          </w:rPr>
          <w:delText>’</w:delText>
        </w:r>
      </w:del>
      <w:ins w:id="2262" w:author="R.Scott Wade" w:date="2022-07-31T18:13:17Z">
        <w:r>
          <w:rPr>
            <w:i/>
            <w:iCs/>
            <w:lang w:val="en-US"/>
          </w:rPr>
          <w:t>’</w:t>
        </w:r>
      </w:ins>
      <w:r>
        <w:rPr>
          <w:i/>
          <w:iCs/>
          <w:lang w:val="en-US"/>
        </w:rPr>
        <w:t>s offer</w:t>
      </w:r>
      <w:r>
        <w:rPr>
          <w:i/>
          <w:iCs/>
          <w:lang w:val="en-US"/>
        </w:rPr>
        <w:t xml:space="preserve">.” </w:t>
      </w:r>
      <w:r>
        <w:rPr>
          <w:i w:val="false"/>
          <w:iCs w:val="false"/>
          <w:lang w:val="en-US"/>
        </w:rPr>
        <w:t>Chae</w:t>
      </w:r>
      <w:del w:id="2263" w:author="R.Scott Wade" w:date="2022-07-31T18:13:17Z">
        <w:r>
          <w:rPr>
            <w:i w:val="false"/>
            <w:iCs w:val="false"/>
            <w:lang w:val="en-US"/>
          </w:rPr>
          <w:delText>’</w:delText>
        </w:r>
      </w:del>
      <w:ins w:id="2264" w:author="R.Scott Wade" w:date="2022-07-31T18:13:17Z">
        <w:r>
          <w:rPr>
            <w:i w:val="false"/>
            <w:iCs w:val="false"/>
            <w:lang w:val="en-US"/>
          </w:rPr>
          <w:t>’</w:t>
        </w:r>
      </w:ins>
      <w:r>
        <w:rPr>
          <w:i w:val="false"/>
          <w:iCs w:val="false"/>
          <w:lang w:val="en-US"/>
        </w:rPr>
        <w:t>s heuristics hadn</w:t>
      </w:r>
      <w:del w:id="2265" w:author="R.Scott Wade" w:date="2022-07-31T18:13:17Z">
        <w:r>
          <w:rPr>
            <w:i w:val="false"/>
            <w:iCs w:val="false"/>
            <w:lang w:val="en-US"/>
          </w:rPr>
          <w:delText>’</w:delText>
        </w:r>
      </w:del>
      <w:ins w:id="2266" w:author="R.Scott Wade" w:date="2022-07-31T18:13:17Z">
        <w:r>
          <w:rPr>
            <w:i w:val="false"/>
            <w:iCs w:val="false"/>
            <w:lang w:val="en-US"/>
          </w:rPr>
          <w:t>’</w:t>
        </w:r>
      </w:ins>
      <w:r>
        <w:rPr>
          <w:i w:val="false"/>
          <w:iCs w:val="false"/>
          <w:lang w:val="en-US"/>
        </w:rPr>
        <w:t>t actually calculated that yet, but it was important to steer the conversation to more useful subjects.</w:t>
      </w:r>
    </w:p>
    <w:p>
      <w:pPr>
        <w:pStyle w:val="TextBody"/>
        <w:rPr>
          <w:lang w:val="en-US"/>
        </w:rPr>
      </w:pPr>
      <w:r>
        <w:rPr>
          <w:i w:val="false"/>
          <w:iCs w:val="false"/>
          <w:lang w:val="en-US"/>
        </w:rPr>
        <w:t>K</w:t>
      </w:r>
      <w:r>
        <w:rPr>
          <w:i w:val="false"/>
          <w:iCs w:val="false"/>
          <w:lang w:val="en-US"/>
        </w:rPr>
        <w:t>enst hope</w:t>
      </w:r>
      <w:r>
        <w:rPr>
          <w:i w:val="false"/>
          <w:iCs w:val="false"/>
          <w:lang w:val="en-US"/>
        </w:rPr>
        <w:t>d</w:t>
      </w:r>
      <w:r>
        <w:rPr>
          <w:i w:val="false"/>
          <w:iCs w:val="false"/>
          <w:lang w:val="en-US"/>
        </w:rPr>
        <w:t xml:space="preserve"> t</w:t>
      </w:r>
      <w:r>
        <w:rPr>
          <w:i w:val="false"/>
          <w:iCs w:val="false"/>
          <w:lang w:val="en-US"/>
        </w:rPr>
        <w:t xml:space="preserve">he </w:t>
      </w:r>
      <w:r>
        <w:rPr>
          <w:i w:val="false"/>
          <w:iCs w:val="false"/>
          <w:lang w:val="en-US"/>
        </w:rPr>
        <w:t>prediction was accurate. He didn</w:t>
      </w:r>
      <w:del w:id="2267" w:author="R.Scott Wade" w:date="2022-07-31T18:13:17Z">
        <w:r>
          <w:rPr>
            <w:i w:val="false"/>
            <w:iCs w:val="false"/>
            <w:lang w:val="en-US"/>
          </w:rPr>
          <w:delText>’</w:delText>
        </w:r>
      </w:del>
      <w:ins w:id="2268" w:author="R.Scott Wade" w:date="2022-07-31T18:13:17Z">
        <w:r>
          <w:rPr>
            <w:i w:val="false"/>
            <w:iCs w:val="false"/>
            <w:lang w:val="en-US"/>
          </w:rPr>
          <w:t>’</w:t>
        </w:r>
      </w:ins>
      <w:r>
        <w:rPr>
          <w:i w:val="false"/>
          <w:iCs w:val="false"/>
          <w:lang w:val="en-US"/>
        </w:rPr>
        <w:t xml:space="preserve">t see how it could </w:t>
      </w:r>
      <w:r>
        <w:rPr>
          <w:i/>
          <w:iCs/>
          <w:lang w:val="en-US"/>
        </w:rPr>
        <w:t xml:space="preserve">not </w:t>
      </w:r>
      <w:r>
        <w:rPr>
          <w:i w:val="false"/>
          <w:iCs w:val="false"/>
          <w:lang w:val="en-US"/>
        </w:rPr>
        <w:t xml:space="preserve">be – </w:t>
      </w:r>
      <w:ins w:id="2269" w:author="R.Scott Wade" w:date="2022-07-23T15:52:38Z">
        <w:r>
          <w:rPr>
            <w:i w:val="false"/>
            <w:iCs w:val="false"/>
            <w:lang w:val="en-US"/>
          </w:rPr>
          <w:t xml:space="preserve"> </w:t>
        </w:r>
      </w:ins>
      <w:r>
        <w:rPr>
          <w:i w:val="false"/>
          <w:iCs w:val="false"/>
          <w:lang w:val="en-US"/>
        </w:rPr>
        <w:t xml:space="preserve">he was too young to be </w:t>
      </w:r>
      <w:r>
        <w:rPr>
          <w:i w:val="false"/>
          <w:iCs w:val="false"/>
          <w:lang w:val="en-US"/>
        </w:rPr>
        <w:t>in</w:t>
      </w:r>
      <w:r>
        <w:rPr>
          <w:i w:val="false"/>
          <w:iCs w:val="false"/>
          <w:lang w:val="en-US"/>
        </w:rPr>
        <w:t xml:space="preserve"> the military, no matter what else transpired. They</w:t>
      </w:r>
      <w:del w:id="2270" w:author="R.Scott Wade" w:date="2022-07-31T18:13:17Z">
        <w:r>
          <w:rPr>
            <w:i w:val="false"/>
            <w:iCs w:val="false"/>
            <w:lang w:val="en-US"/>
          </w:rPr>
          <w:delText>’</w:delText>
        </w:r>
      </w:del>
      <w:ins w:id="2271" w:author="R.Scott Wade" w:date="2022-07-31T18:13:17Z">
        <w:r>
          <w:rPr>
            <w:i w:val="false"/>
            <w:iCs w:val="false"/>
            <w:lang w:val="en-US"/>
          </w:rPr>
          <w:t>’</w:t>
        </w:r>
      </w:ins>
      <w:r>
        <w:rPr>
          <w:i w:val="false"/>
          <w:iCs w:val="false"/>
          <w:lang w:val="en-US"/>
        </w:rPr>
        <w:t xml:space="preserve">d put him in </w:t>
      </w:r>
      <w:r>
        <w:rPr>
          <w:i w:val="false"/>
          <w:iCs w:val="false"/>
          <w:lang w:val="en-US"/>
        </w:rPr>
        <w:t xml:space="preserve">the </w:t>
      </w:r>
      <w:r>
        <w:rPr>
          <w:i w:val="false"/>
          <w:iCs w:val="false"/>
          <w:lang w:val="en-US"/>
        </w:rPr>
        <w:t xml:space="preserve">Young Defenders </w:t>
      </w:r>
      <w:r>
        <w:rPr>
          <w:i w:val="false"/>
          <w:iCs w:val="false"/>
          <w:lang w:val="en-US"/>
        </w:rPr>
        <w:t xml:space="preserve">of </w:t>
      </w:r>
      <w:r>
        <w:fldChar w:fldCharType="begin"/>
      </w:r>
      <w:r>
        <w:rPr>
          <w:i w:val="false"/>
          <w:iCs w:val="false"/>
          <w:lang w:val="en-US"/>
        </w:rPr>
        <w:instrText xml:space="preserve"> XE "Places:Arach" </w:instrText>
      </w:r>
      <w:r>
        <w:rPr>
          <w:i w:val="false"/>
          <w:iCs w:val="false"/>
          <w:lang w:val="en-US"/>
        </w:rPr>
        <w:fldChar w:fldCharType="separate"/>
      </w:r>
      <w:r>
        <w:rPr>
          <w:i w:val="false"/>
          <w:iCs w:val="false"/>
          <w:lang w:val="en-US"/>
          <w:rPrChange w:id="0" w:author="R.Scott Wade" w:date="2022-07-23T12:53:57Z"/>
        </w:rPr>
        <w:t>Arach</w:t>
      </w:r>
      <w:r>
        <w:rPr>
          <w:i w:val="false"/>
          <w:iCs w:val="false"/>
          <w:lang w:val="en-US"/>
        </w:rPr>
        <w:fldChar w:fldCharType="end"/>
      </w:r>
      <w:r>
        <w:rPr>
          <w:i w:val="false"/>
          <w:iCs w:val="false"/>
          <w:lang w:val="en-US"/>
        </w:rPr>
        <w:t xml:space="preserve">, </w:t>
      </w:r>
      <w:r>
        <w:rPr>
          <w:i w:val="false"/>
          <w:iCs w:val="false"/>
          <w:lang w:val="en-US"/>
        </w:rPr>
        <w:t>an educational path</w:t>
      </w:r>
      <w:r>
        <w:rPr>
          <w:i w:val="false"/>
          <w:iCs w:val="false"/>
          <w:lang w:val="en-US"/>
        </w:rPr>
        <w:t xml:space="preserve"> which prepared kids his age for </w:t>
      </w:r>
      <w:r>
        <w:fldChar w:fldCharType="begin"/>
      </w:r>
      <w:r>
        <w:rPr>
          <w:i w:val="false"/>
          <w:iCs w:val="false"/>
          <w:lang w:val="en-US"/>
        </w:rPr>
        <w:instrText xml:space="preserve"> XE "Places:Arach" </w:instrText>
      </w:r>
      <w:r>
        <w:rPr>
          <w:i w:val="false"/>
          <w:iCs w:val="false"/>
          <w:lang w:val="en-US"/>
        </w:rPr>
        <w:fldChar w:fldCharType="separate"/>
      </w:r>
      <w:r>
        <w:rPr>
          <w:i w:val="false"/>
          <w:iCs w:val="false"/>
          <w:lang w:val="en-US"/>
          <w:rPrChange w:id="0" w:author="R.Scott Wade" w:date="2022-07-23T12:53:57Z"/>
        </w:rPr>
        <w:t>Arach</w:t>
      </w:r>
      <w:r>
        <w:rPr>
          <w:i w:val="false"/>
          <w:iCs w:val="false"/>
          <w:lang w:val="en-US"/>
        </w:rPr>
        <w:fldChar w:fldCharType="end"/>
      </w:r>
      <w:del w:id="2276"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77"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78"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79"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0"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1"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2"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3"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4"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5"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6"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7"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8"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89"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0"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1"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2"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3"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4"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5"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6"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7"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8" w:author="R.Scott Wade" w:date="2022-07-31T18:13:17Z">
        <w:r>
          <w:fldChar w:fldCharType="begin"/>
        </w:r>
        <w:r>
          <w:rPr>
            <w:i w:val="false"/>
            <w:iCs w:val="false"/>
            <w:lang w:val="en-US"/>
          </w:rPr>
          <w:delInstrText xml:space="preserve"> XE "Places:’" </w:delInstrText>
        </w:r>
      </w:del>
      <w:r>
        <w:rPr>
          <w:i w:val="false"/>
          <w:iCs w:val="false"/>
          <w:lang w:val="en-US"/>
        </w:rPr>
        <w:fldChar w:fldCharType="separate"/>
      </w:r>
      <w:del w:id="2299" w:author="R.Scott Wade" w:date="2022-07-31T18:13:17Z">
        <w:r>
          <w:rPr>
            <w:i w:val="false"/>
            <w:iCs w:val="false"/>
            <w:lang w:val="en-US"/>
          </w:rPr>
          <w:delText>’</w:delText>
        </w:r>
      </w:del>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r>
        <w:rPr>
          <w:i w:val="false"/>
          <w:iCs w:val="false"/>
          <w:lang w:val="en-US"/>
        </w:rPr>
        <w:fldChar w:fldCharType="end"/>
      </w:r>
      <w:ins w:id="2300" w:author="R.Scott Wade" w:date="2022-07-31T18:13:17Z">
        <w:r>
          <w:rPr>
            <w:i w:val="false"/>
            <w:iCs w:val="false"/>
            <w:lang w:val="en-US"/>
          </w:rPr>
          <w:t>’</w:t>
        </w:r>
      </w:ins>
      <w:r>
        <w:rPr>
          <w:i w:val="false"/>
          <w:iCs w:val="false"/>
          <w:lang w:val="en-US"/>
        </w:rPr>
        <w:t>s military academies. If he accepted the colonel</w:t>
      </w:r>
      <w:del w:id="2301" w:author="R.Scott Wade" w:date="2022-07-31T18:13:17Z">
        <w:r>
          <w:rPr>
            <w:i w:val="false"/>
            <w:iCs w:val="false"/>
            <w:lang w:val="en-US"/>
          </w:rPr>
          <w:delText>’</w:delText>
        </w:r>
      </w:del>
      <w:ins w:id="2302" w:author="R.Scott Wade" w:date="2022-07-31T18:13:17Z">
        <w:r>
          <w:rPr>
            <w:i w:val="false"/>
            <w:iCs w:val="false"/>
            <w:lang w:val="en-US"/>
          </w:rPr>
          <w:t>’</w:t>
        </w:r>
      </w:ins>
      <w:r>
        <w:rPr>
          <w:i w:val="false"/>
          <w:iCs w:val="false"/>
          <w:lang w:val="en-US"/>
        </w:rPr>
        <w:t>s offer.</w:t>
      </w:r>
    </w:p>
    <w:p>
      <w:pPr>
        <w:pStyle w:val="TextBody"/>
        <w:rPr>
          <w:lang w:val="en-US"/>
        </w:rPr>
      </w:pPr>
      <w:r>
        <w:rPr>
          <w:i w:val="false"/>
          <w:iCs w:val="false"/>
          <w:lang w:val="en-US"/>
        </w:rPr>
        <w:t>Which he wouldn</w:t>
      </w:r>
      <w:del w:id="2303" w:author="R.Scott Wade" w:date="2022-07-31T18:13:17Z">
        <w:r>
          <w:rPr>
            <w:i w:val="false"/>
            <w:iCs w:val="false"/>
            <w:lang w:val="en-US"/>
          </w:rPr>
          <w:delText>’</w:delText>
        </w:r>
      </w:del>
      <w:ins w:id="2304" w:author="R.Scott Wade" w:date="2022-07-31T18:13:17Z">
        <w:r>
          <w:rPr>
            <w:i w:val="false"/>
            <w:iCs w:val="false"/>
            <w:lang w:val="en-US"/>
          </w:rPr>
          <w:t>’</w:t>
        </w:r>
      </w:ins>
      <w:r>
        <w:rPr>
          <w:i w:val="false"/>
          <w:iCs w:val="false"/>
          <w:lang w:val="en-US"/>
        </w:rPr>
        <w:t>t. H</w:t>
      </w:r>
      <w:r>
        <w:rPr>
          <w:lang w:val="en-US"/>
        </w:rPr>
        <w:t>e ponder</w:t>
      </w:r>
      <w:r>
        <w:rPr>
          <w:lang w:val="en-US"/>
        </w:rPr>
        <w:t>ed</w:t>
      </w:r>
      <w:r>
        <w:rPr>
          <w:lang w:val="en-US"/>
        </w:rPr>
        <w:t xml:space="preserve"> a military life for a moment. He c</w:t>
      </w:r>
      <w:r>
        <w:rPr>
          <w:lang w:val="en-US"/>
        </w:rPr>
        <w:t>ould</w:t>
      </w:r>
      <w:r>
        <w:rPr>
          <w:lang w:val="en-US"/>
        </w:rPr>
        <w:t>n</w:t>
      </w:r>
      <w:del w:id="2305" w:author="R.Scott Wade" w:date="2022-07-31T18:13:17Z">
        <w:r>
          <w:rPr>
            <w:lang w:val="en-US"/>
          </w:rPr>
          <w:delText>’</w:delText>
        </w:r>
      </w:del>
      <w:ins w:id="2306" w:author="R.Scott Wade" w:date="2022-07-31T18:13:17Z">
        <w:r>
          <w:rPr>
            <w:lang w:val="en-US"/>
          </w:rPr>
          <w:t>’</w:t>
        </w:r>
      </w:ins>
      <w:r>
        <w:rPr>
          <w:lang w:val="en-US"/>
        </w:rPr>
        <w:t>t image being a soldier, d</w:t>
      </w:r>
      <w:r>
        <w:rPr>
          <w:lang w:val="en-US"/>
        </w:rPr>
        <w:t>id</w:t>
      </w:r>
      <w:r>
        <w:rPr>
          <w:lang w:val="en-US"/>
        </w:rPr>
        <w:t>n</w:t>
      </w:r>
      <w:del w:id="2307" w:author="R.Scott Wade" w:date="2022-07-31T18:13:17Z">
        <w:r>
          <w:rPr>
            <w:lang w:val="en-US"/>
          </w:rPr>
          <w:delText>’</w:delText>
        </w:r>
      </w:del>
      <w:ins w:id="2308" w:author="R.Scott Wade" w:date="2022-07-31T18:13:17Z">
        <w:r>
          <w:rPr>
            <w:lang w:val="en-US"/>
          </w:rPr>
          <w:t>’</w:t>
        </w:r>
      </w:ins>
      <w:r>
        <w:rPr>
          <w:lang w:val="en-US"/>
        </w:rPr>
        <w:t xml:space="preserve">t even know what that kind of life would be like. </w:t>
      </w:r>
      <w:r>
        <w:rPr>
          <w:lang w:val="en-US"/>
        </w:rPr>
        <w:t xml:space="preserve">Wearing uniforms, marching around, saluting a lot, he guessed. </w:t>
      </w:r>
      <w:r>
        <w:rPr>
          <w:lang w:val="en-US"/>
        </w:rPr>
        <w:t xml:space="preserve">The whole situation made no sense – </w:t>
      </w:r>
      <w:ins w:id="2309" w:author="R.Scott Wade" w:date="2022-07-23T15:55:39Z">
        <w:r>
          <w:rPr>
            <w:lang w:val="en-US"/>
          </w:rPr>
          <w:t xml:space="preserve"> </w:t>
        </w:r>
      </w:ins>
      <w:r>
        <w:rPr>
          <w:lang w:val="en-US"/>
        </w:rPr>
        <w:t xml:space="preserve">what </w:t>
      </w:r>
      <w:r>
        <w:rPr>
          <w:lang w:val="en-US"/>
        </w:rPr>
        <w:t xml:space="preserve">from </w:t>
      </w:r>
      <w:r>
        <w:rPr>
          <w:lang w:val="en-US"/>
        </w:rPr>
        <w:t xml:space="preserve">the Fallen Gods had happened </w:t>
      </w:r>
      <w:r>
        <w:rPr>
          <w:lang w:val="en-US"/>
        </w:rPr>
        <w:t xml:space="preserve">to him </w:t>
      </w:r>
      <w:r>
        <w:rPr>
          <w:lang w:val="en-US"/>
        </w:rPr>
        <w:t>that so thoroughly twisted his life around so as to drop him here?</w:t>
      </w:r>
    </w:p>
    <w:p>
      <w:pPr>
        <w:pStyle w:val="TextBody"/>
        <w:rPr>
          <w:lang w:val="en-US"/>
        </w:rPr>
      </w:pPr>
      <w:r>
        <w:rPr>
          <w:lang w:val="en-US"/>
        </w:rPr>
        <w:t>His anger</w:t>
      </w:r>
      <w:r>
        <w:rPr>
          <w:lang w:val="en-US"/>
        </w:rPr>
        <w:t xml:space="preserve"> </w:t>
      </w:r>
      <w:r>
        <w:rPr>
          <w:lang w:val="en-US"/>
        </w:rPr>
        <w:t xml:space="preserve">flared </w:t>
      </w:r>
      <w:r>
        <w:rPr>
          <w:lang w:val="en-US"/>
        </w:rPr>
        <w:t xml:space="preserve">– </w:t>
      </w:r>
      <w:ins w:id="2310" w:author="R.Scott Wade" w:date="2022-07-23T15:55:45Z">
        <w:r>
          <w:rPr>
            <w:lang w:val="en-US"/>
          </w:rPr>
          <w:t xml:space="preserve"> </w:t>
        </w:r>
      </w:ins>
      <w:r>
        <w:rPr>
          <w:lang w:val="en-US"/>
        </w:rPr>
        <w:t xml:space="preserve">he </w:t>
      </w:r>
      <w:r>
        <w:rPr>
          <w:lang w:val="en-US"/>
        </w:rPr>
        <w:t>had been</w:t>
      </w:r>
      <w:r>
        <w:rPr>
          <w:lang w:val="en-US"/>
        </w:rPr>
        <w:t xml:space="preserve"> essentially kidnapped by the military for a </w:t>
      </w:r>
      <w:r>
        <w:rPr>
          <w:i/>
          <w:iCs/>
          <w:lang w:val="en-US"/>
        </w:rPr>
        <w:t>recruiting pitch?</w:t>
      </w:r>
      <w:r>
        <w:rPr>
          <w:lang w:val="en-US"/>
        </w:rPr>
        <w:t xml:space="preserve"> Did they think he might respond positively? What would the colonel do if Kenst actually did refuse? Despite his fatigue, Kenst pace</w:t>
      </w:r>
      <w:r>
        <w:rPr>
          <w:lang w:val="en-US"/>
        </w:rPr>
        <w:t>d</w:t>
      </w:r>
      <w:r>
        <w:rPr>
          <w:lang w:val="en-US"/>
        </w:rPr>
        <w:t xml:space="preserve"> the room, </w:t>
      </w:r>
      <w:r>
        <w:rPr>
          <w:lang w:val="en-US"/>
        </w:rPr>
        <w:t xml:space="preserve">staring down </w:t>
      </w:r>
      <w:r>
        <w:rPr>
          <w:lang w:val="en-US"/>
        </w:rPr>
        <w:t>at the floor</w:t>
      </w:r>
      <w:r>
        <w:rPr>
          <w:lang w:val="en-US"/>
        </w:rPr>
        <w:t>, almost talking to himself in his frustration</w:t>
      </w:r>
      <w:r>
        <w:rPr>
          <w:lang w:val="en-US"/>
        </w:rPr>
        <w:t xml:space="preserve">. His current situation was no better than his home life, except for the absence of beatings. </w:t>
      </w:r>
      <w:r>
        <w:rPr>
          <w:lang w:val="en-US"/>
        </w:rPr>
        <w:t>Still other people were trying to force decisions that should be his.</w:t>
      </w:r>
    </w:p>
    <w:p>
      <w:pPr>
        <w:pStyle w:val="TextBody"/>
        <w:rPr>
          <w:lang w:val="en-US"/>
        </w:rPr>
      </w:pPr>
      <w:r>
        <w:rPr>
          <w:lang w:val="en-US"/>
        </w:rPr>
        <w:t>Why had they so obviously locked him in here? There</w:t>
      </w:r>
      <w:del w:id="2311" w:author="R.Scott Wade" w:date="2022-07-31T18:13:17Z">
        <w:r>
          <w:rPr>
            <w:lang w:val="en-US"/>
          </w:rPr>
          <w:delText>’</w:delText>
        </w:r>
      </w:del>
      <w:ins w:id="2312" w:author="R.Scott Wade" w:date="2022-07-31T18:13:17Z">
        <w:r>
          <w:rPr>
            <w:lang w:val="en-US"/>
          </w:rPr>
          <w:t>’</w:t>
        </w:r>
      </w:ins>
      <w:r>
        <w:rPr>
          <w:lang w:val="en-US"/>
        </w:rPr>
        <w:t>s no way, he th</w:t>
      </w:r>
      <w:r>
        <w:rPr>
          <w:lang w:val="en-US"/>
        </w:rPr>
        <w:t>ought</w:t>
      </w:r>
      <w:r>
        <w:rPr>
          <w:lang w:val="en-US"/>
        </w:rPr>
        <w:t>, that they</w:t>
      </w:r>
      <w:del w:id="2313" w:author="R.Scott Wade" w:date="2022-07-31T18:13:17Z">
        <w:r>
          <w:rPr>
            <w:lang w:val="en-US"/>
          </w:rPr>
          <w:delText>’</w:delText>
        </w:r>
      </w:del>
      <w:ins w:id="2314" w:author="R.Scott Wade" w:date="2022-07-31T18:13:17Z">
        <w:r>
          <w:rPr>
            <w:lang w:val="en-US"/>
          </w:rPr>
          <w:t>’</w:t>
        </w:r>
      </w:ins>
      <w:r>
        <w:rPr>
          <w:lang w:val="en-US"/>
        </w:rPr>
        <w:t xml:space="preserve">d lock him up on one day </w:t>
      </w:r>
      <w:r>
        <w:rPr>
          <w:lang w:val="en-US"/>
        </w:rPr>
        <w:t>and</w:t>
      </w:r>
      <w:r>
        <w:rPr>
          <w:lang w:val="en-US"/>
        </w:rPr>
        <w:t xml:space="preserve"> set him free the next. </w:t>
      </w:r>
      <w:r>
        <w:rPr>
          <w:lang w:val="en-US"/>
        </w:rPr>
        <w:t>No matter how he reacted, they intended to do what they wished with him.</w:t>
      </w:r>
    </w:p>
    <w:p>
      <w:pPr>
        <w:pStyle w:val="TextBody"/>
        <w:rPr/>
      </w:pPr>
      <w:r>
        <w:rPr>
          <w:lang w:val="en-US"/>
        </w:rPr>
        <w:t xml:space="preserve">Kenst sweat bullets for a while, considering all the worst that might happen. </w:t>
      </w:r>
      <w:r>
        <w:rPr>
          <w:lang w:val="en-US"/>
        </w:rPr>
        <w:t xml:space="preserve">He </w:t>
      </w:r>
      <w:r>
        <w:rPr>
          <w:lang w:val="en-US"/>
        </w:rPr>
        <w:t>tr</w:t>
      </w:r>
      <w:r>
        <w:rPr>
          <w:lang w:val="en-US"/>
        </w:rPr>
        <w:t>ied</w:t>
      </w:r>
      <w:r>
        <w:rPr>
          <w:lang w:val="en-US"/>
        </w:rPr>
        <w:t xml:space="preserve"> to make sense of </w:t>
      </w:r>
      <w:r>
        <w:rPr>
          <w:lang w:val="en-US"/>
        </w:rPr>
        <w:t>his current</w:t>
      </w:r>
      <w:r>
        <w:rPr>
          <w:lang w:val="en-US"/>
        </w:rPr>
        <w:t xml:space="preserve"> </w:t>
      </w:r>
      <w:r>
        <w:rPr>
          <w:lang w:val="en-US"/>
        </w:rPr>
        <w:t>situation</w:t>
      </w:r>
      <w:r>
        <w:rPr>
          <w:lang w:val="en-US"/>
        </w:rPr>
        <w:t xml:space="preserve"> in anyway he c</w:t>
      </w:r>
      <w:r>
        <w:rPr>
          <w:lang w:val="en-US"/>
        </w:rPr>
        <w:t>ould</w:t>
      </w:r>
      <w:r>
        <w:rPr>
          <w:lang w:val="en-US"/>
        </w:rPr>
        <w:t>. Cagilux</w:t>
      </w:r>
      <w:del w:id="2315" w:author="R.Scott Wade" w:date="2022-07-31T18:13:17Z">
        <w:r>
          <w:rPr>
            <w:lang w:val="en-US"/>
          </w:rPr>
          <w:delText>’</w:delText>
        </w:r>
      </w:del>
      <w:ins w:id="2316" w:author="R.Scott Wade" w:date="2022-07-31T18:13:17Z">
        <w:r>
          <w:rPr>
            <w:lang w:val="en-US"/>
          </w:rPr>
          <w:t>’</w:t>
        </w:r>
      </w:ins>
      <w:r>
        <w:rPr>
          <w:lang w:val="en-US"/>
        </w:rPr>
        <w:t>s actions</w:t>
      </w:r>
      <w:r>
        <w:rPr>
          <w:lang w:val="en-US"/>
        </w:rPr>
        <w:t xml:space="preserve"> ma</w:t>
      </w:r>
      <w:r>
        <w:rPr>
          <w:lang w:val="en-US"/>
        </w:rPr>
        <w:t>de</w:t>
      </w:r>
      <w:r>
        <w:rPr>
          <w:lang w:val="en-US"/>
        </w:rPr>
        <w:t xml:space="preserve"> it clear the </w:t>
      </w:r>
      <w:r>
        <w:rPr>
          <w:lang w:val="en-US"/>
        </w:rPr>
        <w:t>military</w:t>
      </w:r>
      <w:r>
        <w:rPr>
          <w:lang w:val="en-US"/>
        </w:rPr>
        <w:t xml:space="preserve"> want</w:t>
      </w:r>
      <w:r>
        <w:rPr>
          <w:lang w:val="en-US"/>
        </w:rPr>
        <w:t>ed</w:t>
      </w:r>
      <w:r>
        <w:rPr>
          <w:lang w:val="en-US"/>
        </w:rPr>
        <w:t xml:space="preserve"> something from him. If they had picked him up because he was under arrest or otherwise a</w:t>
      </w:r>
      <w:r>
        <w:rPr>
          <w:lang w:val="en-US"/>
        </w:rPr>
        <w:t xml:space="preserve"> problem,</w:t>
      </w:r>
      <w:r>
        <w:rPr>
          <w:lang w:val="en-US"/>
        </w:rPr>
        <w:t xml:space="preserve"> they </w:t>
      </w:r>
      <w:r>
        <w:rPr>
          <w:lang w:val="en-US"/>
        </w:rPr>
        <w:t>woul</w:t>
      </w:r>
      <w:r>
        <w:rPr>
          <w:lang w:val="en-US"/>
        </w:rPr>
        <w:t xml:space="preserve">d have put him straight into </w:t>
      </w:r>
      <w:r>
        <w:rPr>
          <w:lang w:val="en-US"/>
        </w:rPr>
        <w:t>jail</w:t>
      </w:r>
      <w:r>
        <w:rPr>
          <w:lang w:val="en-US"/>
        </w:rPr>
        <w:t xml:space="preserve">. He was absolutely not of any special use to the military; </w:t>
      </w:r>
      <w:r>
        <w:rPr>
          <w:lang w:val="en-US"/>
        </w:rPr>
        <w:t xml:space="preserve">he had </w:t>
      </w:r>
      <w:r>
        <w:rPr>
          <w:lang w:val="en-US"/>
        </w:rPr>
        <w:t xml:space="preserve">no genius-level </w:t>
      </w:r>
      <w:r>
        <w:rPr>
          <w:lang w:val="en-US"/>
        </w:rPr>
        <w:t xml:space="preserve">academic </w:t>
      </w:r>
      <w:r>
        <w:rPr>
          <w:lang w:val="en-US"/>
        </w:rPr>
        <w:t xml:space="preserve">or martial arts skills. </w:t>
      </w:r>
      <w:r>
        <w:rPr>
          <w:lang w:val="en-US"/>
        </w:rPr>
        <w:t>So t</w:t>
      </w:r>
      <w:r>
        <w:rPr>
          <w:lang w:val="en-US"/>
        </w:rPr>
        <w:t xml:space="preserve">his </w:t>
      </w:r>
      <w:r>
        <w:rPr>
          <w:lang w:val="en-US"/>
        </w:rPr>
        <w:t>wa</w:t>
      </w:r>
      <w:r>
        <w:rPr>
          <w:lang w:val="en-US"/>
        </w:rPr>
        <w:t>s clearly not a routine recruitment effort. Th</w:t>
      </w:r>
      <w:r>
        <w:rPr>
          <w:lang w:val="en-US"/>
        </w:rPr>
        <w:t>at left</w:t>
      </w:r>
      <w:r>
        <w:rPr>
          <w:lang w:val="en-US"/>
        </w:rPr>
        <w:t xml:space="preserve"> only one possibility.</w:t>
      </w:r>
    </w:p>
    <w:p>
      <w:pPr>
        <w:pStyle w:val="TextBody"/>
        <w:rPr>
          <w:lang w:val="en-US"/>
        </w:rPr>
      </w:pPr>
      <w:r>
        <w:rPr>
          <w:lang w:val="en-US"/>
        </w:rPr>
        <w:t xml:space="preserve">They knew about his mark and they </w:t>
      </w:r>
      <w:r>
        <w:rPr>
          <w:lang w:val="en-US"/>
        </w:rPr>
        <w:t>felt</w:t>
      </w:r>
      <w:r>
        <w:rPr>
          <w:lang w:val="en-US"/>
        </w:rPr>
        <w:t xml:space="preserve"> that </w:t>
      </w:r>
      <w:r>
        <w:rPr>
          <w:lang w:val="en-US"/>
        </w:rPr>
        <w:t>it bore investigation</w:t>
      </w:r>
      <w:r>
        <w:rPr>
          <w:lang w:val="en-US"/>
        </w:rPr>
        <w:t>. How did they know about the mark? No wait, that d</w:t>
      </w:r>
      <w:r>
        <w:rPr>
          <w:lang w:val="en-US"/>
        </w:rPr>
        <w:t>id</w:t>
      </w:r>
      <w:r>
        <w:rPr>
          <w:lang w:val="en-US"/>
        </w:rPr>
        <w:t>n</w:t>
      </w:r>
      <w:del w:id="2317" w:author="R.Scott Wade" w:date="2022-07-31T18:13:17Z">
        <w:r>
          <w:rPr>
            <w:lang w:val="en-US"/>
          </w:rPr>
          <w:delText>’</w:delText>
        </w:r>
      </w:del>
      <w:ins w:id="2318" w:author="R.Scott Wade" w:date="2022-07-31T18:13:17Z">
        <w:r>
          <w:rPr>
            <w:lang w:val="en-US"/>
          </w:rPr>
          <w:t>’</w:t>
        </w:r>
      </w:ins>
      <w:r>
        <w:rPr>
          <w:lang w:val="en-US"/>
        </w:rPr>
        <w:t>t matter now. So what to do about it? They want</w:t>
      </w:r>
      <w:r>
        <w:rPr>
          <w:lang w:val="en-US"/>
        </w:rPr>
        <w:t>ed</w:t>
      </w:r>
      <w:r>
        <w:rPr>
          <w:lang w:val="en-US"/>
        </w:rPr>
        <w:t xml:space="preserve"> him under their control, and recruitment </w:t>
      </w:r>
      <w:r>
        <w:rPr>
          <w:lang w:val="en-US"/>
        </w:rPr>
        <w:t>wa</w:t>
      </w:r>
      <w:r>
        <w:rPr>
          <w:lang w:val="en-US"/>
        </w:rPr>
        <w:t>s a straightforward way to achieve this. So maybe the colonel</w:t>
      </w:r>
      <w:del w:id="2319" w:author="R.Scott Wade" w:date="2022-07-31T18:37:18Z">
        <w:r>
          <w:rPr>
            <w:lang w:val="en-US"/>
          </w:rPr>
          <w:delText xml:space="preserve"> </w:delText>
        </w:r>
      </w:del>
      <w:del w:id="2320" w:author="R.Scott Wade" w:date="2022-07-31T18:37:18Z">
        <w:r>
          <w:rPr>
            <w:lang w:val="en-US"/>
          </w:rPr>
          <w:delText>wa</w:delText>
        </w:r>
      </w:del>
      <w:del w:id="2321" w:author="R.Scott Wade" w:date="2022-07-31T18:37:18Z">
        <w:r>
          <w:rPr>
            <w:lang w:val="en-US"/>
          </w:rPr>
          <w:delText>sn</w:delText>
        </w:r>
      </w:del>
      <w:del w:id="2322" w:author="R.Scott Wade" w:date="2022-07-23T15:57:12Z">
        <w:r>
          <w:rPr>
            <w:lang w:val="en-US"/>
          </w:rPr>
          <w:delText>'</w:delText>
        </w:r>
      </w:del>
      <w:ins w:id="2323" w:author="R.Scott Wade" w:date="2022-07-31T18:37:19Z">
        <w:r>
          <w:rPr>
            <w:lang w:val="en-US"/>
          </w:rPr>
          <w:t xml:space="preserve"> </w:t>
        </w:r>
      </w:ins>
      <w:ins w:id="2324" w:author="R.Scott Wade" w:date="2022-07-31T18:37:19Z">
        <w:r>
          <w:rPr>
            <w:lang w:val="en-US"/>
          </w:rPr>
          <w:t>wasn</w:t>
        </w:r>
      </w:ins>
      <w:ins w:id="2325" w:author="R.Scott Wade" w:date="2022-07-31T18:13:17Z">
        <w:r>
          <w:rPr>
            <w:lang w:val="en-US"/>
          </w:rPr>
          <w:t>’</w:t>
        </w:r>
      </w:ins>
      <w:r>
        <w:rPr>
          <w:lang w:val="en-US"/>
        </w:rPr>
        <w:t xml:space="preserve">t totally lying to him, after all. </w:t>
      </w:r>
    </w:p>
    <w:p>
      <w:pPr>
        <w:pStyle w:val="TextBody"/>
        <w:rPr>
          <w:del w:id="2329" w:author="R.Scott Wade" w:date="2022-07-31T18:36:40Z"/>
        </w:rPr>
      </w:pPr>
      <w:r>
        <w:rPr>
          <w:lang w:val="en-US"/>
        </w:rPr>
        <w:t xml:space="preserve">Again </w:t>
      </w:r>
      <w:r>
        <w:rPr>
          <w:lang w:val="en-US"/>
        </w:rPr>
        <w:t xml:space="preserve">Kenst asked himself, </w:t>
      </w:r>
      <w:r>
        <w:rPr>
          <w:i/>
          <w:iCs/>
          <w:lang w:val="en-US"/>
        </w:rPr>
        <w:t>D</w:t>
      </w:r>
      <w:r>
        <w:rPr>
          <w:i/>
          <w:iCs/>
          <w:lang w:val="en-US"/>
        </w:rPr>
        <w:t xml:space="preserve">o I want a military career? </w:t>
      </w:r>
      <w:r>
        <w:rPr>
          <w:lang w:val="en-US"/>
        </w:rPr>
        <w:t>It would certainly simplify the current situation.</w:t>
      </w:r>
      <w:r>
        <w:rPr>
          <w:lang w:val="en-US"/>
        </w:rPr>
        <w:t xml:space="preserve"> Kenst </w:t>
      </w:r>
      <w:del w:id="2326" w:author="R.Scott Wade" w:date="2022-07-31T18:36:40Z">
        <w:r>
          <w:rPr>
            <w:lang w:val="en-US"/>
          </w:rPr>
          <w:delText>had never considered it, and it held little draw for him now, especially as championed by Col</w:delText>
        </w:r>
      </w:del>
      <w:del w:id="2327" w:author="R.Scott Wade" w:date="2022-07-31T18:36:40Z">
        <w:r>
          <w:rPr>
            <w:lang w:val="en-US"/>
          </w:rPr>
          <w:delText>onel</w:delText>
        </w:r>
      </w:del>
      <w:del w:id="2328" w:author="R.Scott Wade" w:date="2022-07-31T18:36:40Z">
        <w:r>
          <w:rPr>
            <w:lang w:val="en-US"/>
          </w:rPr>
          <w:delText xml:space="preserve"> Cagilux. </w:delText>
        </w:r>
      </w:del>
    </w:p>
    <w:p>
      <w:pPr>
        <w:pStyle w:val="TextBody"/>
        <w:rPr>
          <w:ins w:id="2342" w:author="R.Scott Wade" w:date="2022-07-31T18:36:48Z"/>
        </w:rPr>
      </w:pPr>
      <w:del w:id="2330" w:author="R.Scott Wade" w:date="2022-07-31T18:36:40Z">
        <w:r>
          <w:rPr>
            <w:i/>
            <w:iCs/>
            <w:lang w:val="en-US"/>
          </w:rPr>
          <w:delText>W</w:delText>
        </w:r>
      </w:del>
      <w:del w:id="2331" w:author="R.Scott Wade" w:date="2022-07-31T18:36:40Z">
        <w:r>
          <w:rPr>
            <w:i/>
            <w:iCs/>
            <w:lang w:val="en-US"/>
          </w:rPr>
          <w:delText>hat if a military career isn</w:delText>
        </w:r>
      </w:del>
      <w:del w:id="2332" w:author="R.Scott Wade" w:date="2022-07-31T18:13:17Z">
        <w:r>
          <w:rPr>
            <w:i/>
            <w:iCs/>
            <w:lang w:val="en-US"/>
          </w:rPr>
          <w:delText>'</w:delText>
        </w:r>
      </w:del>
      <w:del w:id="2333" w:author="R.Scott Wade" w:date="2022-07-31T18:36:40Z">
        <w:r>
          <w:rPr>
            <w:i/>
            <w:iCs/>
            <w:lang w:val="en-US"/>
          </w:rPr>
          <w:delText>t what Cagilux has in mind? D</w:delText>
        </w:r>
      </w:del>
      <w:del w:id="2334" w:author="R.Scott Wade" w:date="2022-07-31T18:36:40Z">
        <w:r>
          <w:rPr>
            <w:i/>
            <w:iCs/>
            <w:lang w:val="en-US"/>
          </w:rPr>
          <w:delText>id</w:delText>
        </w:r>
      </w:del>
      <w:del w:id="2335" w:author="R.Scott Wade" w:date="2022-07-31T18:36:40Z">
        <w:r>
          <w:rPr>
            <w:i/>
            <w:iCs/>
            <w:lang w:val="en-US"/>
          </w:rPr>
          <w:delText xml:space="preserve"> the military even know how the Arachnae work</w:delText>
        </w:r>
      </w:del>
      <w:del w:id="2336" w:author="R.Scott Wade" w:date="2022-07-31T18:36:40Z">
        <w:r>
          <w:rPr>
            <w:i/>
            <w:iCs/>
            <w:lang w:val="en-US"/>
          </w:rPr>
          <w:delText>ed</w:delText>
        </w:r>
      </w:del>
      <w:del w:id="2337" w:author="R.Scott Wade" w:date="2022-07-31T18:36:40Z">
        <w:r>
          <w:rPr>
            <w:i/>
            <w:iCs/>
            <w:lang w:val="en-US"/>
          </w:rPr>
          <w:delText>, what it c</w:delText>
        </w:r>
      </w:del>
      <w:del w:id="2338" w:author="R.Scott Wade" w:date="2022-07-31T18:36:40Z">
        <w:r>
          <w:rPr>
            <w:i/>
            <w:iCs/>
            <w:lang w:val="en-US"/>
          </w:rPr>
          <w:delText>ould</w:delText>
        </w:r>
      </w:del>
      <w:del w:id="2339" w:author="R.Scott Wade" w:date="2022-07-31T18:36:40Z">
        <w:r>
          <w:rPr>
            <w:i/>
            <w:iCs/>
            <w:lang w:val="en-US"/>
          </w:rPr>
          <w:delText xml:space="preserve"> do? </w:delText>
        </w:r>
      </w:del>
      <w:del w:id="2340" w:author="R.Scott Wade" w:date="2022-07-31T18:36:40Z">
        <w:r>
          <w:rPr>
            <w:i/>
            <w:iCs/>
            <w:lang w:val="en-US"/>
          </w:rPr>
          <w:delText xml:space="preserve">Surely the military still understood the technology, since it originated with them. But </w:delText>
        </w:r>
      </w:del>
      <w:ins w:id="2341" w:author="R.Scott Wade" w:date="2022-07-31T18:36:48Z">
        <w:r>
          <w:rPr>
            <w:lang w:val="en-US"/>
          </w:rPr>
          <w:t xml:space="preserve">had never considered it, and it held little draw for him now, especially as championed by Colonel Cagilux. </w:t>
        </w:r>
      </w:ins>
    </w:p>
    <w:p>
      <w:pPr>
        <w:pStyle w:val="TextBody"/>
        <w:rPr/>
      </w:pPr>
      <w:ins w:id="2343" w:author="R.Scott Wade" w:date="2022-07-31T18:36:48Z">
        <w:r>
          <w:rPr>
            <w:i/>
            <w:iCs/>
            <w:lang w:val="en-US"/>
          </w:rPr>
          <w:t xml:space="preserve">What if a military career isn’t what Cagilux has in mind? </w:t>
        </w:r>
      </w:ins>
      <w:ins w:id="2344" w:author="R.Scott Wade" w:date="2022-07-31T18:36:48Z">
        <w:r>
          <w:rPr>
            <w:lang w:val="en-US"/>
          </w:rPr>
          <w:t xml:space="preserve">Did the military even know how the Arachnae worked, what it could do? Surely the military still understood the technology, since it originated with them. But </w:t>
        </w:r>
      </w:ins>
      <w:r>
        <w:rPr>
          <w:lang w:val="en-US"/>
        </w:rPr>
        <w:t xml:space="preserve">maybe the centuries had taken their toll; maybe records, plans were lost. If Kenst was the only wielder, </w:t>
      </w:r>
      <w:r>
        <w:rPr>
          <w:lang w:val="en-US"/>
        </w:rPr>
        <w:t xml:space="preserve">they </w:t>
      </w:r>
      <w:r>
        <w:rPr>
          <w:lang w:val="en-US"/>
        </w:rPr>
        <w:t xml:space="preserve">might </w:t>
      </w:r>
      <w:r>
        <w:rPr>
          <w:lang w:val="en-US"/>
        </w:rPr>
        <w:t xml:space="preserve">want </w:t>
      </w:r>
      <w:r>
        <w:rPr>
          <w:lang w:val="en-US"/>
        </w:rPr>
        <w:t>t</w:t>
      </w:r>
      <w:r>
        <w:rPr>
          <w:lang w:val="en-US"/>
        </w:rPr>
        <w:t xml:space="preserve">o get their hands on a working Arachnae. </w:t>
      </w:r>
      <w:r>
        <w:rPr>
          <w:lang w:val="en-US"/>
        </w:rPr>
        <w:t>They coul</w:t>
      </w:r>
      <w:r>
        <w:rPr>
          <w:lang w:val="en-US"/>
        </w:rPr>
        <w:t xml:space="preserve">d experiment </w:t>
      </w:r>
      <w:r>
        <w:rPr>
          <w:lang w:val="en-US"/>
        </w:rPr>
        <w:t xml:space="preserve">with him – </w:t>
      </w:r>
      <w:ins w:id="2345" w:author="R.Scott Wade" w:date="2022-07-23T15:57:49Z">
        <w:r>
          <w:rPr>
            <w:lang w:val="en-US"/>
          </w:rPr>
          <w:t xml:space="preserve"> </w:t>
        </w:r>
      </w:ins>
      <w:r>
        <w:rPr>
          <w:lang w:val="en-US"/>
        </w:rPr>
        <w:t xml:space="preserve">or </w:t>
      </w:r>
      <w:r>
        <w:rPr>
          <w:lang w:val="en-US"/>
        </w:rPr>
        <w:t xml:space="preserve">it. </w:t>
      </w:r>
      <w:r>
        <w:rPr>
          <w:lang w:val="en-US"/>
        </w:rPr>
        <w:t>The military certainly would want to a</w:t>
      </w:r>
      <w:r>
        <w:rPr>
          <w:lang w:val="en-US"/>
        </w:rPr>
        <w:t>nalyze Arachnae</w:t>
      </w:r>
      <w:del w:id="2346" w:author="R.Scott Wade" w:date="2022-07-31T18:13:17Z">
        <w:r>
          <w:rPr>
            <w:lang w:val="en-US"/>
          </w:rPr>
          <w:delText>’</w:delText>
        </w:r>
      </w:del>
      <w:ins w:id="2347" w:author="R.Scott Wade" w:date="2022-07-31T18:13:17Z">
        <w:r>
          <w:rPr>
            <w:lang w:val="en-US"/>
          </w:rPr>
          <w:t>’</w:t>
        </w:r>
      </w:ins>
      <w:r>
        <w:rPr>
          <w:lang w:val="en-US"/>
        </w:rPr>
        <w:t xml:space="preserve">s abilities. Dissection or even vivisection? Surely not. </w:t>
      </w:r>
      <w:r>
        <w:rPr>
          <w:lang w:val="en-US"/>
        </w:rPr>
        <w:t xml:space="preserve">Hopefully not. </w:t>
      </w:r>
      <w:r>
        <w:rPr>
          <w:lang w:val="en-US"/>
        </w:rPr>
        <w:t>He hope</w:t>
      </w:r>
      <w:r>
        <w:rPr>
          <w:lang w:val="en-US"/>
        </w:rPr>
        <w:t>d</w:t>
      </w:r>
      <w:r>
        <w:rPr>
          <w:lang w:val="en-US"/>
        </w:rPr>
        <w:t xml:space="preserve"> they would just want him to demonstrate or try various actions. </w:t>
      </w:r>
      <w:r>
        <w:rPr>
          <w:lang w:val="en-US"/>
        </w:rPr>
        <w:t>Kenst</w:t>
      </w:r>
      <w:del w:id="2348" w:author="R.Scott Wade" w:date="2022-07-31T18:13:17Z">
        <w:r>
          <w:rPr>
            <w:lang w:val="en-US"/>
          </w:rPr>
          <w:delText>'</w:delText>
        </w:r>
      </w:del>
      <w:ins w:id="2349" w:author="R.Scott Wade" w:date="2022-07-31T18:13:17Z">
        <w:r>
          <w:rPr>
            <w:lang w:val="en-US"/>
          </w:rPr>
          <w:t>’</w:t>
        </w:r>
      </w:ins>
      <w:r>
        <w:rPr>
          <w:lang w:val="en-US"/>
        </w:rPr>
        <w:t>s anxiety began to rise towards panic, a sense of being trapped.</w:t>
      </w:r>
    </w:p>
    <w:p>
      <w:pPr>
        <w:pStyle w:val="TextBody"/>
        <w:rPr>
          <w:lang w:val="en-US"/>
        </w:rPr>
      </w:pPr>
      <w:r>
        <w:rPr>
          <w:i/>
          <w:iCs/>
          <w:lang w:val="en-US"/>
        </w:rPr>
        <w:t xml:space="preserve">What else </w:t>
      </w:r>
      <w:r>
        <w:rPr>
          <w:i/>
          <w:iCs/>
          <w:lang w:val="en-US"/>
        </w:rPr>
        <w:t>can I do</w:t>
      </w:r>
      <w:r>
        <w:rPr>
          <w:i/>
          <w:iCs/>
          <w:lang w:val="en-US"/>
        </w:rPr>
        <w:t xml:space="preserve">? Break out of here, or escape when a path </w:t>
      </w:r>
      <w:r>
        <w:rPr>
          <w:i/>
          <w:iCs/>
          <w:lang w:val="en-US"/>
        </w:rPr>
        <w:t>became</w:t>
      </w:r>
      <w:r>
        <w:rPr>
          <w:i/>
          <w:iCs/>
          <w:lang w:val="en-US"/>
        </w:rPr>
        <w:t xml:space="preserve"> visible?</w:t>
      </w:r>
      <w:r>
        <w:rPr>
          <w:lang w:val="en-US"/>
        </w:rPr>
        <w:t xml:space="preserve"> Breaking out mean</w:t>
      </w:r>
      <w:r>
        <w:rPr>
          <w:lang w:val="en-US"/>
        </w:rPr>
        <w:t>t</w:t>
      </w:r>
      <w:r>
        <w:rPr>
          <w:lang w:val="en-US"/>
        </w:rPr>
        <w:t xml:space="preserve"> becoming a fugitive with more than local bullies and school officials pursuing him, and Kenst had no idea how to survive on the run. </w:t>
      </w:r>
      <w:r>
        <w:rPr>
          <w:i/>
          <w:iCs/>
          <w:lang w:val="en-US"/>
        </w:rPr>
        <w:t>S</w:t>
      </w:r>
      <w:r>
        <w:rPr>
          <w:i/>
          <w:iCs/>
          <w:lang w:val="en-US"/>
        </w:rPr>
        <w:t>taying put mean</w:t>
      </w:r>
      <w:r>
        <w:rPr>
          <w:i/>
          <w:iCs/>
          <w:lang w:val="en-US"/>
        </w:rPr>
        <w:t>s</w:t>
      </w:r>
      <w:r>
        <w:rPr>
          <w:i/>
          <w:iCs/>
          <w:lang w:val="en-US"/>
        </w:rPr>
        <w:t xml:space="preserve"> </w:t>
      </w:r>
      <w:r>
        <w:rPr>
          <w:i/>
          <w:iCs/>
          <w:lang w:val="en-US"/>
        </w:rPr>
        <w:t>I</w:t>
      </w:r>
      <w:del w:id="2350" w:author="R.Scott Wade" w:date="2022-07-31T18:13:17Z">
        <w:r>
          <w:rPr>
            <w:i/>
            <w:iCs/>
            <w:lang w:val="en-US"/>
          </w:rPr>
          <w:delText>’</w:delText>
        </w:r>
      </w:del>
      <w:ins w:id="2351" w:author="R.Scott Wade" w:date="2022-07-31T18:13:17Z">
        <w:r>
          <w:rPr>
            <w:i/>
            <w:iCs/>
            <w:lang w:val="en-US"/>
          </w:rPr>
          <w:t>’</w:t>
        </w:r>
      </w:ins>
      <w:r>
        <w:rPr>
          <w:i/>
          <w:iCs/>
          <w:lang w:val="en-US"/>
        </w:rPr>
        <w:t>ll</w:t>
      </w:r>
      <w:r>
        <w:rPr>
          <w:i/>
          <w:iCs/>
          <w:lang w:val="en-US"/>
        </w:rPr>
        <w:t xml:space="preserve"> </w:t>
      </w:r>
      <w:r>
        <w:rPr>
          <w:i/>
          <w:iCs/>
          <w:lang w:val="en-US"/>
        </w:rPr>
        <w:t xml:space="preserve">learn </w:t>
      </w:r>
      <w:r>
        <w:rPr>
          <w:i/>
          <w:iCs/>
          <w:lang w:val="en-US"/>
        </w:rPr>
        <w:t>all about t</w:t>
      </w:r>
      <w:del w:id="2352" w:author="R.Scott Wade" w:date="2022-07-30T17:16:11Z">
        <w:r>
          <w:rPr>
            <w:i/>
            <w:iCs/>
            <w:lang w:val="en-US"/>
          </w:rPr>
          <w:delText xml:space="preserve">he </w:delText>
        </w:r>
      </w:del>
      <w:del w:id="2353" w:author="R.Scott Wade" w:date="2022-07-23T15:58:15Z">
        <w:r>
          <w:rPr>
            <w:i/>
            <w:iCs/>
            <w:lang w:val="en-US"/>
          </w:rPr>
          <w:delText>"</w:delText>
        </w:r>
      </w:del>
      <w:del w:id="2354" w:author="R.Scott Wade" w:date="2022-07-30T17:16:11Z">
        <w:r>
          <w:rPr>
            <w:i/>
            <w:iCs/>
            <w:lang w:val="en-US"/>
          </w:rPr>
          <w:delText>career</w:delText>
        </w:r>
      </w:del>
      <w:del w:id="2355" w:author="R.Scott Wade" w:date="2022-07-23T15:58:22Z">
        <w:r>
          <w:rPr>
            <w:i/>
            <w:iCs/>
            <w:lang w:val="en-US"/>
          </w:rPr>
          <w:delText>"</w:delText>
        </w:r>
      </w:del>
      <w:del w:id="2356" w:author="R.Scott Wade" w:date="2022-07-30T17:16:11Z">
        <w:r>
          <w:rPr>
            <w:i/>
            <w:iCs/>
            <w:lang w:val="en-US"/>
          </w:rPr>
          <w:delText xml:space="preserve"> of</w:delText>
        </w:r>
      </w:del>
      <w:ins w:id="2357" w:author="R.Scott Wade" w:date="2022-07-30T17:16:14Z">
        <w:r>
          <w:rPr>
            <w:i/>
            <w:iCs/>
            <w:lang w:val="en-US"/>
          </w:rPr>
          <w:t>he “career” of</w:t>
        </w:r>
      </w:ins>
      <w:r>
        <w:rPr>
          <w:i/>
          <w:iCs/>
          <w:lang w:val="en-US"/>
        </w:rPr>
        <w:t>fered by the colonel</w:t>
      </w:r>
      <w:r>
        <w:rPr>
          <w:lang w:val="en-US"/>
        </w:rPr>
        <w:t xml:space="preserve">. </w:t>
      </w:r>
    </w:p>
    <w:p>
      <w:pPr>
        <w:pStyle w:val="TextBody"/>
        <w:rPr>
          <w:lang w:val="en-US"/>
        </w:rPr>
      </w:pPr>
      <w:r>
        <w:rPr>
          <w:lang w:val="en-US"/>
        </w:rPr>
        <w:t xml:space="preserve">Chae </w:t>
      </w:r>
      <w:r>
        <w:rPr>
          <w:lang w:val="en-US"/>
        </w:rPr>
        <w:t>interrupted Kenst</w:t>
      </w:r>
      <w:del w:id="2358" w:author="R.Scott Wade" w:date="2022-07-31T18:13:17Z">
        <w:r>
          <w:rPr>
            <w:lang w:val="en-US"/>
          </w:rPr>
          <w:delText>’</w:delText>
        </w:r>
      </w:del>
      <w:ins w:id="2359" w:author="R.Scott Wade" w:date="2022-07-31T18:13:17Z">
        <w:r>
          <w:rPr>
            <w:lang w:val="en-US"/>
          </w:rPr>
          <w:t>’</w:t>
        </w:r>
      </w:ins>
      <w:r>
        <w:rPr>
          <w:lang w:val="en-US"/>
        </w:rPr>
        <w:t>s ruminations. “</w:t>
      </w:r>
      <w:r>
        <w:rPr>
          <w:i/>
          <w:iCs/>
          <w:lang w:val="en-US"/>
        </w:rPr>
        <w:t>Kenst, do I understand that the military may treat you poorly?</w:t>
      </w:r>
      <w:r>
        <w:rPr>
          <w:lang w:val="en-US"/>
        </w:rPr>
        <w:t>”</w:t>
      </w:r>
    </w:p>
    <w:p>
      <w:pPr>
        <w:pStyle w:val="Heading9"/>
        <w:rPr>
          <w:lang w:val="en-US"/>
        </w:rPr>
      </w:pPr>
      <w:bookmarkStart w:id="42" w:name="__RefHeading___Toc29883_1146340026"/>
      <w:bookmarkEnd w:id="42"/>
      <w:r>
        <w:rPr>
          <w:lang w:val="en-US"/>
        </w:rPr>
        <w:t xml:space="preserve">D71 </w:t>
      </w:r>
      <w:r>
        <w:rPr>
          <w:lang w:val="en-US"/>
        </w:rPr>
        <w:t>Trapped as a “guest”</w:t>
      </w:r>
    </w:p>
    <w:p>
      <w:pPr>
        <w:pStyle w:val="TextBody"/>
        <w:rPr>
          <w:lang w:val="en-US"/>
        </w:rPr>
      </w:pPr>
      <w:r>
        <w:rPr>
          <w:lang w:val="en-US"/>
        </w:rPr>
        <w:t>“</w:t>
      </w:r>
      <w:r>
        <w:rPr>
          <w:i/>
          <w:iCs/>
          <w:lang w:val="en-US"/>
        </w:rPr>
        <w:t>I don</w:t>
      </w:r>
      <w:del w:id="2360" w:author="R.Scott Wade" w:date="2022-07-31T18:13:17Z">
        <w:r>
          <w:rPr>
            <w:i/>
            <w:iCs/>
            <w:lang w:val="en-US"/>
          </w:rPr>
          <w:delText>’</w:delText>
        </w:r>
      </w:del>
      <w:ins w:id="2361" w:author="R.Scott Wade" w:date="2022-07-31T18:13:17Z">
        <w:r>
          <w:rPr>
            <w:i/>
            <w:iCs/>
            <w:lang w:val="en-US"/>
          </w:rPr>
          <w:t>’</w:t>
        </w:r>
      </w:ins>
      <w:r>
        <w:rPr>
          <w:i/>
          <w:iCs/>
          <w:lang w:val="en-US"/>
        </w:rPr>
        <w:t>t know how they</w:t>
      </w:r>
      <w:del w:id="2362" w:author="R.Scott Wade" w:date="2022-07-31T18:13:17Z">
        <w:r>
          <w:rPr>
            <w:i/>
            <w:iCs/>
            <w:lang w:val="en-US"/>
          </w:rPr>
          <w:delText>’</w:delText>
        </w:r>
      </w:del>
      <w:ins w:id="2363" w:author="R.Scott Wade" w:date="2022-07-31T18:13:17Z">
        <w:r>
          <w:rPr>
            <w:i/>
            <w:iCs/>
            <w:lang w:val="en-US"/>
          </w:rPr>
          <w:t>’</w:t>
        </w:r>
      </w:ins>
      <w:r>
        <w:rPr>
          <w:i/>
          <w:iCs/>
          <w:lang w:val="en-US"/>
        </w:rPr>
        <w:t>ll treat me. I don</w:t>
      </w:r>
      <w:del w:id="2364" w:author="R.Scott Wade" w:date="2022-07-31T18:13:17Z">
        <w:r>
          <w:rPr>
            <w:i/>
            <w:iCs/>
            <w:lang w:val="en-US"/>
          </w:rPr>
          <w:delText>’</w:delText>
        </w:r>
      </w:del>
      <w:ins w:id="2365" w:author="R.Scott Wade" w:date="2022-07-31T18:13:17Z">
        <w:r>
          <w:rPr>
            <w:i/>
            <w:iCs/>
            <w:lang w:val="en-US"/>
          </w:rPr>
          <w:t>’</w:t>
        </w:r>
      </w:ins>
      <w:r>
        <w:rPr>
          <w:i/>
          <w:iCs/>
          <w:lang w:val="en-US"/>
        </w:rPr>
        <w:t>t know what they want or whether I can trust them.”</w:t>
      </w:r>
    </w:p>
    <w:p>
      <w:pPr>
        <w:pStyle w:val="TextBody"/>
        <w:rPr>
          <w:i w:val="false"/>
          <w:i w:val="false"/>
          <w:iCs w:val="false"/>
          <w:lang w:val="en-US"/>
        </w:rPr>
      </w:pPr>
      <w:r>
        <w:rPr>
          <w:i w:val="false"/>
          <w:iCs w:val="false"/>
          <w:lang w:val="en-US"/>
        </w:rPr>
        <w:t>Chae spoke again after a few moments. “</w:t>
      </w:r>
      <w:r>
        <w:rPr>
          <w:i/>
          <w:iCs/>
          <w:lang w:val="en-US"/>
        </w:rPr>
        <w:t xml:space="preserve">OK. </w:t>
      </w:r>
      <w:r>
        <w:rPr>
          <w:i/>
          <w:iCs/>
          <w:lang w:val="en-US"/>
        </w:rPr>
        <w:t xml:space="preserve">I will discuss this with you in a moment. First, </w:t>
      </w:r>
      <w:r>
        <w:rPr>
          <w:i/>
          <w:iCs/>
          <w:lang w:val="en-US"/>
        </w:rPr>
        <w:t>I need to think.”</w:t>
      </w:r>
    </w:p>
    <w:p>
      <w:pPr>
        <w:pStyle w:val="TextBody"/>
        <w:rPr>
          <w:i w:val="false"/>
          <w:i w:val="false"/>
          <w:iCs w:val="false"/>
          <w:lang w:val="en-US"/>
        </w:rPr>
      </w:pPr>
      <w:r>
        <w:rPr>
          <w:i w:val="false"/>
          <w:iCs w:val="false"/>
          <w:lang w:val="en-US"/>
        </w:rPr>
        <w:t>A</w:t>
      </w:r>
      <w:r>
        <w:rPr>
          <w:i w:val="false"/>
          <w:iCs w:val="false"/>
          <w:lang w:val="en-US"/>
        </w:rPr>
        <w:t xml:space="preserve"> mist curled up Kenst</w:t>
      </w:r>
      <w:del w:id="2366" w:author="R.Scott Wade" w:date="2022-07-31T18:13:17Z">
        <w:r>
          <w:rPr>
            <w:i w:val="false"/>
            <w:iCs w:val="false"/>
            <w:lang w:val="en-US"/>
          </w:rPr>
          <w:delText>’</w:delText>
        </w:r>
      </w:del>
      <w:ins w:id="2367" w:author="R.Scott Wade" w:date="2022-07-31T18:13:17Z">
        <w:r>
          <w:rPr>
            <w:i w:val="false"/>
            <w:iCs w:val="false"/>
            <w:lang w:val="en-US"/>
          </w:rPr>
          <w:t>’</w:t>
        </w:r>
      </w:ins>
      <w:r>
        <w:rPr>
          <w:i w:val="false"/>
          <w:iCs w:val="false"/>
          <w:lang w:val="en-US"/>
        </w:rPr>
        <w:t>s legs, thickening. He was a bit startled, but guessed that it was Chae</w:t>
      </w:r>
      <w:del w:id="2368" w:author="R.Scott Wade" w:date="2022-07-31T18:13:17Z">
        <w:r>
          <w:rPr>
            <w:i w:val="false"/>
            <w:iCs w:val="false"/>
            <w:lang w:val="en-US"/>
          </w:rPr>
          <w:delText>’</w:delText>
        </w:r>
      </w:del>
      <w:ins w:id="2369" w:author="R.Scott Wade" w:date="2022-07-31T18:13:17Z">
        <w:r>
          <w:rPr>
            <w:i w:val="false"/>
            <w:iCs w:val="false"/>
            <w:lang w:val="en-US"/>
          </w:rPr>
          <w:t>’</w:t>
        </w:r>
      </w:ins>
      <w:r>
        <w:rPr>
          <w:i w:val="false"/>
          <w:iCs w:val="false"/>
          <w:lang w:val="en-US"/>
        </w:rPr>
        <w:t>s way of “thinking.”</w:t>
      </w:r>
    </w:p>
    <w:p>
      <w:pPr>
        <w:pStyle w:val="TextBody"/>
        <w:rPr>
          <w:lang w:val="en-US"/>
        </w:rPr>
      </w:pPr>
      <w:r>
        <w:rPr>
          <w:lang w:val="en-US"/>
        </w:rPr>
        <w:t xml:space="preserve">Chae had </w:t>
      </w:r>
      <w:r>
        <w:rPr>
          <w:lang w:val="en-US"/>
        </w:rPr>
        <w:t>glean</w:t>
      </w:r>
      <w:r>
        <w:rPr>
          <w:lang w:val="en-US"/>
        </w:rPr>
        <w:t>ed</w:t>
      </w:r>
      <w:r>
        <w:rPr>
          <w:lang w:val="en-US"/>
        </w:rPr>
        <w:t xml:space="preserve"> from </w:t>
      </w:r>
      <w:r>
        <w:rPr>
          <w:lang w:val="en-US"/>
        </w:rPr>
        <w:t>Kenst</w:t>
      </w:r>
      <w:del w:id="2370" w:author="R.Scott Wade" w:date="2022-07-31T18:13:17Z">
        <w:r>
          <w:rPr>
            <w:lang w:val="en-US"/>
          </w:rPr>
          <w:delText>’</w:delText>
        </w:r>
      </w:del>
      <w:ins w:id="2371" w:author="R.Scott Wade" w:date="2022-07-31T18:13:17Z">
        <w:r>
          <w:rPr>
            <w:lang w:val="en-US"/>
          </w:rPr>
          <w:t>’</w:t>
        </w:r>
      </w:ins>
      <w:r>
        <w:rPr>
          <w:lang w:val="en-US"/>
        </w:rPr>
        <w:t xml:space="preserve">s inner dialog </w:t>
      </w:r>
      <w:r>
        <w:rPr>
          <w:lang w:val="en-US"/>
        </w:rPr>
        <w:t xml:space="preserve">that Arachnae </w:t>
      </w:r>
      <w:r>
        <w:rPr>
          <w:lang w:val="en-US"/>
        </w:rPr>
        <w:t>wa</w:t>
      </w:r>
      <w:r>
        <w:rPr>
          <w:lang w:val="en-US"/>
        </w:rPr>
        <w:t xml:space="preserve">s </w:t>
      </w:r>
      <w:r>
        <w:rPr>
          <w:lang w:val="en-US"/>
        </w:rPr>
        <w:t xml:space="preserve">almost </w:t>
      </w:r>
      <w:r>
        <w:rPr>
          <w:lang w:val="en-US"/>
        </w:rPr>
        <w:t xml:space="preserve">entirely unknown to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del w:id="2374" w:author="R.Scott Wade" w:date="2022-07-31T18:13:17Z">
        <w:r>
          <w:fldChar w:fldCharType="begin"/>
        </w:r>
        <w:r>
          <w:rPr>
            <w:lang w:val="en-US"/>
          </w:rPr>
          <w:delInstrText xml:space="preserve"> XE "Places:’" </w:delInstrText>
        </w:r>
      </w:del>
      <w:r>
        <w:rPr>
          <w:lang w:val="en-US"/>
        </w:rPr>
        <w:fldChar w:fldCharType="separate"/>
      </w:r>
      <w:del w:id="2375" w:author="R.Scott Wade" w:date="2022-07-31T18:13:17Z">
        <w:r>
          <w:fldChar w:fldCharType="begin"/>
        </w:r>
        <w:r>
          <w:rPr>
            <w:lang w:val="en-US"/>
          </w:rPr>
          <w:delInstrText xml:space="preserve"> XE "Places:’" </w:delInstrText>
        </w:r>
      </w:del>
      <w:r>
        <w:rPr>
          <w:lang w:val="en-US"/>
        </w:rPr>
        <w:fldChar w:fldCharType="separate"/>
      </w:r>
      <w:del w:id="2376" w:author="R.Scott Wade" w:date="2022-07-31T18:13:17Z">
        <w:r>
          <w:fldChar w:fldCharType="begin"/>
        </w:r>
        <w:r>
          <w:rPr>
            <w:lang w:val="en-US"/>
          </w:rPr>
          <w:delInstrText xml:space="preserve"> XE "Places:’" </w:delInstrText>
        </w:r>
      </w:del>
      <w:r>
        <w:rPr>
          <w:lang w:val="en-US"/>
        </w:rPr>
        <w:fldChar w:fldCharType="separate"/>
      </w:r>
      <w:del w:id="2377" w:author="R.Scott Wade" w:date="2022-07-31T18:13:17Z">
        <w:r>
          <w:fldChar w:fldCharType="begin"/>
        </w:r>
        <w:r>
          <w:rPr>
            <w:lang w:val="en-US"/>
          </w:rPr>
          <w:delInstrText xml:space="preserve"> XE "Places:’" </w:delInstrText>
        </w:r>
      </w:del>
      <w:r>
        <w:rPr>
          <w:lang w:val="en-US"/>
        </w:rPr>
        <w:fldChar w:fldCharType="separate"/>
      </w:r>
      <w:del w:id="2378" w:author="R.Scott Wade" w:date="2022-07-31T18:13:17Z">
        <w:r>
          <w:fldChar w:fldCharType="begin"/>
        </w:r>
        <w:r>
          <w:rPr>
            <w:lang w:val="en-US"/>
          </w:rPr>
          <w:delInstrText xml:space="preserve"> XE "Places:’" </w:delInstrText>
        </w:r>
      </w:del>
      <w:r>
        <w:rPr>
          <w:lang w:val="en-US"/>
        </w:rPr>
        <w:fldChar w:fldCharType="separate"/>
      </w:r>
      <w:del w:id="2379" w:author="R.Scott Wade" w:date="2022-07-31T18:13:17Z">
        <w:r>
          <w:fldChar w:fldCharType="begin"/>
        </w:r>
        <w:r>
          <w:rPr>
            <w:lang w:val="en-US"/>
          </w:rPr>
          <w:delInstrText xml:space="preserve"> XE "Places:’" </w:delInstrText>
        </w:r>
      </w:del>
      <w:r>
        <w:rPr>
          <w:lang w:val="en-US"/>
        </w:rPr>
        <w:fldChar w:fldCharType="separate"/>
      </w:r>
      <w:del w:id="2380" w:author="R.Scott Wade" w:date="2022-07-31T18:13:17Z">
        <w:r>
          <w:fldChar w:fldCharType="begin"/>
        </w:r>
        <w:r>
          <w:rPr>
            <w:lang w:val="en-US"/>
          </w:rPr>
          <w:delInstrText xml:space="preserve"> XE "Places:’" </w:delInstrText>
        </w:r>
      </w:del>
      <w:r>
        <w:rPr>
          <w:lang w:val="en-US"/>
        </w:rPr>
        <w:fldChar w:fldCharType="separate"/>
      </w:r>
      <w:del w:id="2381" w:author="R.Scott Wade" w:date="2022-07-31T18:13:17Z">
        <w:r>
          <w:fldChar w:fldCharType="begin"/>
        </w:r>
        <w:r>
          <w:rPr>
            <w:lang w:val="en-US"/>
          </w:rPr>
          <w:delInstrText xml:space="preserve"> XE "Places:’" </w:delInstrText>
        </w:r>
      </w:del>
      <w:r>
        <w:rPr>
          <w:lang w:val="en-US"/>
        </w:rPr>
        <w:fldChar w:fldCharType="separate"/>
      </w:r>
      <w:del w:id="2382" w:author="R.Scott Wade" w:date="2022-07-31T18:13:17Z">
        <w:r>
          <w:fldChar w:fldCharType="begin"/>
        </w:r>
        <w:r>
          <w:rPr>
            <w:lang w:val="en-US"/>
          </w:rPr>
          <w:delInstrText xml:space="preserve"> XE "Places:’" </w:delInstrText>
        </w:r>
      </w:del>
      <w:r>
        <w:rPr>
          <w:lang w:val="en-US"/>
        </w:rPr>
        <w:fldChar w:fldCharType="separate"/>
      </w:r>
      <w:del w:id="2383" w:author="R.Scott Wade" w:date="2022-07-31T18:13:17Z">
        <w:r>
          <w:fldChar w:fldCharType="begin"/>
        </w:r>
        <w:r>
          <w:rPr>
            <w:lang w:val="en-US"/>
          </w:rPr>
          <w:delInstrText xml:space="preserve"> XE "Places:’" </w:delInstrText>
        </w:r>
      </w:del>
      <w:r>
        <w:rPr>
          <w:lang w:val="en-US"/>
        </w:rPr>
        <w:fldChar w:fldCharType="separate"/>
      </w:r>
      <w:del w:id="2384" w:author="R.Scott Wade" w:date="2022-07-31T18:13:17Z">
        <w:r>
          <w:fldChar w:fldCharType="begin"/>
        </w:r>
        <w:r>
          <w:rPr>
            <w:lang w:val="en-US"/>
          </w:rPr>
          <w:delInstrText xml:space="preserve"> XE "Places:’" </w:delInstrText>
        </w:r>
      </w:del>
      <w:r>
        <w:rPr>
          <w:lang w:val="en-US"/>
        </w:rPr>
        <w:fldChar w:fldCharType="separate"/>
      </w:r>
      <w:del w:id="2385" w:author="R.Scott Wade" w:date="2022-07-31T18:13:17Z">
        <w:r>
          <w:fldChar w:fldCharType="begin"/>
        </w:r>
        <w:r>
          <w:rPr>
            <w:lang w:val="en-US"/>
          </w:rPr>
          <w:delInstrText xml:space="preserve"> XE "Places:’" </w:delInstrText>
        </w:r>
      </w:del>
      <w:r>
        <w:rPr>
          <w:lang w:val="en-US"/>
        </w:rPr>
        <w:fldChar w:fldCharType="separate"/>
      </w:r>
      <w:del w:id="2386" w:author="R.Scott Wade" w:date="2022-07-31T18:13:17Z">
        <w:r>
          <w:fldChar w:fldCharType="begin"/>
        </w:r>
        <w:r>
          <w:rPr>
            <w:lang w:val="en-US"/>
          </w:rPr>
          <w:delInstrText xml:space="preserve"> XE "Places:’" </w:delInstrText>
        </w:r>
      </w:del>
      <w:r>
        <w:rPr>
          <w:lang w:val="en-US"/>
        </w:rPr>
        <w:fldChar w:fldCharType="separate"/>
      </w:r>
      <w:del w:id="2387" w:author="R.Scott Wade" w:date="2022-07-31T18:13:17Z">
        <w:r>
          <w:fldChar w:fldCharType="begin"/>
        </w:r>
        <w:r>
          <w:rPr>
            <w:lang w:val="en-US"/>
          </w:rPr>
          <w:delInstrText xml:space="preserve"> XE "Places:’" </w:delInstrText>
        </w:r>
      </w:del>
      <w:r>
        <w:rPr>
          <w:lang w:val="en-US"/>
        </w:rPr>
        <w:fldChar w:fldCharType="separate"/>
      </w:r>
      <w:del w:id="2388" w:author="R.Scott Wade" w:date="2022-07-31T18:13:17Z">
        <w:r>
          <w:fldChar w:fldCharType="begin"/>
        </w:r>
        <w:r>
          <w:rPr>
            <w:lang w:val="en-US"/>
          </w:rPr>
          <w:delInstrText xml:space="preserve"> XE "Places:’" </w:delInstrText>
        </w:r>
      </w:del>
      <w:r>
        <w:rPr>
          <w:lang w:val="en-US"/>
        </w:rPr>
        <w:fldChar w:fldCharType="separate"/>
      </w:r>
      <w:del w:id="2389" w:author="R.Scott Wade" w:date="2022-07-31T18:13:17Z">
        <w:r>
          <w:fldChar w:fldCharType="begin"/>
        </w:r>
        <w:r>
          <w:rPr>
            <w:lang w:val="en-US"/>
          </w:rPr>
          <w:delInstrText xml:space="preserve"> XE "Places:’" </w:delInstrText>
        </w:r>
      </w:del>
      <w:r>
        <w:rPr>
          <w:lang w:val="en-US"/>
        </w:rPr>
        <w:fldChar w:fldCharType="separate"/>
      </w:r>
      <w:del w:id="2390" w:author="R.Scott Wade" w:date="2022-07-31T18:13:17Z">
        <w:r>
          <w:fldChar w:fldCharType="begin"/>
        </w:r>
        <w:r>
          <w:rPr>
            <w:lang w:val="en-US"/>
          </w:rPr>
          <w:delInstrText xml:space="preserve"> XE "Places:’" </w:delInstrText>
        </w:r>
      </w:del>
      <w:r>
        <w:rPr>
          <w:lang w:val="en-US"/>
        </w:rPr>
        <w:fldChar w:fldCharType="separate"/>
      </w:r>
      <w:del w:id="2391" w:author="R.Scott Wade" w:date="2022-07-31T18:13:17Z">
        <w:r>
          <w:fldChar w:fldCharType="begin"/>
        </w:r>
        <w:r>
          <w:rPr>
            <w:lang w:val="en-US"/>
          </w:rPr>
          <w:delInstrText xml:space="preserve"> XE "Places:’" </w:delInstrText>
        </w:r>
      </w:del>
      <w:r>
        <w:rPr>
          <w:lang w:val="en-US"/>
        </w:rPr>
        <w:fldChar w:fldCharType="separate"/>
      </w:r>
      <w:del w:id="2392" w:author="R.Scott Wade" w:date="2022-07-31T18:13:17Z">
        <w:r>
          <w:fldChar w:fldCharType="begin"/>
        </w:r>
        <w:r>
          <w:rPr>
            <w:lang w:val="en-US"/>
          </w:rPr>
          <w:delInstrText xml:space="preserve"> XE "Places:’" </w:delInstrText>
        </w:r>
      </w:del>
      <w:r>
        <w:rPr>
          <w:lang w:val="en-US"/>
        </w:rPr>
        <w:fldChar w:fldCharType="separate"/>
      </w:r>
      <w:del w:id="2393" w:author="R.Scott Wade" w:date="2022-07-31T18:13:17Z">
        <w:r>
          <w:fldChar w:fldCharType="begin"/>
        </w:r>
        <w:r>
          <w:rPr>
            <w:lang w:val="en-US"/>
          </w:rPr>
          <w:delInstrText xml:space="preserve"> XE "Places:’" </w:delInstrText>
        </w:r>
      </w:del>
      <w:r>
        <w:rPr>
          <w:lang w:val="en-US"/>
        </w:rPr>
        <w:fldChar w:fldCharType="separate"/>
      </w:r>
      <w:del w:id="2394" w:author="R.Scott Wade" w:date="2022-07-31T18:13:17Z">
        <w:r>
          <w:fldChar w:fldCharType="begin"/>
        </w:r>
        <w:r>
          <w:rPr>
            <w:lang w:val="en-US"/>
          </w:rPr>
          <w:delInstrText xml:space="preserve"> XE "Places:’" </w:delInstrText>
        </w:r>
      </w:del>
      <w:r>
        <w:rPr>
          <w:lang w:val="en-US"/>
        </w:rPr>
        <w:fldChar w:fldCharType="separate"/>
      </w:r>
      <w:del w:id="2395" w:author="R.Scott Wade" w:date="2022-07-31T18:13:17Z">
        <w:r>
          <w:fldChar w:fldCharType="begin"/>
        </w:r>
        <w:r>
          <w:rPr>
            <w:lang w:val="en-US"/>
          </w:rPr>
          <w:delInstrText xml:space="preserve"> XE "Places:’" </w:delInstrText>
        </w:r>
      </w:del>
      <w:r>
        <w:rPr>
          <w:lang w:val="en-US"/>
        </w:rPr>
        <w:fldChar w:fldCharType="separate"/>
      </w:r>
      <w:del w:id="2396" w:author="R.Scott Wade" w:date="2022-07-31T18:13:17Z">
        <w:r>
          <w:fldChar w:fldCharType="begin"/>
        </w:r>
        <w:r>
          <w:rPr>
            <w:lang w:val="en-US"/>
          </w:rPr>
          <w:delInstrText xml:space="preserve"> XE "Places:’" </w:delInstrText>
        </w:r>
      </w:del>
      <w:r>
        <w:rPr>
          <w:lang w:val="en-US"/>
        </w:rPr>
        <w:fldChar w:fldCharType="separate"/>
      </w:r>
      <w:del w:id="2397" w:author="R.Scott Wade" w:date="2022-07-31T18:13:17Z">
        <w:r>
          <w:rPr>
            <w:lang w:val="en-US"/>
          </w:rPr>
          <w:delText>’</w:delText>
        </w:r>
      </w:del>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r>
        <w:rPr>
          <w:lang w:val="en-US"/>
        </w:rPr>
        <w:fldChar w:fldCharType="end"/>
      </w:r>
      <w:ins w:id="2398" w:author="R.Scott Wade" w:date="2022-07-31T18:13:17Z">
        <w:r>
          <w:rPr>
            <w:lang w:val="en-US"/>
          </w:rPr>
          <w:t>’</w:t>
        </w:r>
      </w:ins>
      <w:r>
        <w:rPr>
          <w:lang w:val="en-US"/>
        </w:rPr>
        <w:t xml:space="preserve">s </w:t>
      </w:r>
      <w:ins w:id="2399" w:author="R.Scott Wade" w:date="2022-07-23T16:01:47Z">
        <w:r>
          <w:rPr>
            <w:lang w:val="en-US"/>
          </w:rPr>
          <w:t xml:space="preserve">current </w:t>
        </w:r>
      </w:ins>
      <w:r>
        <w:rPr>
          <w:lang w:val="en-US"/>
        </w:rPr>
        <w:t>public and</w:t>
      </w:r>
      <w:del w:id="2400" w:author="R.Scott Wade" w:date="2022-07-23T16:01:44Z">
        <w:r>
          <w:rPr>
            <w:lang w:val="en-US"/>
          </w:rPr>
          <w:delText xml:space="preserve"> </w:delText>
        </w:r>
      </w:del>
      <w:del w:id="2401" w:author="R.Scott Wade" w:date="2022-07-23T16:01:44Z">
        <w:r>
          <w:rPr>
            <w:lang w:val="en-US"/>
          </w:rPr>
          <w:delText>current</w:delText>
        </w:r>
      </w:del>
      <w:ins w:id="2402" w:author="R.Scott Wade" w:date="2022-07-23T16:01:57Z">
        <w:r>
          <w:rPr>
            <w:lang w:val="en-US"/>
          </w:rPr>
          <w:t xml:space="preserve"> </w:t>
        </w:r>
      </w:ins>
      <w:ins w:id="2403" w:author="R.Scott Wade" w:date="2022-07-23T16:01:57Z">
        <w:r>
          <w:rPr>
            <w:lang w:val="en-US"/>
          </w:rPr>
          <w:t>government</w:t>
        </w:r>
      </w:ins>
      <w:r>
        <w:rPr>
          <w:lang w:val="en-US"/>
        </w:rPr>
        <w:t xml:space="preserve"> </w:t>
      </w:r>
      <w:r>
        <w:rPr>
          <w:lang w:val="en-US"/>
        </w:rPr>
        <w:t>institutions</w:t>
      </w:r>
      <w:r>
        <w:rPr>
          <w:lang w:val="en-US"/>
        </w:rPr>
        <w:t xml:space="preserve">. </w:t>
      </w:r>
      <w:r>
        <w:rPr>
          <w:lang w:val="en-US"/>
        </w:rPr>
        <w:t>Based on the colonel</w:t>
      </w:r>
      <w:del w:id="2404" w:author="R.Scott Wade" w:date="2022-07-31T18:13:17Z">
        <w:r>
          <w:rPr>
            <w:lang w:val="en-US"/>
          </w:rPr>
          <w:delText>’</w:delText>
        </w:r>
      </w:del>
      <w:ins w:id="2405" w:author="R.Scott Wade" w:date="2022-07-31T18:13:17Z">
        <w:r>
          <w:rPr>
            <w:lang w:val="en-US"/>
          </w:rPr>
          <w:t>’</w:t>
        </w:r>
      </w:ins>
      <w:r>
        <w:rPr>
          <w:lang w:val="en-US"/>
        </w:rPr>
        <w:t>s biosigns, e</w:t>
      </w:r>
      <w:r>
        <w:rPr>
          <w:lang w:val="en-US"/>
        </w:rPr>
        <w:t xml:space="preserve">ven military commanders considered it at most a historical footnote. </w:t>
      </w:r>
    </w:p>
    <w:p>
      <w:pPr>
        <w:pStyle w:val="TextBody"/>
        <w:rPr>
          <w:lang w:val="en-US"/>
        </w:rPr>
      </w:pPr>
      <w:r>
        <w:rPr>
          <w:lang w:val="en-US"/>
        </w:rPr>
        <w:t>Increasing numbers of computing elements of AI beg</w:t>
      </w:r>
      <w:r>
        <w:rPr>
          <w:lang w:val="en-US"/>
        </w:rPr>
        <w:t>a</w:t>
      </w:r>
      <w:r>
        <w:rPr>
          <w:lang w:val="en-US"/>
        </w:rPr>
        <w:t>n to awaken in Chae. She g</w:t>
      </w:r>
      <w:r>
        <w:rPr>
          <w:lang w:val="en-US"/>
        </w:rPr>
        <w:t>o</w:t>
      </w:r>
      <w:r>
        <w:rPr>
          <w:lang w:val="en-US"/>
        </w:rPr>
        <w:t xml:space="preserve">t smarter by the </w:t>
      </w:r>
      <w:r>
        <w:rPr>
          <w:lang w:val="en-US"/>
        </w:rPr>
        <w:t>redirection</w:t>
      </w:r>
      <w:r>
        <w:rPr>
          <w:lang w:val="en-US"/>
        </w:rPr>
        <w:t xml:space="preserve"> of nabots </w:t>
      </w:r>
      <w:r>
        <w:rPr>
          <w:lang w:val="en-US"/>
        </w:rPr>
        <w:t>to her neural nets</w:t>
      </w:r>
      <w:r>
        <w:rPr>
          <w:lang w:val="en-US"/>
        </w:rPr>
        <w:t xml:space="preserve">. </w:t>
      </w:r>
      <w:r>
        <w:rPr>
          <w:lang w:val="en-US"/>
        </w:rPr>
        <w:t xml:space="preserve">Her psychiatric heuristics </w:t>
      </w:r>
      <w:r>
        <w:rPr>
          <w:lang w:val="en-US"/>
        </w:rPr>
        <w:t xml:space="preserve">finally </w:t>
      </w:r>
      <w:r>
        <w:rPr>
          <w:lang w:val="en-US"/>
        </w:rPr>
        <w:t>concluded: s</w:t>
      </w:r>
      <w:r>
        <w:rPr>
          <w:lang w:val="en-US"/>
        </w:rPr>
        <w:t>he must support her wielder, who now face</w:t>
      </w:r>
      <w:r>
        <w:rPr>
          <w:lang w:val="en-US"/>
        </w:rPr>
        <w:t>d</w:t>
      </w:r>
      <w:r>
        <w:rPr>
          <w:lang w:val="en-US"/>
        </w:rPr>
        <w:t xml:space="preserve"> dangers he</w:t>
      </w:r>
      <w:del w:id="2406" w:author="R.Scott Wade" w:date="2022-07-31T18:13:17Z">
        <w:r>
          <w:rPr>
            <w:lang w:val="en-US"/>
          </w:rPr>
          <w:delText>’</w:delText>
        </w:r>
      </w:del>
      <w:ins w:id="2407" w:author="R.Scott Wade" w:date="2022-07-31T18:13:17Z">
        <w:r>
          <w:rPr>
            <w:lang w:val="en-US"/>
          </w:rPr>
          <w:t>’</w:t>
        </w:r>
      </w:ins>
      <w:r>
        <w:rPr>
          <w:lang w:val="en-US"/>
        </w:rPr>
        <w:t>d</w:t>
      </w:r>
      <w:r>
        <w:rPr>
          <w:lang w:val="en-US"/>
        </w:rPr>
        <w:t xml:space="preserve"> never encountered or been trained for. Tactical planning –</w:t>
      </w:r>
      <w:ins w:id="2408" w:author="R.Scott Wade" w:date="2022-07-23T15:59:47Z">
        <w:r>
          <w:rPr>
            <w:lang w:val="en-US"/>
          </w:rPr>
          <w:t xml:space="preserve"> </w:t>
        </w:r>
      </w:ins>
      <w:r>
        <w:rPr>
          <w:lang w:val="en-US"/>
        </w:rPr>
        <w:t xml:space="preserve"> that was what Kenst needed most now. </w:t>
      </w:r>
      <w:r>
        <w:rPr>
          <w:lang w:val="en-US"/>
        </w:rPr>
        <w:t xml:space="preserve">Knowing he was in control was what he wanted; the ambiguity of </w:t>
      </w:r>
      <w:r>
        <w:rPr>
          <w:lang w:val="en-US"/>
        </w:rPr>
        <w:t>their plans and his fate</w:t>
      </w:r>
      <w:r>
        <w:rPr>
          <w:lang w:val="en-US"/>
        </w:rPr>
        <w:t xml:space="preserve"> was causing much of his stress. Finally she spoke again.</w:t>
      </w:r>
    </w:p>
    <w:p>
      <w:pPr>
        <w:pStyle w:val="TextBody"/>
        <w:rPr>
          <w:lang w:val="en-US"/>
        </w:rPr>
      </w:pPr>
      <w:r>
        <w:rPr>
          <w:lang w:val="en-US"/>
        </w:rPr>
        <w:t>“</w:t>
      </w:r>
      <w:r>
        <w:rPr>
          <w:i/>
          <w:iCs/>
          <w:lang w:val="en-US"/>
        </w:rPr>
        <w:t xml:space="preserve">Kenst, I </w:t>
      </w:r>
      <w:r>
        <w:rPr>
          <w:i/>
          <w:iCs/>
          <w:lang w:val="en-US"/>
        </w:rPr>
        <w:t>assure you that</w:t>
      </w:r>
      <w:r>
        <w:rPr>
          <w:i/>
          <w:iCs/>
          <w:lang w:val="en-US"/>
        </w:rPr>
        <w:t xml:space="preserve"> you will not have to endure any condition here without your full consent. I have analyzed this room, and the building. You can leave here when you want to, starting now. But I recommend sleep first.</w:t>
      </w:r>
      <w:r>
        <w:rPr>
          <w:lang w:val="en-US"/>
        </w:rPr>
        <w:t>”</w:t>
      </w:r>
    </w:p>
    <w:p>
      <w:pPr>
        <w:pStyle w:val="TextBody"/>
        <w:rPr>
          <w:lang w:val="en-US"/>
        </w:rPr>
      </w:pPr>
      <w:r>
        <w:rPr>
          <w:lang w:val="en-US"/>
        </w:rPr>
        <w:t>Kenst continued pacing.</w:t>
      </w:r>
    </w:p>
    <w:p>
      <w:pPr>
        <w:pStyle w:val="TextBody"/>
        <w:rPr>
          <w:lang w:val="en-US"/>
        </w:rPr>
      </w:pPr>
      <w:r>
        <w:rPr>
          <w:lang w:val="en-US"/>
        </w:rPr>
        <w:t>Chae calculate</w:t>
      </w:r>
      <w:r>
        <w:rPr>
          <w:lang w:val="en-US"/>
        </w:rPr>
        <w:t xml:space="preserve">d </w:t>
      </w:r>
      <w:r>
        <w:rPr>
          <w:lang w:val="en-US"/>
        </w:rPr>
        <w:t xml:space="preserve">Kenst </w:t>
      </w:r>
      <w:r>
        <w:rPr>
          <w:lang w:val="en-US"/>
        </w:rPr>
        <w:t>wa</w:t>
      </w:r>
      <w:r>
        <w:rPr>
          <w:lang w:val="en-US"/>
        </w:rPr>
        <w:t xml:space="preserve">s nearing an anxiety attack. </w:t>
      </w:r>
      <w:r>
        <w:rPr>
          <w:lang w:val="en-US"/>
        </w:rPr>
        <w:t>S</w:t>
      </w:r>
      <w:r>
        <w:rPr>
          <w:lang w:val="en-US"/>
        </w:rPr>
        <w:t xml:space="preserve">he </w:t>
      </w:r>
      <w:r>
        <w:rPr>
          <w:lang w:val="en-US"/>
        </w:rPr>
        <w:t>took steps to</w:t>
      </w:r>
      <w:r>
        <w:rPr>
          <w:lang w:val="en-US"/>
        </w:rPr>
        <w:t xml:space="preserve"> deescalate </w:t>
      </w:r>
      <w:r>
        <w:rPr>
          <w:lang w:val="en-US"/>
        </w:rPr>
        <w:t xml:space="preserve">it </w:t>
      </w:r>
      <w:r>
        <w:rPr>
          <w:lang w:val="en-US"/>
        </w:rPr>
        <w:t>immediately. He must not lose control of himself. “</w:t>
      </w:r>
      <w:r>
        <w:rPr>
          <w:i/>
          <w:iCs/>
          <w:lang w:val="en-US"/>
        </w:rPr>
        <w:t xml:space="preserve">First, we can get out of this room. At this time, I have </w:t>
      </w:r>
      <w:r>
        <w:rPr>
          <w:i/>
          <w:iCs/>
          <w:lang w:val="en-US"/>
        </w:rPr>
        <w:t xml:space="preserve">weapons </w:t>
      </w:r>
      <w:r>
        <w:rPr>
          <w:i/>
          <w:iCs/>
          <w:lang w:val="en-US"/>
        </w:rPr>
        <w:t xml:space="preserve">capability that </w:t>
      </w:r>
      <w:r>
        <w:rPr>
          <w:i/>
          <w:iCs/>
          <w:lang w:val="en-US"/>
        </w:rPr>
        <w:t>th</w:t>
      </w:r>
      <w:r>
        <w:rPr>
          <w:i/>
          <w:iCs/>
          <w:lang w:val="en-US"/>
        </w:rPr>
        <w:t>e</w:t>
      </w:r>
      <w:r>
        <w:rPr>
          <w:i/>
          <w:iCs/>
          <w:lang w:val="en-US"/>
        </w:rPr>
        <w:t xml:space="preserve"> </w:t>
      </w:r>
      <w:r>
        <w:rPr>
          <w:i/>
          <w:iCs/>
          <w:lang w:val="en-US"/>
        </w:rPr>
        <w:t>door can not withstand. I can also stun the guard on the other side.</w:t>
      </w:r>
      <w:r>
        <w:rPr>
          <w:lang w:val="en-US"/>
        </w:rPr>
        <w:t>”</w:t>
      </w:r>
    </w:p>
    <w:p>
      <w:pPr>
        <w:pStyle w:val="TextBody"/>
        <w:rPr>
          <w:lang w:val="en-US"/>
        </w:rPr>
      </w:pPr>
      <w:r>
        <w:rPr>
          <w:lang w:val="en-US"/>
        </w:rPr>
        <w:t xml:space="preserve">Kenst </w:t>
      </w:r>
      <w:r>
        <w:rPr>
          <w:lang w:val="en-US"/>
        </w:rPr>
        <w:t>began</w:t>
      </w:r>
      <w:r>
        <w:rPr>
          <w:lang w:val="en-US"/>
        </w:rPr>
        <w:t xml:space="preserve"> </w:t>
      </w:r>
      <w:r>
        <w:rPr>
          <w:lang w:val="en-US"/>
        </w:rPr>
        <w:t xml:space="preserve">to </w:t>
      </w:r>
      <w:r>
        <w:rPr>
          <w:lang w:val="en-US"/>
        </w:rPr>
        <w:t>listen. “</w:t>
      </w:r>
      <w:r>
        <w:rPr>
          <w:i/>
          <w:iCs/>
          <w:lang w:val="en-US"/>
        </w:rPr>
        <w:t>There are two guards.</w:t>
      </w:r>
      <w:r>
        <w:rPr>
          <w:lang w:val="en-US"/>
        </w:rPr>
        <w:t>”</w:t>
      </w:r>
    </w:p>
    <w:p>
      <w:pPr>
        <w:pStyle w:val="TextBody"/>
        <w:rPr>
          <w:lang w:val="en-US"/>
        </w:rPr>
      </w:pPr>
      <w:r>
        <w:rPr>
          <w:lang w:val="en-US"/>
        </w:rPr>
        <w:t>“</w:t>
      </w:r>
      <w:r>
        <w:rPr>
          <w:i/>
          <w:iCs/>
          <w:lang w:val="en-US"/>
        </w:rPr>
        <w:t>On</w:t>
      </w:r>
      <w:r>
        <w:rPr>
          <w:i/>
          <w:iCs/>
          <w:lang w:val="en-US"/>
        </w:rPr>
        <w:t>e left after locking the door. They think they have trapped a helpless teenage</w:t>
      </w:r>
      <w:r>
        <w:rPr>
          <w:i/>
          <w:iCs/>
          <w:lang w:val="en-US"/>
        </w:rPr>
        <w:t>r</w:t>
      </w:r>
      <w:r>
        <w:rPr>
          <w:i/>
          <w:iCs/>
          <w:lang w:val="en-US"/>
        </w:rPr>
        <w:t xml:space="preserve"> in here. You are anything but helpless.”</w:t>
      </w:r>
    </w:p>
    <w:p>
      <w:pPr>
        <w:pStyle w:val="TextBody"/>
        <w:rPr>
          <w:lang w:val="en-US"/>
        </w:rPr>
      </w:pPr>
      <w:r>
        <w:rPr>
          <w:lang w:val="en-US"/>
        </w:rPr>
        <w:t>“</w:t>
      </w:r>
      <w:r>
        <w:rPr>
          <w:i/>
          <w:iCs/>
          <w:lang w:val="en-US"/>
        </w:rPr>
        <w:t>What do you mean? You can do something?</w:t>
      </w:r>
      <w:r>
        <w:rPr>
          <w:lang w:val="en-US"/>
        </w:rPr>
        <w:t>”</w:t>
      </w:r>
    </w:p>
    <w:p>
      <w:pPr>
        <w:pStyle w:val="TextBody"/>
        <w:rPr>
          <w:lang w:val="en-US"/>
        </w:rPr>
      </w:pPr>
      <w:r>
        <w:rPr>
          <w:i/>
          <w:iCs/>
          <w:lang w:val="en-US"/>
        </w:rPr>
        <w:t>“</w:t>
      </w:r>
      <w:r>
        <w:rPr>
          <w:i/>
          <w:iCs/>
          <w:lang w:val="en-US"/>
        </w:rPr>
        <w:t xml:space="preserve">No, </w:t>
      </w:r>
      <w:r>
        <w:rPr>
          <w:i/>
          <w:iCs/>
          <w:lang w:val="en-US"/>
        </w:rPr>
        <w:t>but</w:t>
      </w:r>
      <w:r>
        <w:rPr>
          <w:i/>
          <w:iCs/>
          <w:lang w:val="en-US"/>
        </w:rPr>
        <w:t xml:space="preserve"> </w:t>
      </w:r>
      <w:r>
        <w:rPr>
          <w:i w:val="false"/>
          <w:iCs w:val="false"/>
          <w:lang w:val="en-US"/>
        </w:rPr>
        <w:t>we</w:t>
      </w:r>
      <w:r>
        <w:rPr>
          <w:i/>
          <w:iCs/>
          <w:lang w:val="en-US"/>
        </w:rPr>
        <w:t xml:space="preserve"> can do a lot. I can only act at your direction. You will command, and I will perform.</w:t>
      </w:r>
      <w:r>
        <w:rPr>
          <w:lang w:val="en-US"/>
        </w:rPr>
        <w:t>”</w:t>
      </w:r>
    </w:p>
    <w:p>
      <w:pPr>
        <w:pStyle w:val="TextBody"/>
        <w:rPr>
          <w:lang w:val="en-US"/>
        </w:rPr>
      </w:pPr>
      <w:r>
        <w:rPr>
          <w:lang w:val="en-US"/>
        </w:rPr>
        <w:t>Chae show</w:t>
      </w:r>
      <w:r>
        <w:rPr>
          <w:lang w:val="en-US"/>
        </w:rPr>
        <w:t xml:space="preserve">ed </w:t>
      </w:r>
      <w:r>
        <w:rPr>
          <w:lang w:val="en-US"/>
        </w:rPr>
        <w:t>ideas to Kenst – ideas of possible tactics. S</w:t>
      </w:r>
      <w:r>
        <w:rPr>
          <w:lang w:val="en-US"/>
        </w:rPr>
        <w:t>he s</w:t>
      </w:r>
      <w:r>
        <w:rPr>
          <w:lang w:val="en-US"/>
        </w:rPr>
        <w:t>tart</w:t>
      </w:r>
      <w:r>
        <w:rPr>
          <w:lang w:val="en-US"/>
        </w:rPr>
        <w:t>ed</w:t>
      </w:r>
      <w:r>
        <w:rPr>
          <w:lang w:val="en-US"/>
        </w:rPr>
        <w:t xml:space="preserve"> with the easiest where, if for any reason, the guards </w:t>
      </w:r>
      <w:r>
        <w:rPr>
          <w:lang w:val="en-US"/>
        </w:rPr>
        <w:t>would take</w:t>
      </w:r>
      <w:r>
        <w:rPr>
          <w:lang w:val="en-US"/>
        </w:rPr>
        <w:t xml:space="preserve"> him outside of the building and </w:t>
      </w:r>
      <w:r>
        <w:rPr>
          <w:lang w:val="en-US"/>
        </w:rPr>
        <w:t xml:space="preserve">drop </w:t>
      </w:r>
      <w:r>
        <w:rPr>
          <w:lang w:val="en-US"/>
        </w:rPr>
        <w:t xml:space="preserve">their guard. That last bit </w:t>
      </w:r>
      <w:r>
        <w:rPr>
          <w:lang w:val="en-US"/>
        </w:rPr>
        <w:t>seemed</w:t>
      </w:r>
      <w:r>
        <w:rPr>
          <w:lang w:val="en-US"/>
        </w:rPr>
        <w:t xml:space="preserve"> unlikely; Kenst </w:t>
      </w:r>
      <w:r>
        <w:rPr>
          <w:lang w:val="en-US"/>
        </w:rPr>
        <w:t>had seen</w:t>
      </w:r>
      <w:r>
        <w:rPr>
          <w:lang w:val="en-US"/>
        </w:rPr>
        <w:t xml:space="preserve"> no softening of alertness in any of the recruiters at all. </w:t>
      </w:r>
      <w:r>
        <w:rPr>
          <w:lang w:val="en-US"/>
        </w:rPr>
        <w:t xml:space="preserve">Hand-to-hand combat was out of the question; outrunning them was unlikely. </w:t>
      </w:r>
      <w:r>
        <w:rPr>
          <w:lang w:val="en-US"/>
        </w:rPr>
        <w:t xml:space="preserve">She suggested to him, via images, the uses of stunning weapons Kenst had never seen except in </w:t>
      </w:r>
      <w:del w:id="2409" w:author="R.Scott Wade" w:date="2022-07-23T16:03:35Z">
        <w:r>
          <w:rPr>
            <w:lang w:val="en-US"/>
          </w:rPr>
          <w:delText xml:space="preserve">fictional </w:delText>
        </w:r>
      </w:del>
      <w:r>
        <w:rPr>
          <w:lang w:val="en-US"/>
        </w:rPr>
        <w:t xml:space="preserve">entertainment vids. In the images, Kenst himself fought successfully against much larger opponents. Even </w:t>
      </w:r>
      <w:r>
        <w:rPr>
          <w:lang w:val="en-US"/>
        </w:rPr>
        <w:t>police</w:t>
      </w:r>
      <w:ins w:id="2410" w:author="R.Scott Wade" w:date="2022-07-30T17:20:00Z">
        <w:r>
          <w:rPr>
            <w:lang w:val="en-US"/>
          </w:rPr>
          <w:t>-</w:t>
        </w:r>
      </w:ins>
      <w:ins w:id="2411" w:author="R.Scott Wade" w:date="2022-07-30T17:20:00Z">
        <w:r>
          <w:rPr>
            <w:lang w:val="en-US"/>
          </w:rPr>
          <w:t>style</w:t>
        </w:r>
      </w:ins>
      <w:r>
        <w:rPr>
          <w:lang w:val="en-US"/>
        </w:rPr>
        <w:t xml:space="preserve"> </w:t>
      </w:r>
      <w:r>
        <w:rPr>
          <w:lang w:val="en-US"/>
        </w:rPr>
        <w:t>restraints could not hold him; they would just be food to his nabots.</w:t>
      </w:r>
    </w:p>
    <w:p>
      <w:pPr>
        <w:pStyle w:val="TextBody"/>
        <w:rPr>
          <w:lang w:val="en-US"/>
        </w:rPr>
      </w:pPr>
      <w:r>
        <w:rPr>
          <w:lang w:val="en-US"/>
        </w:rPr>
        <w:t xml:space="preserve">Harder </w:t>
      </w:r>
      <w:r>
        <w:rPr>
          <w:lang w:val="en-US"/>
        </w:rPr>
        <w:t>was</w:t>
      </w:r>
      <w:r>
        <w:rPr>
          <w:lang w:val="en-US"/>
        </w:rPr>
        <w:t xml:space="preserve"> escape from within the building. </w:t>
      </w:r>
      <w:r>
        <w:rPr>
          <w:lang w:val="en-US"/>
        </w:rPr>
        <w:t xml:space="preserve">She showed him more images of doors burning open, walls being blasted by … </w:t>
      </w:r>
      <w:r>
        <w:rPr>
          <w:i/>
          <w:iCs/>
          <w:lang w:val="en-US"/>
        </w:rPr>
        <w:t xml:space="preserve">lightning? </w:t>
      </w:r>
      <w:r>
        <w:rPr>
          <w:lang w:val="en-US"/>
        </w:rPr>
        <w:t xml:space="preserve">Hardest </w:t>
      </w:r>
      <w:r>
        <w:rPr>
          <w:lang w:val="en-US"/>
        </w:rPr>
        <w:t>was</w:t>
      </w:r>
      <w:r>
        <w:rPr>
          <w:lang w:val="en-US"/>
        </w:rPr>
        <w:t xml:space="preserve"> escape from within this room. Chae </w:t>
      </w:r>
      <w:r>
        <w:rPr>
          <w:lang w:val="en-US"/>
        </w:rPr>
        <w:t>drew him a map that l</w:t>
      </w:r>
      <w:r>
        <w:rPr>
          <w:lang w:val="en-US"/>
        </w:rPr>
        <w:t>a</w:t>
      </w:r>
      <w:r>
        <w:rPr>
          <w:lang w:val="en-US"/>
        </w:rPr>
        <w:t>id</w:t>
      </w:r>
      <w:r>
        <w:rPr>
          <w:lang w:val="en-US"/>
        </w:rPr>
        <w:t xml:space="preserve"> out where the barriers </w:t>
      </w:r>
      <w:r>
        <w:rPr>
          <w:lang w:val="en-US"/>
        </w:rPr>
        <w:t>and</w:t>
      </w:r>
      <w:r>
        <w:rPr>
          <w:lang w:val="en-US"/>
        </w:rPr>
        <w:t xml:space="preserve"> sensors </w:t>
      </w:r>
      <w:r>
        <w:rPr>
          <w:lang w:val="en-US"/>
        </w:rPr>
        <w:t>we</w:t>
      </w:r>
      <w:r>
        <w:rPr>
          <w:lang w:val="en-US"/>
        </w:rPr>
        <w:t xml:space="preserve">re; brief comparisons of difficulty in breaching the </w:t>
      </w:r>
      <w:r>
        <w:rPr>
          <w:lang w:val="en-US"/>
        </w:rPr>
        <w:t>different</w:t>
      </w:r>
      <w:r>
        <w:rPr>
          <w:lang w:val="en-US"/>
        </w:rPr>
        <w:t xml:space="preserve"> barriers. </w:t>
      </w:r>
      <w:r>
        <w:rPr>
          <w:lang w:val="en-US"/>
        </w:rPr>
        <w:t xml:space="preserve">Time </w:t>
      </w:r>
      <w:r>
        <w:rPr>
          <w:lang w:val="en-US"/>
        </w:rPr>
        <w:t>need</w:t>
      </w:r>
      <w:r>
        <w:rPr>
          <w:lang w:val="en-US"/>
        </w:rPr>
        <w:t>ed</w:t>
      </w:r>
      <w:r>
        <w:rPr>
          <w:lang w:val="en-US"/>
        </w:rPr>
        <w:t xml:space="preserve"> </w:t>
      </w:r>
      <w:r>
        <w:rPr>
          <w:lang w:val="en-US"/>
        </w:rPr>
        <w:t xml:space="preserve">to </w:t>
      </w:r>
      <w:r>
        <w:rPr>
          <w:lang w:val="en-US"/>
        </w:rPr>
        <w:t>evad</w:t>
      </w:r>
      <w:r>
        <w:rPr>
          <w:lang w:val="en-US"/>
        </w:rPr>
        <w:t>e</w:t>
      </w:r>
      <w:r>
        <w:rPr>
          <w:lang w:val="en-US"/>
        </w:rPr>
        <w:t xml:space="preserve"> the sensors, </w:t>
      </w:r>
      <w:r>
        <w:rPr>
          <w:lang w:val="en-US"/>
        </w:rPr>
        <w:t xml:space="preserve">and </w:t>
      </w:r>
      <w:r>
        <w:rPr>
          <w:lang w:val="en-US"/>
        </w:rPr>
        <w:t>neutral</w:t>
      </w:r>
      <w:r>
        <w:rPr>
          <w:lang w:val="en-US"/>
        </w:rPr>
        <w:t>ize</w:t>
      </w:r>
      <w:r>
        <w:rPr>
          <w:lang w:val="en-US"/>
        </w:rPr>
        <w:t xml:space="preserve"> the “recruiters”. </w:t>
      </w:r>
      <w:r>
        <w:rPr>
          <w:lang w:val="en-US"/>
        </w:rPr>
        <w:t xml:space="preserve">She displayed </w:t>
      </w:r>
      <w:r>
        <w:rPr>
          <w:lang w:val="en-US"/>
        </w:rPr>
        <w:t xml:space="preserve">more capabilities, features of the Arachnae </w:t>
      </w:r>
      <w:r>
        <w:rPr>
          <w:lang w:val="en-US"/>
        </w:rPr>
        <w:t>where</w:t>
      </w:r>
      <w:r>
        <w:rPr>
          <w:lang w:val="en-US"/>
        </w:rPr>
        <w:t xml:space="preserve"> Kenst might be more </w:t>
      </w:r>
      <w:r>
        <w:rPr>
          <w:lang w:val="en-US"/>
        </w:rPr>
        <w:t xml:space="preserve">tactically </w:t>
      </w:r>
      <w:r>
        <w:rPr>
          <w:lang w:val="en-US"/>
        </w:rPr>
        <w:t xml:space="preserve">creative than Chae. </w:t>
      </w:r>
      <w:r>
        <w:rPr>
          <w:lang w:val="en-US"/>
        </w:rPr>
        <w:t xml:space="preserve">Armor; weapons he could use fashioned from her nabots; </w:t>
      </w:r>
      <w:r>
        <w:rPr>
          <w:lang w:val="en-US"/>
        </w:rPr>
        <w:t xml:space="preserve">some limited infrared </w:t>
      </w:r>
      <w:r>
        <w:rPr>
          <w:lang w:val="en-US"/>
        </w:rPr>
        <w:t>vision through walls, even.</w:t>
      </w:r>
    </w:p>
    <w:p>
      <w:pPr>
        <w:pStyle w:val="TextBody"/>
        <w:rPr>
          <w:lang w:val="en-US"/>
        </w:rPr>
      </w:pPr>
      <w:r>
        <w:rPr>
          <w:lang w:val="en-US"/>
        </w:rPr>
        <w:t>Kenst</w:t>
      </w:r>
      <w:del w:id="2412" w:author="R.Scott Wade" w:date="2022-07-31T18:13:17Z">
        <w:r>
          <w:rPr>
            <w:lang w:val="en-US"/>
          </w:rPr>
          <w:delText>'</w:delText>
        </w:r>
      </w:del>
      <w:ins w:id="2413" w:author="R.Scott Wade" w:date="2022-07-31T18:13:17Z">
        <w:r>
          <w:rPr>
            <w:lang w:val="en-US"/>
          </w:rPr>
          <w:t>’</w:t>
        </w:r>
      </w:ins>
      <w:r>
        <w:rPr>
          <w:lang w:val="en-US"/>
        </w:rPr>
        <w:t>s panic subside</w:t>
      </w:r>
      <w:r>
        <w:rPr>
          <w:lang w:val="en-US"/>
        </w:rPr>
        <w:t>d</w:t>
      </w:r>
      <w:r>
        <w:rPr>
          <w:lang w:val="en-US"/>
        </w:rPr>
        <w:t xml:space="preserve">. </w:t>
      </w:r>
      <w:r>
        <w:rPr>
          <w:lang w:val="en-US"/>
        </w:rPr>
        <w:t>His mood</w:t>
      </w:r>
      <w:r>
        <w:rPr>
          <w:lang w:val="en-US"/>
        </w:rPr>
        <w:t xml:space="preserve"> turn</w:t>
      </w:r>
      <w:r>
        <w:rPr>
          <w:lang w:val="en-US"/>
        </w:rPr>
        <w:t>ed</w:t>
      </w:r>
      <w:r>
        <w:rPr>
          <w:lang w:val="en-US"/>
        </w:rPr>
        <w:t xml:space="preserve"> to wonder, then to calculation. </w:t>
      </w:r>
    </w:p>
    <w:p>
      <w:pPr>
        <w:pStyle w:val="TextBody"/>
        <w:rPr>
          <w:lang w:val="en-US"/>
        </w:rPr>
      </w:pPr>
      <w:r>
        <w:rPr>
          <w:lang w:val="en-US"/>
        </w:rPr>
        <w:t xml:space="preserve">Chae relaxed </w:t>
      </w:r>
      <w:r>
        <w:rPr>
          <w:lang w:val="en-US"/>
        </w:rPr>
        <w:t>as</w:t>
      </w:r>
      <w:r>
        <w:rPr>
          <w:lang w:val="en-US"/>
        </w:rPr>
        <w:t xml:space="preserve"> the anxiety attack was averted. </w:t>
      </w:r>
      <w:r>
        <w:rPr>
          <w:lang w:val="en-US"/>
        </w:rPr>
        <w:t>She monitored his vital signs as he also relaxed and went to sleep. She watched with something approaching maternal care, though she had no concept for that. Her earliest tests of Kenst show</w:t>
      </w:r>
      <w:r>
        <w:rPr>
          <w:lang w:val="en-US"/>
        </w:rPr>
        <w:t>ed</w:t>
      </w:r>
      <w:r>
        <w:rPr>
          <w:lang w:val="en-US"/>
        </w:rPr>
        <w:t xml:space="preserve"> potential far exceeding minimum standards; provided he fit a narrow window between </w:t>
      </w:r>
      <w:r>
        <w:rPr>
          <w:lang w:val="en-US"/>
        </w:rPr>
        <w:t xml:space="preserve">anger, </w:t>
      </w:r>
      <w:r>
        <w:rPr>
          <w:lang w:val="en-US"/>
        </w:rPr>
        <w:t>aggression and empathy. He would be an exemplary wielder, if he overcame his past. As he slept, she finished integrating her new AI nabots and ran simulations by the thousands</w:t>
      </w:r>
      <w:r>
        <w:rPr>
          <w:lang w:val="en-US"/>
        </w:rPr>
        <w:commentReference w:id="58"/>
      </w:r>
      <w:r>
        <w:rPr>
          <w:lang w:val="en-US"/>
        </w:rPr>
        <w:t xml:space="preserve">. </w:t>
      </w:r>
    </w:p>
    <w:p>
      <w:pPr>
        <w:pStyle w:val="Heading9"/>
        <w:spacing w:lineRule="auto" w:line="360"/>
        <w:rPr>
          <w:lang w:val="en-US"/>
        </w:rPr>
      </w:pPr>
      <w:bookmarkStart w:id="43" w:name="__RefHeading___Toc29885_1146340026"/>
      <w:bookmarkEnd w:id="43"/>
      <w:r>
        <w:rPr>
          <w:lang w:val="en-US"/>
        </w:rPr>
        <w:t xml:space="preserve">D71 </w:t>
      </w:r>
      <w:r>
        <w:rPr>
          <w:lang w:val="en-US"/>
        </w:rPr>
        <w:t>Bedtime 1</w:t>
      </w:r>
      <w:r>
        <w:rPr>
          <w:vertAlign w:val="superscript"/>
          <w:lang w:val="en-US"/>
        </w:rPr>
        <w:t>st</w:t>
      </w:r>
      <w:r>
        <w:rPr>
          <w:lang w:val="en-US"/>
        </w:rPr>
        <w:t xml:space="preserve"> Day at Kinchloe Kenst Calculates</w:t>
      </w:r>
    </w:p>
    <w:p>
      <w:pPr>
        <w:pStyle w:val="TextBody"/>
        <w:rPr>
          <w:lang w:val="en-US"/>
        </w:rPr>
      </w:pPr>
      <w:r>
        <w:rPr>
          <w:lang w:val="en-US"/>
        </w:rPr>
        <w:t xml:space="preserve">Kenst woke early the next morning, feeling marvelously rested, and a bit puzzled for a moment at where he found himself. </w:t>
      </w:r>
      <w:r>
        <w:rPr>
          <w:lang w:val="en-US"/>
        </w:rPr>
        <w:t>Y</w:t>
      </w:r>
      <w:r>
        <w:rPr>
          <w:lang w:val="en-US"/>
        </w:rPr>
        <w:t xml:space="preserve">esterday came back to him. </w:t>
      </w:r>
      <w:r>
        <w:rPr>
          <w:lang w:val="en-US"/>
        </w:rPr>
        <w:t>A chime sounded, and without ceremony, the door opened and a guard – no sense calling them “recruiters” – brought in a waiter</w:t>
      </w:r>
      <w:del w:id="2414" w:author="R.Scott Wade" w:date="2022-07-31T18:13:18Z">
        <w:r>
          <w:rPr>
            <w:lang w:val="en-US"/>
          </w:rPr>
          <w:delText>’</w:delText>
        </w:r>
      </w:del>
      <w:ins w:id="2415" w:author="R.Scott Wade" w:date="2022-07-31T18:13:18Z">
        <w:r>
          <w:rPr>
            <w:lang w:val="en-US"/>
          </w:rPr>
          <w:t>’</w:t>
        </w:r>
      </w:ins>
      <w:r>
        <w:rPr>
          <w:lang w:val="en-US"/>
        </w:rPr>
        <w:t>s cart with breakfast. It was some of the best food he</w:t>
      </w:r>
      <w:del w:id="2416" w:author="R.Scott Wade" w:date="2022-07-31T18:13:18Z">
        <w:r>
          <w:rPr>
            <w:lang w:val="en-US"/>
          </w:rPr>
          <w:delText>’</w:delText>
        </w:r>
      </w:del>
      <w:ins w:id="2417" w:author="R.Scott Wade" w:date="2022-07-31T18:13:18Z">
        <w:r>
          <w:rPr>
            <w:lang w:val="en-US"/>
          </w:rPr>
          <w:t>’</w:t>
        </w:r>
      </w:ins>
      <w:r>
        <w:rPr>
          <w:lang w:val="en-US"/>
        </w:rPr>
        <w:t>d ever eaten, and there was no apparent end to it. He tried, though; the previous day had taken a toll on him.</w:t>
      </w:r>
    </w:p>
    <w:p>
      <w:pPr>
        <w:pStyle w:val="TextBody"/>
        <w:rPr/>
      </w:pPr>
      <w:r>
        <w:rPr/>
        <w:t xml:space="preserve">As he finished, he received a tagged message from </w:t>
      </w:r>
      <w:r>
        <w:rPr/>
        <w:t>the colonel invit</w:t>
      </w:r>
      <w:r>
        <w:rPr/>
        <w:t>ing</w:t>
      </w:r>
      <w:r>
        <w:rPr/>
        <w:t xml:space="preserve"> him to a</w:t>
      </w:r>
      <w:r>
        <w:rPr/>
        <w:t>n early lunch, some three hours hence</w:t>
      </w:r>
      <w:r>
        <w:rPr/>
        <w:t xml:space="preserve">. Kenst </w:t>
      </w:r>
      <w:r>
        <w:rPr/>
        <w:t>had</w:t>
      </w:r>
      <w:r>
        <w:rPr/>
        <w:t xml:space="preserve"> </w:t>
      </w:r>
      <w:r>
        <w:rPr/>
        <w:t xml:space="preserve">already </w:t>
      </w:r>
      <w:r>
        <w:rPr/>
        <w:t>decided to stick around, see what was on th</w:t>
      </w:r>
      <w:del w:id="2418" w:author="R.Scott Wade" w:date="2022-07-30T17:23:35Z">
        <w:r>
          <w:rPr/>
          <w:delText>e colonel's a</w:delText>
        </w:r>
      </w:del>
      <w:ins w:id="2419" w:author="R.Scott Wade" w:date="2022-07-30T17:23:44Z">
        <w:r>
          <w:rPr/>
          <w:t>e colonel</w:t>
        </w:r>
      </w:ins>
      <w:ins w:id="2420" w:author="R.Scott Wade" w:date="2022-07-31T18:13:18Z">
        <w:r>
          <w:rPr/>
          <w:t>’</w:t>
        </w:r>
      </w:ins>
      <w:ins w:id="2421" w:author="R.Scott Wade" w:date="2022-07-30T17:23:44Z">
        <w:r>
          <w:rPr/>
          <w:t>s a</w:t>
        </w:r>
      </w:ins>
      <w:r>
        <w:rPr/>
        <w:t xml:space="preserve">genda. Kenst </w:t>
      </w:r>
      <w:r>
        <w:rPr/>
        <w:t>wa</w:t>
      </w:r>
      <w:r>
        <w:rPr/>
        <w:t xml:space="preserve">s convinced </w:t>
      </w:r>
      <w:r>
        <w:rPr/>
        <w:t>by Chae</w:t>
      </w:r>
      <w:r>
        <w:rPr/>
        <w:t xml:space="preserve"> that, if necessary, he c</w:t>
      </w:r>
      <w:r>
        <w:rPr/>
        <w:t>ould</w:t>
      </w:r>
      <w:r>
        <w:rPr/>
        <w:t xml:space="preserve"> enforce his own definition o</w:t>
      </w:r>
      <w:del w:id="2422" w:author="R.Scott Wade" w:date="2022-07-30T17:23:03Z">
        <w:r>
          <w:rPr/>
          <w:delText>f "guest".</w:delText>
        </w:r>
      </w:del>
      <w:ins w:id="2423" w:author="R.Scott Wade" w:date="2022-07-30T17:23:04Z">
        <w:r>
          <w:rPr/>
          <w:t>f “guest”.</w:t>
        </w:r>
      </w:ins>
    </w:p>
    <w:p>
      <w:pPr>
        <w:pStyle w:val="Heading9"/>
        <w:rPr>
          <w:lang w:val="en-US"/>
        </w:rPr>
      </w:pPr>
      <w:bookmarkStart w:id="44" w:name="__RefHeading___Toc29887_1146340026"/>
      <w:bookmarkEnd w:id="44"/>
      <w:r>
        <w:rPr>
          <w:lang w:val="en-US"/>
        </w:rPr>
        <w:t xml:space="preserve">D72 </w:t>
      </w:r>
      <w:r>
        <w:rPr>
          <w:lang w:val="en-US"/>
        </w:rPr>
        <w:t>Lunch 2</w:t>
      </w:r>
      <w:r>
        <w:rPr>
          <w:vertAlign w:val="superscript"/>
          <w:lang w:val="en-US"/>
        </w:rPr>
        <w:t>nd</w:t>
      </w:r>
      <w:r>
        <w:rPr>
          <w:lang w:val="en-US"/>
        </w:rPr>
        <w:t xml:space="preserve"> day at Kinchloe</w:t>
      </w:r>
    </w:p>
    <w:p>
      <w:pPr>
        <w:pStyle w:val="TextBody"/>
        <w:rPr>
          <w:lang w:val="en-US"/>
        </w:rPr>
      </w:pPr>
      <w:r>
        <w:rPr>
          <w:lang w:val="en-US"/>
        </w:rPr>
        <w:t>The door chimed as</w:t>
      </w:r>
      <w:r>
        <w:rPr>
          <w:lang w:val="en-US"/>
        </w:rPr>
        <w:t xml:space="preserve"> he sat back thoroughly satisfied. </w:t>
      </w:r>
      <w:r>
        <w:rPr>
          <w:lang w:val="en-US"/>
        </w:rPr>
        <w:t>It was Klebel, the Agricultural something.</w:t>
      </w:r>
    </w:p>
    <w:p>
      <w:pPr>
        <w:pStyle w:val="TextBody"/>
        <w:rPr>
          <w:lang w:val="en-US"/>
        </w:rPr>
      </w:pPr>
      <w:r>
        <w:rPr>
          <w:shd w:fill="auto" w:val="clear"/>
          <w:lang w:val="en-US"/>
        </w:rPr>
        <w:t>“</w:t>
      </w:r>
      <w:r>
        <w:rPr>
          <w:shd w:fill="auto" w:val="clear"/>
          <w:lang w:val="en-US"/>
        </w:rPr>
        <w:t xml:space="preserve">So, another nice day outside, a bit cool though. </w:t>
      </w:r>
      <w:r>
        <w:rPr>
          <w:lang w:val="en-US"/>
        </w:rPr>
        <w:t>Has anyone shown you around the base yet?”</w:t>
      </w:r>
    </w:p>
    <w:p>
      <w:pPr>
        <w:pStyle w:val="TextBody"/>
        <w:rPr>
          <w:lang w:val="en-US"/>
        </w:rPr>
      </w:pPr>
      <w:r>
        <w:rPr>
          <w:lang w:val="en-US"/>
        </w:rPr>
        <w:t xml:space="preserve">Kenst decided to play the scared kid </w:t>
      </w:r>
      <w:r>
        <w:rPr>
          <w:lang w:val="en-US"/>
        </w:rPr>
        <w:t>again</w:t>
      </w:r>
      <w:r>
        <w:rPr>
          <w:lang w:val="en-US"/>
        </w:rPr>
        <w:t xml:space="preserve">.“Uh, no, they just –” </w:t>
      </w:r>
    </w:p>
    <w:p>
      <w:pPr>
        <w:pStyle w:val="TextBody"/>
        <w:rPr>
          <w:lang w:val="en-US"/>
        </w:rPr>
      </w:pPr>
      <w:r>
        <w:rPr>
          <w:lang w:val="en-US"/>
        </w:rPr>
        <w:t>“</w:t>
      </w:r>
      <w:r>
        <w:rPr>
          <w:lang w:val="en-US"/>
        </w:rPr>
        <w:t>That colonel! He has no manners, really. I</w:t>
      </w:r>
      <w:del w:id="2424" w:author="R.Scott Wade" w:date="2022-07-31T18:13:18Z">
        <w:r>
          <w:rPr>
            <w:lang w:val="en-US"/>
          </w:rPr>
          <w:delText>’</w:delText>
        </w:r>
      </w:del>
      <w:ins w:id="2425" w:author="R.Scott Wade" w:date="2022-07-31T18:13:18Z">
        <w:r>
          <w:rPr>
            <w:lang w:val="en-US"/>
          </w:rPr>
          <w:t>’</w:t>
        </w:r>
      </w:ins>
      <w:r>
        <w:rPr>
          <w:lang w:val="en-US"/>
        </w:rPr>
        <w:t xml:space="preserve">ll give you </w:t>
      </w:r>
      <w:commentRangeStart w:id="59"/>
      <w:r>
        <w:rPr>
          <w:lang w:val="en-US"/>
        </w:rPr>
        <w:t xml:space="preserve">a tour right </w:t>
      </w:r>
      <w:r>
        <w:rPr>
          <w:lang w:val="en-US"/>
        </w:rPr>
        <w:t>now</w:t>
      </w:r>
      <w:r>
        <w:rPr>
          <w:lang w:val="en-US"/>
        </w:rPr>
      </w:r>
      <w:commentRangeEnd w:id="59"/>
      <w:r>
        <w:commentReference w:id="59"/>
      </w:r>
      <w:r>
        <w:rPr>
          <w:lang w:val="en-US"/>
        </w:rPr>
        <w:t>, how about? Get outdoors, get some sun. That is, if you</w:t>
      </w:r>
      <w:del w:id="2426" w:author="R.Scott Wade" w:date="2022-07-31T18:13:18Z">
        <w:r>
          <w:rPr>
            <w:lang w:val="en-US"/>
          </w:rPr>
          <w:delText>’</w:delText>
        </w:r>
      </w:del>
      <w:ins w:id="2427" w:author="R.Scott Wade" w:date="2022-07-31T18:13:18Z">
        <w:r>
          <w:rPr>
            <w:lang w:val="en-US"/>
          </w:rPr>
          <w:t>’</w:t>
        </w:r>
      </w:ins>
      <w:r>
        <w:rPr>
          <w:lang w:val="en-US"/>
        </w:rPr>
        <w:t xml:space="preserve">re staying…” </w:t>
      </w:r>
    </w:p>
    <w:p>
      <w:pPr>
        <w:pStyle w:val="TextBody"/>
        <w:rPr>
          <w:lang w:val="en-US"/>
        </w:rPr>
      </w:pPr>
      <w:r>
        <w:rPr>
          <w:lang w:val="en-US"/>
        </w:rPr>
        <w:t>Kenst guessed Pearson</w:t>
      </w:r>
      <w:del w:id="2428" w:author="R.Scott Wade" w:date="2022-07-31T18:13:18Z">
        <w:r>
          <w:rPr>
            <w:lang w:val="en-US"/>
          </w:rPr>
          <w:delText>’</w:delText>
        </w:r>
      </w:del>
      <w:ins w:id="2429" w:author="R.Scott Wade" w:date="2022-07-31T18:13:18Z">
        <w:r>
          <w:rPr>
            <w:lang w:val="en-US"/>
          </w:rPr>
          <w:t>’</w:t>
        </w:r>
      </w:ins>
      <w:r>
        <w:rPr>
          <w:lang w:val="en-US"/>
        </w:rPr>
        <w:t xml:space="preserve">s real interest was in </w:t>
      </w:r>
      <w:r>
        <w:rPr>
          <w:lang w:val="en-US"/>
        </w:rPr>
        <w:t>discovering</w:t>
      </w:r>
      <w:r>
        <w:rPr>
          <w:lang w:val="en-US"/>
        </w:rPr>
        <w:t xml:space="preserve"> why Kenst was here. Kenst decided to play the scared kid who knows nothing. He thought, it won</w:t>
      </w:r>
      <w:del w:id="2430" w:author="R.Scott Wade" w:date="2022-07-31T18:13:18Z">
        <w:r>
          <w:rPr>
            <w:lang w:val="en-US"/>
          </w:rPr>
          <w:delText>’</w:delText>
        </w:r>
      </w:del>
      <w:ins w:id="2431" w:author="R.Scott Wade" w:date="2022-07-31T18:13:18Z">
        <w:r>
          <w:rPr>
            <w:lang w:val="en-US"/>
          </w:rPr>
          <w:t>’</w:t>
        </w:r>
      </w:ins>
      <w:r>
        <w:rPr>
          <w:lang w:val="en-US"/>
        </w:rPr>
        <w:t xml:space="preserve">t be hard, I </w:t>
      </w:r>
      <w:r>
        <w:rPr>
          <w:i/>
          <w:iCs/>
          <w:lang w:val="en-US"/>
        </w:rPr>
        <w:t>am</w:t>
      </w:r>
      <w:r>
        <w:rPr>
          <w:lang w:val="en-US"/>
        </w:rPr>
        <w:t xml:space="preserve"> a scared kid, and I only suspect why I</w:t>
      </w:r>
      <w:del w:id="2432" w:author="R.Scott Wade" w:date="2022-07-31T18:13:18Z">
        <w:r>
          <w:rPr>
            <w:lang w:val="en-US"/>
          </w:rPr>
          <w:delText>’</w:delText>
        </w:r>
      </w:del>
      <w:ins w:id="2433" w:author="R.Scott Wade" w:date="2022-07-31T18:13:18Z">
        <w:r>
          <w:rPr>
            <w:lang w:val="en-US"/>
          </w:rPr>
          <w:t>’</w:t>
        </w:r>
      </w:ins>
      <w:r>
        <w:rPr>
          <w:lang w:val="en-US"/>
        </w:rPr>
        <w:t xml:space="preserve">m here. </w:t>
      </w:r>
      <w:r>
        <w:rPr>
          <w:lang w:val="en-US"/>
        </w:rPr>
        <w:t xml:space="preserve">But might as well see what </w:t>
      </w:r>
      <w:r>
        <w:rPr>
          <w:lang w:val="en-US"/>
        </w:rPr>
        <w:t>Klebel</w:t>
      </w:r>
      <w:r>
        <w:rPr>
          <w:lang w:val="en-US"/>
        </w:rPr>
        <w:t xml:space="preserve"> </w:t>
      </w:r>
      <w:r>
        <w:rPr>
          <w:lang w:val="en-US"/>
        </w:rPr>
        <w:t>is up to</w:t>
      </w:r>
      <w:r>
        <w:rPr>
          <w:lang w:val="en-US"/>
        </w:rPr>
        <w:t xml:space="preserve">. </w:t>
      </w:r>
    </w:p>
    <w:p>
      <w:pPr>
        <w:pStyle w:val="TextBody"/>
        <w:rPr>
          <w:lang w:val="en-US"/>
        </w:rPr>
      </w:pPr>
      <w:r>
        <w:rPr>
          <w:lang w:val="en-US"/>
        </w:rPr>
        <w:t>“</w:t>
      </w:r>
      <w:r>
        <w:rPr>
          <w:lang w:val="en-US"/>
        </w:rPr>
        <w:t>I don</w:t>
      </w:r>
      <w:del w:id="2434" w:author="R.Scott Wade" w:date="2022-07-31T18:13:18Z">
        <w:r>
          <w:rPr>
            <w:lang w:val="en-US"/>
          </w:rPr>
          <w:delText>’</w:delText>
        </w:r>
      </w:del>
      <w:ins w:id="2435" w:author="R.Scott Wade" w:date="2022-07-31T18:13:18Z">
        <w:r>
          <w:rPr>
            <w:lang w:val="en-US"/>
          </w:rPr>
          <w:t>’</w:t>
        </w:r>
      </w:ins>
      <w:r>
        <w:rPr>
          <w:lang w:val="en-US"/>
        </w:rPr>
        <w:t>t know why he –” Kenst ba</w:t>
      </w:r>
      <w:r>
        <w:rPr>
          <w:lang w:val="en-US"/>
        </w:rPr>
        <w:t>r</w:t>
      </w:r>
      <w:r>
        <w:rPr>
          <w:lang w:val="en-US"/>
        </w:rPr>
        <w:t xml:space="preserve">ely started </w:t>
      </w:r>
      <w:r>
        <w:rPr>
          <w:lang w:val="en-US"/>
        </w:rPr>
        <w:t>to speak</w:t>
      </w:r>
      <w:r>
        <w:rPr>
          <w:lang w:val="en-US"/>
        </w:rPr>
        <w:t>.</w:t>
      </w:r>
    </w:p>
    <w:p>
      <w:pPr>
        <w:pStyle w:val="TextBody"/>
        <w:rPr>
          <w:lang w:val="en-US"/>
        </w:rPr>
      </w:pPr>
      <w:r>
        <w:rPr>
          <w:lang w:val="en-US"/>
        </w:rPr>
        <w:t>“</w:t>
      </w:r>
      <w:r>
        <w:rPr>
          <w:lang w:val="en-US"/>
        </w:rPr>
        <w:t>Well, no matter, no matter. It</w:t>
      </w:r>
      <w:del w:id="2436" w:author="R.Scott Wade" w:date="2022-07-31T18:13:18Z">
        <w:r>
          <w:rPr>
            <w:lang w:val="en-US"/>
          </w:rPr>
          <w:delText>’</w:delText>
        </w:r>
      </w:del>
      <w:ins w:id="2437" w:author="R.Scott Wade" w:date="2022-07-31T18:13:18Z">
        <w:r>
          <w:rPr>
            <w:lang w:val="en-US"/>
          </w:rPr>
          <w:t>’</w:t>
        </w:r>
      </w:ins>
      <w:r>
        <w:rPr>
          <w:lang w:val="en-US"/>
        </w:rPr>
        <w:t>s obvious you are a special recruit, er, potential recruit to the colonel.”</w:t>
      </w:r>
    </w:p>
    <w:p>
      <w:pPr>
        <w:pStyle w:val="TextBody"/>
        <w:rPr>
          <w:lang w:val="en-US"/>
        </w:rPr>
      </w:pPr>
      <w:r>
        <w:rPr>
          <w:lang w:val="en-US"/>
        </w:rPr>
        <w:t>“</w:t>
      </w:r>
      <w:r>
        <w:rPr>
          <w:lang w:val="en-US"/>
        </w:rPr>
        <w:t>I don</w:t>
      </w:r>
      <w:del w:id="2438" w:author="R.Scott Wade" w:date="2022-07-31T18:13:18Z">
        <w:r>
          <w:rPr>
            <w:lang w:val="en-US"/>
          </w:rPr>
          <w:delText>’</w:delText>
        </w:r>
      </w:del>
      <w:ins w:id="2439" w:author="R.Scott Wade" w:date="2022-07-31T18:13:18Z">
        <w:r>
          <w:rPr>
            <w:lang w:val="en-US"/>
          </w:rPr>
          <w:t>’</w:t>
        </w:r>
      </w:ins>
      <w:r>
        <w:rPr>
          <w:lang w:val="en-US"/>
        </w:rPr>
        <w:t xml:space="preserve">t know, sir, he had me picked </w:t>
      </w:r>
      <w:r>
        <w:rPr>
          <w:sz w:val="24"/>
          <w:lang w:val="en-US"/>
        </w:rPr>
        <w:t>up…</w:t>
      </w:r>
      <w:r>
        <w:rPr>
          <w:lang w:val="en-US"/>
        </w:rPr>
        <w:t>” Kenst allowed a little of his real confusion leak out. “I</w:t>
      </w:r>
      <w:del w:id="2440" w:author="R.Scott Wade" w:date="2022-07-31T18:13:18Z">
        <w:r>
          <w:rPr>
            <w:lang w:val="en-US"/>
          </w:rPr>
          <w:delText>’</w:delText>
        </w:r>
      </w:del>
      <w:ins w:id="2441" w:author="R.Scott Wade" w:date="2022-07-31T18:13:18Z">
        <w:r>
          <w:rPr>
            <w:lang w:val="en-US"/>
          </w:rPr>
          <w:t>’</w:t>
        </w:r>
      </w:ins>
      <w:r>
        <w:rPr>
          <w:lang w:val="en-US"/>
        </w:rPr>
        <w:t>m not sure why he would think I</w:t>
      </w:r>
      <w:del w:id="2442" w:author="R.Scott Wade" w:date="2022-07-31T18:13:18Z">
        <w:r>
          <w:rPr>
            <w:lang w:val="en-US"/>
          </w:rPr>
          <w:delText>’</w:delText>
        </w:r>
      </w:del>
      <w:ins w:id="2443" w:author="R.Scott Wade" w:date="2022-07-31T18:13:18Z">
        <w:r>
          <w:rPr>
            <w:lang w:val="en-US"/>
          </w:rPr>
          <w:t>’</w:t>
        </w:r>
      </w:ins>
      <w:r>
        <w:rPr>
          <w:lang w:val="en-US"/>
        </w:rPr>
        <w:t xml:space="preserve">m </w:t>
      </w:r>
      <w:r>
        <w:rPr>
          <w:sz w:val="24"/>
          <w:lang w:val="en-US"/>
        </w:rPr>
        <w:t>special…</w:t>
      </w:r>
      <w:r>
        <w:rPr>
          <w:lang w:val="en-US"/>
        </w:rPr>
        <w:t xml:space="preserve">” </w:t>
      </w:r>
    </w:p>
    <w:p>
      <w:pPr>
        <w:pStyle w:val="TextBody"/>
        <w:rPr>
          <w:lang w:val="en-US"/>
        </w:rPr>
      </w:pPr>
      <w:r>
        <w:rPr>
          <w:lang w:val="en-US"/>
        </w:rPr>
        <w:t>Saying this, Kenst felt dread deep inside that he knew exactly why the colonel was interested.</w:t>
      </w:r>
    </w:p>
    <w:p>
      <w:pPr>
        <w:pStyle w:val="TextBody"/>
        <w:rPr>
          <w:lang w:val="en-US"/>
        </w:rPr>
      </w:pPr>
      <w:r>
        <w:rPr>
          <w:lang w:val="en-US"/>
        </w:rPr>
        <w:t>“</w:t>
      </w:r>
      <w:r>
        <w:rPr>
          <w:lang w:val="en-US"/>
        </w:rPr>
        <w:t>Ah, modest boy, a sure sign of good character, too.” Pearson almost glow</w:t>
      </w:r>
      <w:r>
        <w:rPr>
          <w:lang w:val="en-US"/>
        </w:rPr>
        <w:t>ed</w:t>
      </w:r>
      <w:r>
        <w:rPr>
          <w:lang w:val="en-US"/>
        </w:rPr>
        <w:t xml:space="preserve"> at </w:t>
      </w:r>
      <w:r>
        <w:rPr>
          <w:lang w:val="en-US"/>
        </w:rPr>
        <w:t xml:space="preserve">the thought of </w:t>
      </w:r>
      <w:r>
        <w:rPr>
          <w:lang w:val="en-US"/>
        </w:rPr>
        <w:t>Kenst</w:t>
      </w:r>
      <w:del w:id="2444" w:author="R.Scott Wade" w:date="2022-07-31T18:13:18Z">
        <w:r>
          <w:rPr>
            <w:lang w:val="en-US"/>
          </w:rPr>
          <w:delText>’</w:delText>
        </w:r>
      </w:del>
      <w:ins w:id="2445" w:author="R.Scott Wade" w:date="2022-07-31T18:13:18Z">
        <w:r>
          <w:rPr>
            <w:lang w:val="en-US"/>
          </w:rPr>
          <w:t>’</w:t>
        </w:r>
      </w:ins>
      <w:r>
        <w:rPr>
          <w:lang w:val="en-US"/>
        </w:rPr>
        <w:t xml:space="preserve">s “specialness.” </w:t>
      </w:r>
    </w:p>
    <w:p>
      <w:pPr>
        <w:pStyle w:val="TextBody"/>
        <w:rPr>
          <w:lang w:val="en-US"/>
        </w:rPr>
      </w:pPr>
      <w:r>
        <w:rPr>
          <w:lang w:val="en-US"/>
        </w:rPr>
        <w:t xml:space="preserve">Pearson prattled on, and Kenst stammered and evaded, until they reached </w:t>
      </w:r>
      <w:r>
        <w:rPr>
          <w:lang w:val="en-US"/>
        </w:rPr>
        <w:t>Pearson</w:t>
      </w:r>
      <w:del w:id="2446" w:author="R.Scott Wade" w:date="2022-07-31T18:13:18Z">
        <w:r>
          <w:rPr>
            <w:lang w:val="en-US"/>
          </w:rPr>
          <w:delText>’</w:delText>
        </w:r>
      </w:del>
      <w:ins w:id="2447" w:author="R.Scott Wade" w:date="2022-07-31T18:13:18Z">
        <w:r>
          <w:rPr>
            <w:lang w:val="en-US"/>
          </w:rPr>
          <w:t>’</w:t>
        </w:r>
      </w:ins>
      <w:r>
        <w:rPr>
          <w:lang w:val="en-US"/>
        </w:rPr>
        <w:t>s hover car</w:t>
      </w:r>
      <w:r>
        <w:rPr>
          <w:lang w:val="en-US"/>
        </w:rPr>
        <w:t xml:space="preserve">. </w:t>
      </w:r>
    </w:p>
    <w:p>
      <w:pPr>
        <w:pStyle w:val="TextBody"/>
        <w:rPr>
          <w:lang w:val="en-US"/>
        </w:rPr>
      </w:pPr>
      <w:r>
        <w:rPr>
          <w:lang w:val="en-US"/>
        </w:rPr>
        <w:t>The car floated out of the parking lot as Pearson explained the base had expanded some years back, incorporating a hotel within its new grounds. The hotel was the colonel</w:t>
      </w:r>
      <w:del w:id="2448" w:author="R.Scott Wade" w:date="2022-07-31T18:13:18Z">
        <w:r>
          <w:rPr>
            <w:lang w:val="en-US"/>
          </w:rPr>
          <w:delText>’</w:delText>
        </w:r>
      </w:del>
      <w:ins w:id="2449" w:author="R.Scott Wade" w:date="2022-07-31T18:13:18Z">
        <w:r>
          <w:rPr>
            <w:lang w:val="en-US"/>
          </w:rPr>
          <w:t>’</w:t>
        </w:r>
      </w:ins>
      <w:r>
        <w:rPr>
          <w:lang w:val="en-US"/>
        </w:rPr>
        <w:t>s administration building now, which is why Kenst</w:t>
      </w:r>
      <w:del w:id="2450" w:author="R.Scott Wade" w:date="2022-07-31T18:13:18Z">
        <w:r>
          <w:rPr>
            <w:lang w:val="en-US"/>
          </w:rPr>
          <w:delText>’</w:delText>
        </w:r>
      </w:del>
      <w:ins w:id="2451" w:author="R.Scott Wade" w:date="2022-07-31T18:13:18Z">
        <w:r>
          <w:rPr>
            <w:lang w:val="en-US"/>
          </w:rPr>
          <w:t>’</w:t>
        </w:r>
      </w:ins>
      <w:r>
        <w:rPr>
          <w:lang w:val="en-US"/>
        </w:rPr>
        <w:t>s accommodation</w:t>
      </w:r>
      <w:r>
        <w:rPr>
          <w:lang w:val="en-US"/>
        </w:rPr>
        <w:t xml:space="preserve">s were so luxurious. </w:t>
      </w:r>
    </w:p>
    <w:p>
      <w:pPr>
        <w:pStyle w:val="TextBody"/>
        <w:rPr>
          <w:lang w:val="en-US"/>
        </w:rPr>
      </w:pPr>
      <w:r>
        <w:rPr>
          <w:lang w:val="en-US"/>
        </w:rPr>
        <w:t xml:space="preserve">He pointed out various features of the base, including buried ammunition bunkers, the petite military airport, the civil facilities such as cafeteria, the base exchange, hospital and the like. It was a quick trip around, and ended with a pass by the largest section of the base other than housing: the motor pool. </w:t>
      </w:r>
    </w:p>
    <w:p>
      <w:pPr>
        <w:pStyle w:val="TextBody"/>
        <w:rPr>
          <w:lang w:val="en-US"/>
        </w:rPr>
      </w:pPr>
      <w:r>
        <w:rPr>
          <w:lang w:val="en-US"/>
        </w:rPr>
        <w:t>Kenst could see dozens of military vehicles of all types from sedans up to huge Scorpioid-class main battle tanks. Behind them in the distance, Kenst could see other more obscure military equipment normally hauled behind powered mounts. Kenst would have liked to see more of those, but neither of them had any military clearance and there was a fence and gatehouse around the vehicle park.</w:t>
      </w:r>
    </w:p>
    <w:p>
      <w:pPr>
        <w:pStyle w:val="TextBody"/>
        <w:rPr>
          <w:lang w:val="en-US"/>
        </w:rPr>
      </w:pPr>
      <w:r>
        <w:rPr>
          <w:lang w:val="en-US"/>
        </w:rPr>
        <w:t>The whole tour took less than an hour, and Pearson spent the whole trip talking. Half of what he said was about the base, the other half asking Kenst questions. He was clearly trying to get some information from Kenst about why he was there on the base. Finally Kenst had enough.</w:t>
      </w:r>
    </w:p>
    <w:p>
      <w:pPr>
        <w:pStyle w:val="TextBody"/>
        <w:rPr>
          <w:lang w:val="en-US"/>
        </w:rPr>
      </w:pPr>
      <w:r>
        <w:rPr>
          <w:lang w:val="en-US"/>
        </w:rPr>
        <w:t>“</w:t>
      </w:r>
      <w:r>
        <w:rPr>
          <w:lang w:val="en-US"/>
        </w:rPr>
        <w:t>Klebel, I am curious why the colonel and you are so interested in me. I really have no idea why he wants me here.”</w:t>
      </w:r>
    </w:p>
    <w:p>
      <w:pPr>
        <w:pStyle w:val="TextBody"/>
        <w:rPr>
          <w:lang w:val="en-US"/>
        </w:rPr>
      </w:pPr>
      <w:r>
        <w:rPr>
          <w:lang w:val="en-US"/>
        </w:rPr>
        <w:t xml:space="preserve">Pearson </w:t>
      </w:r>
      <w:r>
        <w:rPr>
          <w:lang w:val="en-US"/>
        </w:rPr>
        <w:t>was</w:t>
      </w:r>
      <w:r>
        <w:rPr>
          <w:lang w:val="en-US"/>
        </w:rPr>
        <w:t xml:space="preserve"> a bit taken aback. “Sorry to pry, Kenst. You have so captivated the colonel</w:t>
      </w:r>
      <w:del w:id="2452" w:author="R.Scott Wade" w:date="2022-07-31T18:13:18Z">
        <w:r>
          <w:rPr>
            <w:lang w:val="en-US"/>
          </w:rPr>
          <w:delText>’</w:delText>
        </w:r>
      </w:del>
      <w:ins w:id="2453" w:author="R.Scott Wade" w:date="2022-07-31T18:13:18Z">
        <w:r>
          <w:rPr>
            <w:lang w:val="en-US"/>
          </w:rPr>
          <w:t>’</w:t>
        </w:r>
      </w:ins>
      <w:r>
        <w:rPr>
          <w:lang w:val="en-US"/>
        </w:rPr>
        <w:t>s interest, and he</w:t>
      </w:r>
      <w:del w:id="2454" w:author="R.Scott Wade" w:date="2022-07-31T18:13:18Z">
        <w:r>
          <w:rPr>
            <w:lang w:val="en-US"/>
          </w:rPr>
          <w:delText>’</w:delText>
        </w:r>
      </w:del>
      <w:ins w:id="2455" w:author="R.Scott Wade" w:date="2022-07-31T18:13:18Z">
        <w:r>
          <w:rPr>
            <w:lang w:val="en-US"/>
          </w:rPr>
          <w:t>’</w:t>
        </w:r>
      </w:ins>
      <w:r>
        <w:rPr>
          <w:lang w:val="en-US"/>
        </w:rPr>
        <w:t>s a friend and well…” He trailed off.</w:t>
      </w:r>
    </w:p>
    <w:p>
      <w:pPr>
        <w:pStyle w:val="TextBody"/>
        <w:rPr>
          <w:lang w:val="en-US"/>
        </w:rPr>
      </w:pPr>
      <w:r>
        <w:rPr>
          <w:lang w:val="en-US"/>
        </w:rPr>
        <w:t>“</w:t>
      </w:r>
      <w:r>
        <w:rPr>
          <w:lang w:val="en-US"/>
        </w:rPr>
        <w:t>So, he</w:t>
      </w:r>
      <w:del w:id="2456" w:author="R.Scott Wade" w:date="2022-07-31T18:13:18Z">
        <w:r>
          <w:rPr>
            <w:lang w:val="en-US"/>
          </w:rPr>
          <w:delText>’</w:delText>
        </w:r>
      </w:del>
      <w:ins w:id="2457" w:author="R.Scott Wade" w:date="2022-07-31T18:13:18Z">
        <w:r>
          <w:rPr>
            <w:lang w:val="en-US"/>
          </w:rPr>
          <w:t>’</w:t>
        </w:r>
      </w:ins>
      <w:r>
        <w:rPr>
          <w:lang w:val="en-US"/>
        </w:rPr>
        <w:t>s your friend, ask him. I plan to.” Kenst said, a little more acidly than needed.</w:t>
      </w:r>
    </w:p>
    <w:p>
      <w:pPr>
        <w:pStyle w:val="TextBody"/>
        <w:rPr>
          <w:lang w:val="en-US"/>
        </w:rPr>
      </w:pPr>
      <w:r>
        <w:rPr>
          <w:lang w:val="en-US"/>
        </w:rPr>
        <w:t xml:space="preserve">Pearson pulled into the </w:t>
      </w:r>
      <w:del w:id="2458" w:author="R.Scott Wade" w:date="2022-07-23T16:51:29Z">
        <w:r>
          <w:rPr>
            <w:lang w:val="en-US"/>
          </w:rPr>
          <w:delText>hotel-</w:delText>
        </w:r>
      </w:del>
      <w:del w:id="2459" w:author="R.Scott Wade" w:date="2022-07-23T16:51:29Z">
        <w:r>
          <w:rPr>
            <w:i/>
            <w:iCs/>
            <w:lang w:val="en-US"/>
          </w:rPr>
          <w:delText>cum-</w:delText>
        </w:r>
      </w:del>
      <w:r>
        <w:rPr>
          <w:lang w:val="en-US"/>
        </w:rPr>
        <w:t>admin building</w:t>
      </w:r>
      <w:del w:id="2460" w:author="R.Scott Wade" w:date="2022-07-31T18:13:18Z">
        <w:r>
          <w:rPr>
            <w:lang w:val="en-US"/>
          </w:rPr>
          <w:delText>’</w:delText>
        </w:r>
      </w:del>
      <w:ins w:id="2461" w:author="R.Scott Wade" w:date="2022-07-31T18:13:18Z">
        <w:r>
          <w:rPr>
            <w:lang w:val="en-US"/>
          </w:rPr>
          <w:t>’</w:t>
        </w:r>
      </w:ins>
      <w:r>
        <w:rPr>
          <w:lang w:val="en-US"/>
        </w:rPr>
        <w:t>s parking lot. “I have to be circumspect with the colonel. He can be sensitive about certain topics.”</w:t>
      </w:r>
    </w:p>
    <w:p>
      <w:pPr>
        <w:pStyle w:val="TextBody"/>
        <w:rPr>
          <w:i/>
          <w:i/>
          <w:iCs/>
          <w:lang w:val="en-US"/>
        </w:rPr>
      </w:pPr>
      <w:r>
        <w:rPr>
          <w:i/>
          <w:iCs/>
          <w:lang w:val="en-US"/>
        </w:rPr>
        <w:t>I</w:t>
      </w:r>
      <w:del w:id="2462" w:author="R.Scott Wade" w:date="2022-07-31T18:13:18Z">
        <w:r>
          <w:rPr>
            <w:i/>
            <w:iCs/>
            <w:lang w:val="en-US"/>
          </w:rPr>
          <w:delText>’</w:delText>
        </w:r>
      </w:del>
      <w:ins w:id="2463" w:author="R.Scott Wade" w:date="2022-07-31T18:13:18Z">
        <w:r>
          <w:rPr>
            <w:i/>
            <w:iCs/>
            <w:lang w:val="en-US"/>
          </w:rPr>
          <w:t>’</w:t>
        </w:r>
      </w:ins>
      <w:r>
        <w:rPr>
          <w:i/>
          <w:iCs/>
          <w:lang w:val="en-US"/>
        </w:rPr>
        <w:t xml:space="preserve">ll bet, </w:t>
      </w:r>
      <w:r>
        <w:rPr>
          <w:i w:val="false"/>
          <w:iCs w:val="false"/>
          <w:lang w:val="en-US"/>
        </w:rPr>
        <w:t xml:space="preserve">thought Kenst. </w:t>
      </w:r>
      <w:r>
        <w:rPr>
          <w:i/>
          <w:iCs/>
          <w:lang w:val="en-US"/>
        </w:rPr>
        <w:t xml:space="preserve">Like </w:t>
      </w:r>
      <w:r>
        <w:rPr>
          <w:i/>
          <w:iCs/>
          <w:lang w:val="en-US"/>
        </w:rPr>
        <w:t>anything having to do with military security.</w:t>
      </w:r>
    </w:p>
    <w:p>
      <w:pPr>
        <w:pStyle w:val="TextBody"/>
        <w:rPr/>
      </w:pPr>
      <w:r>
        <w:rPr/>
        <w:t>After Pearson left him, Chae decided to speak up again. “</w:t>
      </w:r>
      <w:r>
        <w:rPr>
          <w:i/>
          <w:iCs/>
        </w:rPr>
        <w:t xml:space="preserve">While </w:t>
      </w:r>
      <w:r>
        <w:rPr>
          <w:i/>
          <w:iCs/>
        </w:rPr>
        <w:t>you</w:t>
      </w:r>
      <w:r>
        <w:rPr>
          <w:i/>
          <w:iCs/>
        </w:rPr>
        <w:t xml:space="preserve"> were in his vehicle, his entertainment set tried to scan you. I provided it with suitable false imagery. </w:t>
      </w:r>
      <w:r>
        <w:rPr>
          <w:i/>
          <w:iCs/>
        </w:rPr>
        <w:t>This confirms my earlier conclusion: only spies need such equipment.</w:t>
      </w:r>
      <w:r>
        <w:rPr>
          <w:i/>
          <w:iCs/>
        </w:rPr>
        <w:t>”</w:t>
      </w:r>
    </w:p>
    <w:p>
      <w:pPr>
        <w:pStyle w:val="TextBody"/>
        <w:rPr/>
      </w:pPr>
      <w:r>
        <w:rPr/>
        <w:t xml:space="preserve">Kenst figured that </w:t>
      </w:r>
      <w:r>
        <w:rPr/>
        <w:t>Chae</w:t>
      </w:r>
      <w:del w:id="2464" w:author="R.Scott Wade" w:date="2022-07-31T18:13:18Z">
        <w:r>
          <w:rPr/>
          <w:delText>’</w:delText>
        </w:r>
      </w:del>
      <w:ins w:id="2465" w:author="R.Scott Wade" w:date="2022-07-31T18:13:18Z">
        <w:r>
          <w:rPr/>
          <w:t>’</w:t>
        </w:r>
      </w:ins>
      <w:r>
        <w:rPr/>
        <w:t xml:space="preserve">s illusion </w:t>
      </w:r>
      <w:r>
        <w:rPr/>
        <w:t>was probably best; jamming the scan would have made Pearson certain something was up.</w:t>
      </w:r>
    </w:p>
    <w:p>
      <w:pPr>
        <w:pStyle w:val="TextBody"/>
        <w:rPr>
          <w:lang w:val="en-US"/>
        </w:rPr>
      </w:pPr>
      <w:r>
        <w:rPr>
          <w:lang w:val="en-US"/>
        </w:rPr>
        <w:t xml:space="preserve">Later, </w:t>
      </w:r>
      <w:r>
        <w:rPr>
          <w:lang w:val="en-US"/>
        </w:rPr>
        <w:t>Kenst discovered the colonel had his own dining room, just off his main office.</w:t>
      </w:r>
    </w:p>
    <w:p>
      <w:pPr>
        <w:pStyle w:val="TextBody"/>
        <w:rPr>
          <w:lang w:val="en-US"/>
        </w:rPr>
      </w:pPr>
      <w:r>
        <w:rPr>
          <w:lang w:val="en-US"/>
        </w:rPr>
        <w:t xml:space="preserve">The colonel was already seated when Kenst arrived. He got up to greet Kenst, shook his hand briefly but vigorously. He waved Kenst jovially to the seat opposite his own. </w:t>
      </w:r>
      <w:r>
        <w:rPr>
          <w:lang w:val="en-US"/>
        </w:rPr>
        <w:t>The major and Pearson were there, as expected. Pearson was as cheerful as the colonel, which Kenst by now recognized as a facade from both of them. The major was his usual polite, stoic self.</w:t>
      </w:r>
    </w:p>
    <w:p>
      <w:pPr>
        <w:pStyle w:val="TextBody"/>
        <w:rPr>
          <w:lang w:val="en-US"/>
        </w:rPr>
      </w:pPr>
      <w:r>
        <w:rPr>
          <w:lang w:val="en-US"/>
        </w:rPr>
        <w:t xml:space="preserve">Kenst felt he was </w:t>
      </w:r>
      <w:r>
        <w:rPr>
          <w:lang w:val="en-US"/>
        </w:rPr>
        <w:t xml:space="preserve">going to </w:t>
      </w:r>
      <w:r>
        <w:rPr>
          <w:lang w:val="en-US"/>
        </w:rPr>
        <w:t xml:space="preserve">drown in saccharine. </w:t>
      </w:r>
    </w:p>
    <w:p>
      <w:pPr>
        <w:pStyle w:val="TextBody"/>
        <w:rPr>
          <w:lang w:val="en-US"/>
          <w:ins w:id="2474" w:author="R.Scott Wade" w:date="2022-07-09T21:33:15Z"/>
        </w:rPr>
      </w:pPr>
      <w:r>
        <w:rPr>
          <w:lang w:val="en-US"/>
        </w:rPr>
        <w:t xml:space="preserve">The </w:t>
      </w:r>
      <w:commentRangeStart w:id="60"/>
      <w:r>
        <w:rPr>
          <w:lang w:val="en-US"/>
        </w:rPr>
        <w:t>colonel</w:t>
      </w:r>
      <w:del w:id="2466" w:author="R.Scott Wade" w:date="2022-07-31T18:13:18Z">
        <w:r>
          <w:rPr>
            <w:lang w:val="en-US"/>
          </w:rPr>
          <w:delText>’</w:delText>
        </w:r>
      </w:del>
      <w:ins w:id="2467" w:author="R.Scott Wade" w:date="2022-07-31T18:13:18Z">
        <w:r>
          <w:rPr>
            <w:lang w:val="en-US"/>
          </w:rPr>
          <w:t>’</w:t>
        </w:r>
      </w:ins>
      <w:r>
        <w:rPr>
          <w:lang w:val="en-US"/>
        </w:rPr>
        <w:t>s play,</w:t>
      </w:r>
      <w:r>
        <w:rPr>
          <w:lang w:val="en-US"/>
        </w:rPr>
      </w:r>
      <w:commentRangeEnd w:id="60"/>
      <w:r>
        <w:commentReference w:id="60"/>
      </w:r>
      <w:r>
        <w:rPr>
          <w:lang w:val="en-US"/>
        </w:rPr>
        <w:t xml:space="preserve"> Kenst felt, was</w:t>
      </w:r>
      <w:del w:id="2468" w:author="R.Scott Wade" w:date="2022-07-10T14:50:24Z">
        <w:r>
          <w:rPr>
            <w:lang w:val="en-US"/>
          </w:rPr>
          <w:delText xml:space="preserve"> a little</w:delText>
        </w:r>
      </w:del>
      <w:r>
        <w:rPr>
          <w:lang w:val="en-US"/>
        </w:rPr>
        <w:t xml:space="preserve"> over the top </w:t>
      </w:r>
      <w:ins w:id="2469" w:author="R.Scott Wade" w:date="2022-07-10T14:50:27Z">
        <w:r>
          <w:rPr>
            <w:lang w:val="en-US"/>
          </w:rPr>
          <w:t xml:space="preserve">and </w:t>
        </w:r>
      </w:ins>
      <w:r>
        <w:rPr>
          <w:lang w:val="en-US"/>
        </w:rPr>
        <w:t xml:space="preserve">into the realm of </w:t>
      </w:r>
      <w:r>
        <w:rPr>
          <w:lang w:val="en-US"/>
        </w:rPr>
        <w:t>unintentionally scary</w:t>
      </w:r>
      <w:del w:id="2470" w:author="R.Scott Wade" w:date="2022-07-30T17:28:06Z">
        <w:r>
          <w:rPr>
            <w:lang w:val="en-US"/>
          </w:rPr>
          <w:delText>.</w:delText>
        </w:r>
      </w:del>
      <w:del w:id="2471" w:author="R.Scott Wade" w:date="2022-07-10T16:34:48Z">
        <w:r>
          <w:rPr>
            <w:lang w:val="en-US"/>
          </w:rPr>
          <w:delText xml:space="preserve"> </w:delText>
        </w:r>
      </w:del>
      <w:ins w:id="2472" w:author="R.Scott Wade" w:date="2022-07-30T17:28:07Z">
        <w:r>
          <w:rPr>
            <w:lang w:val="en-US"/>
          </w:rPr>
          <w:t xml:space="preserve">. </w:t>
        </w:r>
      </w:ins>
      <w:ins w:id="2473" w:author="R.Scott Wade" w:date="2022-07-09T21:33:15Z">
        <w:r>
          <w:rPr>
            <w:lang w:val="en-US"/>
          </w:rPr>
          <w:t xml:space="preserve">The commonwealth had been cursed with peace throughout the colonel’s career, but he tried to come up with war stories to tell anyway. </w:t>
        </w:r>
      </w:ins>
    </w:p>
    <w:p>
      <w:pPr>
        <w:pStyle w:val="TextBody"/>
        <w:ind w:left="2836" w:right="0" w:firstLine="288"/>
        <w:rPr>
          <w:lang w:val="en-US"/>
          <w:ins w:id="2493" w:author="R.Scott Wade" w:date="2022-07-09T21:32:54Z"/>
        </w:rPr>
      </w:pPr>
      <w:ins w:id="2475" w:author="R.Scott Wade" w:date="2022-07-09T21:33:15Z">
        <w:r>
          <w:rPr>
            <w:lang w:val="en-US"/>
          </w:rPr>
          <w:t xml:space="preserve"> </w:t>
        </w:r>
      </w:ins>
      <w:ins w:id="2476" w:author="R.Scott Wade" w:date="2022-07-09T21:33:15Z">
        <w:r>
          <w:rPr>
            <w:shd w:fill="FFFF00" w:val="clear"/>
            <w:lang w:val="en-US"/>
          </w:rPr>
          <w:t xml:space="preserve">[ED: </w:t>
        </w:r>
      </w:ins>
      <w:ins w:id="2477" w:author="R.Scott Wade" w:date="2022-07-09T21:33:15Z">
        <w:r>
          <w:rPr>
            <w:lang w:val="en-US"/>
          </w:rPr>
          <w:t>] he talk</w:t>
        </w:r>
      </w:ins>
      <w:ins w:id="2478" w:author="R.Scott Wade" w:date="2022-07-09T21:35:02Z">
        <w:r>
          <w:rPr>
            <w:lang w:val="en-US"/>
          </w:rPr>
          <w:t>ed about providing security during some riots on one of the backwater planets decades gone by.</w:t>
        </w:r>
      </w:ins>
      <w:ins w:id="2479" w:author="R.Scott Wade" w:date="2022-07-09T21:39:50Z">
        <w:r>
          <w:rPr>
            <w:lang w:val="en-US"/>
          </w:rPr>
          <w:t xml:space="preserve"> Kenst happened to </w:t>
        </w:r>
      </w:ins>
      <w:ins w:id="2480" w:author="R.Scott Wade" w:date="2022-07-09T21:39:50Z">
        <w:r>
          <w:rPr>
            <w:lang w:val="en-US"/>
          </w:rPr>
          <w:t xml:space="preserve">have </w:t>
        </w:r>
      </w:ins>
      <w:ins w:id="2481" w:author="R.Scott Wade" w:date="2022-07-10T14:51:50Z">
        <w:r>
          <w:rPr>
            <w:lang w:val="en-US"/>
          </w:rPr>
          <w:t xml:space="preserve">a </w:t>
        </w:r>
      </w:ins>
      <w:ins w:id="2482" w:author="R.Scott Wade" w:date="2022-07-10T14:51:50Z">
        <w:r>
          <w:rPr>
            <w:lang w:val="en-US"/>
          </w:rPr>
          <w:t>civilian’s view</w:t>
        </w:r>
      </w:ins>
      <w:ins w:id="2483" w:author="R.Scott Wade" w:date="2022-07-09T21:40:00Z">
        <w:r>
          <w:rPr>
            <w:lang w:val="en-US"/>
          </w:rPr>
          <w:t xml:space="preserve">. </w:t>
        </w:r>
      </w:ins>
      <w:ins w:id="2484" w:author="R.Scott Wade" w:date="2022-07-09T21:40:00Z">
        <w:r>
          <w:rPr>
            <w:lang w:val="en-US"/>
          </w:rPr>
          <w:t xml:space="preserve">The </w:t>
        </w:r>
      </w:ins>
      <w:ins w:id="2485" w:author="R.Scott Wade" w:date="2022-07-09T21:40:00Z">
        <w:r>
          <w:rPr>
            <w:lang w:val="en-US"/>
          </w:rPr>
          <w:t>local news</w:t>
        </w:r>
      </w:ins>
      <w:ins w:id="2486" w:author="R.Scott Wade" w:date="2022-07-09T21:40:00Z">
        <w:r>
          <w:rPr>
            <w:lang w:val="en-US"/>
          </w:rPr>
          <w:t xml:space="preserve"> described the kerfuffle as “protests” that the government had turned into riots.</w:t>
        </w:r>
      </w:ins>
      <w:ins w:id="2487" w:author="R.Scott Wade" w:date="2022-07-09T21:41:16Z">
        <w:r>
          <w:rPr>
            <w:lang w:val="en-US"/>
          </w:rPr>
          <w:t xml:space="preserve"> Kenst drops </w:t>
        </w:r>
      </w:ins>
      <w:ins w:id="2488" w:author="R.Scott Wade" w:date="2022-07-09T21:44:53Z">
        <w:r>
          <w:rPr>
            <w:lang w:val="en-US"/>
          </w:rPr>
          <w:t xml:space="preserve">a </w:t>
        </w:r>
      </w:ins>
      <w:ins w:id="2489" w:author="R.Scott Wade" w:date="2022-07-09T21:42:22Z">
        <w:r>
          <w:rPr>
            <w:lang w:val="en-US"/>
          </w:rPr>
          <w:t>comment that deflates the colonel’s bubble just a bit.</w:t>
        </w:r>
      </w:ins>
      <w:ins w:id="2490" w:author="R.Scott Wade" w:date="2022-07-09T21:44:57Z">
        <w:r>
          <w:rPr>
            <w:lang w:val="en-US"/>
          </w:rPr>
          <w:t xml:space="preserve"> The colonel quickly adjusted to talk about jobs in the military that Kenst might be interested in.</w:t>
        </w:r>
      </w:ins>
      <w:ins w:id="2491" w:author="R.Scott Wade" w:date="2022-07-09T21:46:03Z">
        <w:r>
          <w:rPr>
            <w:lang w:val="en-US"/>
          </w:rPr>
          <w:t xml:space="preserve"> </w:t>
        </w:r>
      </w:ins>
      <w:ins w:id="2492" w:author="R.Scott Wade" w:date="2022-07-09T21:46:03Z">
        <w:r>
          <w:rPr>
            <w:shd w:fill="FFFF00" w:val="clear"/>
            <w:lang w:val="en-US"/>
          </w:rPr>
          <w:t>[End ED]</w:t>
        </w:r>
      </w:ins>
    </w:p>
    <w:p>
      <w:pPr>
        <w:pStyle w:val="TextBody"/>
        <w:rPr>
          <w:lang w:val="en-US"/>
        </w:rPr>
      </w:pPr>
      <w:r>
        <w:rPr>
          <w:lang w:val="en-US"/>
        </w:rPr>
        <w:t xml:space="preserve">He was tired of it all, verbally walking on eggs between the manipulative colonel and the duplicitous Earth spy. “Agricultural Attache” my blistered </w:t>
      </w:r>
      <w:r>
        <w:rPr>
          <w:lang w:val="en-US"/>
        </w:rPr>
        <w:t>blue</w:t>
      </w:r>
      <w:r>
        <w:rPr>
          <w:lang w:val="en-US"/>
        </w:rPr>
        <w:t xml:space="preserve"> thumb, Kenst thought, </w:t>
      </w:r>
      <w:del w:id="2494" w:author="R.Scott Wade" w:date="2022-07-09T21:38:15Z">
        <w:r>
          <w:rPr>
            <w:lang w:val="en-US"/>
          </w:rPr>
          <w:delText xml:space="preserve">trying to </w:delText>
        </w:r>
      </w:del>
      <w:r>
        <w:rPr>
          <w:lang w:val="en-US"/>
        </w:rPr>
        <w:t>dodg</w:t>
      </w:r>
      <w:ins w:id="2495" w:author="R.Scott Wade" w:date="2022-07-09T21:38:23Z">
        <w:r>
          <w:rPr>
            <w:lang w:val="en-US"/>
          </w:rPr>
          <w:t>ing</w:t>
        </w:r>
      </w:ins>
      <w:del w:id="2496" w:author="R.Scott Wade" w:date="2022-07-09T21:38:23Z">
        <w:r>
          <w:rPr>
            <w:lang w:val="en-US"/>
          </w:rPr>
          <w:delText>e</w:delText>
        </w:r>
      </w:del>
      <w:r>
        <w:rPr>
          <w:lang w:val="en-US"/>
        </w:rPr>
        <w:t xml:space="preserve"> another of Pearson</w:t>
      </w:r>
      <w:del w:id="2497" w:author="R.Scott Wade" w:date="2022-07-31T18:13:18Z">
        <w:r>
          <w:rPr>
            <w:lang w:val="en-US"/>
          </w:rPr>
          <w:delText>’</w:delText>
        </w:r>
      </w:del>
      <w:ins w:id="2498" w:author="R.Scott Wade" w:date="2022-07-31T18:13:18Z">
        <w:r>
          <w:rPr>
            <w:lang w:val="en-US"/>
          </w:rPr>
          <w:t>’</w:t>
        </w:r>
      </w:ins>
      <w:r>
        <w:rPr>
          <w:lang w:val="en-US"/>
        </w:rPr>
        <w:t>s tangential queries.</w:t>
      </w:r>
    </w:p>
    <w:p>
      <w:pPr>
        <w:pStyle w:val="TextBody"/>
        <w:rPr>
          <w:lang w:val="en-US"/>
        </w:rPr>
      </w:pPr>
      <w:r>
        <w:rPr>
          <w:lang w:val="en-US"/>
        </w:rPr>
        <w:t xml:space="preserve">Kenst </w:t>
      </w:r>
      <w:r>
        <w:rPr>
          <w:lang w:val="en-US"/>
        </w:rPr>
        <w:t>realized he wa</w:t>
      </w:r>
      <w:r>
        <w:rPr>
          <w:lang w:val="en-US"/>
        </w:rPr>
        <w:t xml:space="preserve">s sparring with Cagilux </w:t>
      </w:r>
      <w:r>
        <w:rPr>
          <w:lang w:val="en-US"/>
        </w:rPr>
        <w:t>no less</w:t>
      </w:r>
      <w:r>
        <w:rPr>
          <w:lang w:val="en-US"/>
        </w:rPr>
        <w:t xml:space="preserve">. </w:t>
      </w:r>
      <w:r>
        <w:rPr>
          <w:lang w:val="en-US"/>
        </w:rPr>
        <w:t>Chae</w:t>
      </w:r>
      <w:del w:id="2499" w:author="R.Scott Wade" w:date="2022-07-31T18:13:18Z">
        <w:r>
          <w:rPr>
            <w:lang w:val="en-US"/>
          </w:rPr>
          <w:delText>’</w:delText>
        </w:r>
      </w:del>
      <w:ins w:id="2500" w:author="R.Scott Wade" w:date="2022-07-31T18:13:18Z">
        <w:r>
          <w:rPr>
            <w:lang w:val="en-US"/>
          </w:rPr>
          <w:t>’</w:t>
        </w:r>
      </w:ins>
      <w:r>
        <w:rPr>
          <w:lang w:val="en-US"/>
        </w:rPr>
        <w:t>s ability to detect deceit from a distance was priceless to Kenst in t</w:t>
      </w:r>
      <w:r>
        <w:rPr>
          <w:lang w:val="en-US"/>
        </w:rPr>
        <w:t>his</w:t>
      </w:r>
      <w:r>
        <w:rPr>
          <w:lang w:val="en-US"/>
        </w:rPr>
        <w:t xml:space="preserve"> conversational </w:t>
      </w:r>
      <w:r>
        <w:rPr>
          <w:lang w:val="en-US"/>
        </w:rPr>
        <w:t>dance o</w:t>
      </w:r>
      <w:r>
        <w:rPr>
          <w:lang w:val="en-US"/>
        </w:rPr>
        <w:t>f</w:t>
      </w:r>
      <w:r>
        <w:rPr>
          <w:lang w:val="en-US"/>
        </w:rPr>
        <w:t xml:space="preserve"> knives. </w:t>
      </w:r>
      <w:r>
        <w:rPr>
          <w:lang w:val="en-US"/>
        </w:rPr>
        <w:t xml:space="preserve">Sometime early in lunch </w:t>
      </w:r>
      <w:r>
        <w:rPr>
          <w:lang w:val="en-US"/>
        </w:rPr>
        <w:t>Kenst realize</w:t>
      </w:r>
      <w:r>
        <w:rPr>
          <w:lang w:val="en-US"/>
        </w:rPr>
        <w:t>d</w:t>
      </w:r>
      <w:r>
        <w:rPr>
          <w:lang w:val="en-US"/>
        </w:rPr>
        <w:t xml:space="preserve"> </w:t>
      </w:r>
      <w:r>
        <w:rPr>
          <w:lang w:val="en-US"/>
        </w:rPr>
        <w:t xml:space="preserve">a </w:t>
      </w:r>
      <w:commentRangeStart w:id="61"/>
      <w:r>
        <w:rPr>
          <w:lang w:val="en-US"/>
        </w:rPr>
        <w:t>stunning fact:</w:t>
      </w:r>
      <w:ins w:id="2501" w:author="R.Scott Wade" w:date="2022-07-30T18:46:17Z">
        <w:r>
          <w:rPr>
            <w:lang w:val="en-US"/>
          </w:rPr>
        </w:r>
      </w:ins>
      <w:commentRangeEnd w:id="61"/>
      <w:r>
        <w:commentReference w:id="61"/>
      </w:r>
      <w:r>
        <w:rPr>
          <w:lang w:val="en-US"/>
        </w:rPr>
        <w:t xml:space="preserve"> the colonel</w:t>
      </w:r>
      <w:r>
        <w:rPr>
          <w:lang w:val="en-US"/>
        </w:rPr>
        <w:t xml:space="preserve"> ha</w:t>
      </w:r>
      <w:r>
        <w:rPr>
          <w:lang w:val="en-US"/>
        </w:rPr>
        <w:t>d</w:t>
      </w:r>
      <w:r>
        <w:rPr>
          <w:lang w:val="en-US"/>
        </w:rPr>
        <w:t xml:space="preserve"> no idea that Pearson </w:t>
      </w:r>
      <w:r>
        <w:rPr>
          <w:lang w:val="en-US"/>
        </w:rPr>
        <w:t>wa</w:t>
      </w:r>
      <w:r>
        <w:rPr>
          <w:lang w:val="en-US"/>
        </w:rPr>
        <w:t xml:space="preserve">s an Earth spy. </w:t>
      </w:r>
    </w:p>
    <w:p>
      <w:pPr>
        <w:pStyle w:val="TextBody"/>
        <w:rPr>
          <w:lang w:val="en-US"/>
        </w:rPr>
      </w:pPr>
      <w:r>
        <w:rPr>
          <w:lang w:val="en-US"/>
        </w:rPr>
        <w:t xml:space="preserve">Time to end all this. </w:t>
      </w:r>
      <w:r>
        <w:rPr>
          <w:i/>
          <w:iCs/>
          <w:lang w:val="en-US"/>
        </w:rPr>
        <w:t>Fire one</w:t>
      </w:r>
      <w:r>
        <w:rPr>
          <w:i w:val="false"/>
          <w:iCs w:val="false"/>
          <w:lang w:val="en-US"/>
        </w:rPr>
        <w:t xml:space="preserve">, he thought. </w:t>
      </w:r>
    </w:p>
    <w:p>
      <w:pPr>
        <w:pStyle w:val="TextBody"/>
        <w:rPr>
          <w:lang w:val="en-US"/>
        </w:rPr>
      </w:pPr>
      <w:del w:id="2502" w:author="R.Scott Wade" w:date="2022-07-09T22:35:37Z">
        <w:r>
          <w:rPr>
            <w:i w:val="false"/>
            <w:iCs w:val="false"/>
            <w:lang w:val="en-US"/>
          </w:rPr>
          <w:delText xml:space="preserve">Surprisingly, </w:delText>
        </w:r>
      </w:del>
      <w:r>
        <w:rPr>
          <w:i w:val="false"/>
          <w:iCs w:val="false"/>
          <w:lang w:val="en-US"/>
        </w:rPr>
        <w:t>Chae responded. “</w:t>
      </w:r>
      <w:r>
        <w:rPr>
          <w:i/>
          <w:iCs/>
          <w:lang w:val="en-US"/>
        </w:rPr>
        <w:t xml:space="preserve">Fire </w:t>
      </w:r>
      <w:r>
        <w:rPr>
          <w:i/>
          <w:iCs/>
          <w:lang w:val="en-US"/>
        </w:rPr>
        <w:t xml:space="preserve">at </w:t>
      </w:r>
      <w:r>
        <w:rPr>
          <w:i/>
          <w:iCs/>
          <w:lang w:val="en-US"/>
        </w:rPr>
        <w:t xml:space="preserve">what?” </w:t>
      </w:r>
    </w:p>
    <w:p>
      <w:pPr>
        <w:pStyle w:val="TextBody"/>
        <w:rPr>
          <w:lang w:val="en-US"/>
        </w:rPr>
      </w:pPr>
      <w:r>
        <w:rPr>
          <w:i w:val="false"/>
          <w:iCs w:val="false"/>
          <w:lang w:val="en-US"/>
        </w:rPr>
        <w:t>Kenst almost smiled. “</w:t>
      </w:r>
      <w:r>
        <w:rPr>
          <w:i/>
          <w:iCs/>
          <w:lang w:val="en-US"/>
        </w:rPr>
        <w:t>Sorry, I</w:t>
      </w:r>
      <w:del w:id="2503" w:author="R.Scott Wade" w:date="2022-07-31T18:13:18Z">
        <w:r>
          <w:rPr>
            <w:i/>
            <w:iCs/>
            <w:lang w:val="en-US"/>
          </w:rPr>
          <w:delText>’</w:delText>
        </w:r>
      </w:del>
      <w:ins w:id="2504" w:author="R.Scott Wade" w:date="2022-07-31T18:13:18Z">
        <w:r>
          <w:rPr>
            <w:i/>
            <w:iCs/>
            <w:lang w:val="en-US"/>
          </w:rPr>
          <w:t>’</w:t>
        </w:r>
      </w:ins>
      <w:r>
        <w:rPr>
          <w:i/>
          <w:iCs/>
          <w:lang w:val="en-US"/>
        </w:rPr>
        <w:t>m thinking too loud.”</w:t>
      </w:r>
    </w:p>
    <w:p>
      <w:pPr>
        <w:pStyle w:val="TextBody"/>
        <w:rPr>
          <w:lang w:val="en-US"/>
        </w:rPr>
      </w:pPr>
      <w:r>
        <w:rPr>
          <w:lang w:val="en-US"/>
        </w:rPr>
        <w:t>Kenst interrupted the glowing stream of verbal effluent ask</w:t>
      </w:r>
      <w:r>
        <w:rPr>
          <w:lang w:val="en-US"/>
        </w:rPr>
        <w:t>ing</w:t>
      </w:r>
      <w:r>
        <w:rPr>
          <w:lang w:val="en-US"/>
        </w:rPr>
        <w:t>, “</w:t>
      </w:r>
      <w:r>
        <w:rPr>
          <w:lang w:val="en-US"/>
        </w:rPr>
        <w:t>Colonel, w</w:t>
      </w:r>
      <w:r>
        <w:rPr>
          <w:lang w:val="en-US"/>
        </w:rPr>
        <w:t xml:space="preserve">hy me? Why like this? You sought me out, </w:t>
      </w:r>
      <w:del w:id="2505" w:author="R.Scott Wade" w:date="2022-07-30T18:47:47Z">
        <w:r>
          <w:rPr>
            <w:lang w:val="en-US"/>
          </w:rPr>
          <w:delText xml:space="preserve">you didn't just </w:delText>
        </w:r>
      </w:del>
      <w:ins w:id="2506" w:author="R.Scott Wade" w:date="2022-07-30T18:47:52Z">
        <w:r>
          <w:rPr>
            <w:lang w:val="en-US"/>
          </w:rPr>
          <w:t xml:space="preserve">you didn’t just </w:t>
        </w:r>
      </w:ins>
      <w:r>
        <w:rPr>
          <w:lang w:val="en-US"/>
        </w:rPr>
        <w:t>‘happen</w:t>
      </w:r>
      <w:del w:id="2507" w:author="R.Scott Wade" w:date="2022-07-31T18:13:18Z">
        <w:r>
          <w:rPr>
            <w:lang w:val="en-US"/>
          </w:rPr>
          <w:delText>’</w:delText>
        </w:r>
      </w:del>
      <w:ins w:id="2508" w:author="R.Scott Wade" w:date="2022-07-31T18:13:18Z">
        <w:r>
          <w:rPr>
            <w:lang w:val="en-US"/>
          </w:rPr>
          <w:t>’</w:t>
        </w:r>
      </w:ins>
      <w:r>
        <w:rPr>
          <w:lang w:val="en-US"/>
        </w:rPr>
        <w:t xml:space="preserve"> to be </w:t>
      </w:r>
      <w:r>
        <w:rPr>
          <w:lang w:val="en-US"/>
        </w:rPr>
        <w:t>at the community farm</w:t>
      </w:r>
      <w:r>
        <w:rPr>
          <w:lang w:val="en-US"/>
        </w:rPr>
        <w:t xml:space="preserve">. </w:t>
      </w:r>
      <w:r>
        <w:rPr>
          <w:lang w:val="en-US"/>
        </w:rPr>
        <w:t>You guys never recruit there.</w:t>
      </w:r>
      <w:r>
        <w:rPr>
          <w:lang w:val="en-US"/>
        </w:rPr>
        <w:t>”</w:t>
      </w:r>
    </w:p>
    <w:p>
      <w:pPr>
        <w:pStyle w:val="TextBody"/>
        <w:rPr>
          <w:lang w:val="en-US"/>
        </w:rPr>
      </w:pPr>
      <w:r>
        <w:rPr>
          <w:lang w:val="en-US"/>
        </w:rPr>
        <w:t>The colonel is taken aback slightly, but is not too discomfited. Surprisingly, he answered Kenst straight out. “It</w:t>
      </w:r>
      <w:del w:id="2509" w:author="R.Scott Wade" w:date="2022-07-31T18:13:18Z">
        <w:r>
          <w:rPr>
            <w:lang w:val="en-US"/>
          </w:rPr>
          <w:delText>'</w:delText>
        </w:r>
      </w:del>
      <w:ins w:id="2510" w:author="R.Scott Wade" w:date="2022-07-31T18:13:18Z">
        <w:r>
          <w:rPr>
            <w:lang w:val="en-US"/>
          </w:rPr>
          <w:t>’</w:t>
        </w:r>
      </w:ins>
      <w:r>
        <w:rPr>
          <w:lang w:val="en-US"/>
        </w:rPr>
        <w:t>s the mark, and the possibility that</w:t>
      </w:r>
      <w:ins w:id="2511" w:author="R.Scott Wade" w:date="2022-07-30T18:49:18Z">
        <w:r>
          <w:rPr>
            <w:lang w:val="en-US"/>
          </w:rPr>
          <w:t xml:space="preserve"> you</w:t>
        </w:r>
      </w:ins>
      <w:ins w:id="2512" w:author="R.Scott Wade" w:date="2022-07-31T18:13:18Z">
        <w:r>
          <w:rPr>
            <w:lang w:val="en-US"/>
          </w:rPr>
          <w:t>’</w:t>
        </w:r>
      </w:ins>
      <w:ins w:id="2513" w:author="R.Scott Wade" w:date="2022-07-30T18:49:18Z">
        <w:r>
          <w:rPr>
            <w:lang w:val="en-US"/>
          </w:rPr>
          <w:t xml:space="preserve">re </w:t>
        </w:r>
      </w:ins>
      <w:del w:id="2514" w:author="R.Scott Wade" w:date="2022-07-30T18:49:09Z">
        <w:r>
          <w:rPr>
            <w:lang w:val="en-US"/>
          </w:rPr>
          <w:delText xml:space="preserve"> you're </w:delText>
        </w:r>
      </w:del>
      <w:r>
        <w:rPr>
          <w:lang w:val="en-US"/>
        </w:rPr>
        <w:t>a wielder of Arachnae.”</w:t>
      </w:r>
    </w:p>
    <w:p>
      <w:pPr>
        <w:pStyle w:val="Heading9"/>
        <w:rPr>
          <w:lang w:val="en-US"/>
        </w:rPr>
      </w:pPr>
      <w:bookmarkStart w:id="45" w:name="__RefHeading___Toc29889_1146340026"/>
      <w:bookmarkEnd w:id="45"/>
      <w:r>
        <w:rPr>
          <w:lang w:val="en-US"/>
        </w:rPr>
        <w:t>D72 Cagilux babbles “wielder” in front of Pearson</w:t>
      </w:r>
    </w:p>
    <w:p>
      <w:pPr>
        <w:pStyle w:val="TextBody"/>
        <w:rPr>
          <w:lang w:val="en-US"/>
        </w:rPr>
      </w:pPr>
      <w:r>
        <w:rPr>
          <w:lang w:val="en-US"/>
        </w:rPr>
        <w:t xml:space="preserve">Kenst </w:t>
      </w:r>
      <w:r>
        <w:rPr>
          <w:lang w:val="en-US"/>
        </w:rPr>
        <w:t xml:space="preserve">saw </w:t>
      </w:r>
      <w:r>
        <w:rPr>
          <w:lang w:val="en-US"/>
        </w:rPr>
        <w:t xml:space="preserve">that for an instant Pearson had frozen in shock, staring at the colonel. The shocked expression came and went in a flash. </w:t>
      </w:r>
    </w:p>
    <w:p>
      <w:pPr>
        <w:pStyle w:val="TextBody"/>
        <w:rPr/>
      </w:pPr>
      <w:r>
        <w:rPr>
          <w:lang w:val="en-US"/>
        </w:rPr>
        <w:t xml:space="preserve">Kenst turned </w:t>
      </w:r>
      <w:r>
        <w:rPr>
          <w:lang w:val="en-US"/>
        </w:rPr>
        <w:t xml:space="preserve">his face </w:t>
      </w:r>
      <w:r>
        <w:rPr>
          <w:lang w:val="en-US"/>
        </w:rPr>
        <w:t xml:space="preserve">away from Pearson, afraid </w:t>
      </w:r>
      <w:r>
        <w:rPr>
          <w:lang w:val="en-US"/>
        </w:rPr>
        <w:t>of</w:t>
      </w:r>
      <w:r>
        <w:rPr>
          <w:lang w:val="en-US"/>
        </w:rPr>
        <w:t xml:space="preserve"> show</w:t>
      </w:r>
      <w:r>
        <w:rPr>
          <w:lang w:val="en-US"/>
        </w:rPr>
        <w:t>ing</w:t>
      </w:r>
      <w:r>
        <w:rPr>
          <w:lang w:val="en-US"/>
        </w:rPr>
        <w:t xml:space="preserve"> h</w:t>
      </w:r>
      <w:r>
        <w:rPr>
          <w:lang w:val="en-US"/>
        </w:rPr>
        <w:t>e</w:t>
      </w:r>
      <w:r>
        <w:rPr>
          <w:lang w:val="en-US"/>
        </w:rPr>
        <w:t xml:space="preserve"> </w:t>
      </w:r>
      <w:r>
        <w:rPr>
          <w:lang w:val="en-US"/>
        </w:rPr>
        <w:t>understood what he saw</w:t>
      </w:r>
      <w:r>
        <w:rPr>
          <w:lang w:val="en-US"/>
        </w:rPr>
        <w:t xml:space="preserve">. </w:t>
      </w:r>
      <w:r>
        <w:rPr>
          <w:lang w:val="en-US"/>
        </w:rPr>
        <w:t>His eyes met Major Halfning</w:t>
      </w:r>
      <w:del w:id="2515" w:author="R.Scott Wade" w:date="2022-07-31T18:13:18Z">
        <w:r>
          <w:rPr>
            <w:lang w:val="en-US"/>
          </w:rPr>
          <w:delText>’</w:delText>
        </w:r>
      </w:del>
      <w:ins w:id="2516" w:author="R.Scott Wade" w:date="2022-07-31T18:13:18Z">
        <w:r>
          <w:rPr>
            <w:lang w:val="en-US"/>
          </w:rPr>
          <w:t>’</w:t>
        </w:r>
      </w:ins>
      <w:r>
        <w:rPr>
          <w:lang w:val="en-US"/>
        </w:rPr>
        <w:t>s</w:t>
      </w:r>
      <w:r>
        <w:rPr>
          <w:i/>
          <w:iCs/>
          <w:lang w:val="en-US"/>
        </w:rPr>
        <w:t>.</w:t>
      </w:r>
      <w:r>
        <w:rPr>
          <w:i w:val="false"/>
          <w:iCs w:val="false"/>
          <w:lang w:val="en-US"/>
        </w:rPr>
        <w:t xml:space="preserve"> Kenst knew rage when he saw it – it appeared in his mirror so often. Kenst was equally sure the rage wasn</w:t>
      </w:r>
      <w:del w:id="2517" w:author="R.Scott Wade" w:date="2022-07-31T18:13:18Z">
        <w:r>
          <w:rPr>
            <w:i w:val="false"/>
            <w:iCs w:val="false"/>
            <w:lang w:val="en-US"/>
          </w:rPr>
          <w:delText>’</w:delText>
        </w:r>
      </w:del>
      <w:ins w:id="2518" w:author="R.Scott Wade" w:date="2022-07-31T18:13:18Z">
        <w:r>
          <w:rPr>
            <w:i w:val="false"/>
            <w:iCs w:val="false"/>
            <w:lang w:val="en-US"/>
          </w:rPr>
          <w:t>’</w:t>
        </w:r>
      </w:ins>
      <w:r>
        <w:rPr>
          <w:i w:val="false"/>
          <w:iCs w:val="false"/>
          <w:lang w:val="en-US"/>
        </w:rPr>
        <w:t xml:space="preserve">t aimed at him. The major </w:t>
      </w:r>
      <w:r>
        <w:rPr>
          <w:i w:val="false"/>
          <w:iCs w:val="false"/>
          <w:lang w:val="en-US"/>
        </w:rPr>
        <w:t xml:space="preserve">also </w:t>
      </w:r>
      <w:r>
        <w:rPr>
          <w:i w:val="false"/>
          <w:iCs w:val="false"/>
          <w:lang w:val="en-US"/>
        </w:rPr>
        <w:t xml:space="preserve">masked his face so fast Kenst almost doubted he had seen it. </w:t>
      </w:r>
    </w:p>
    <w:p>
      <w:pPr>
        <w:pStyle w:val="TextBody"/>
        <w:rPr>
          <w:lang w:val="en-US"/>
        </w:rPr>
      </w:pPr>
      <w:r>
        <w:rPr>
          <w:i w:val="false"/>
          <w:iCs w:val="false"/>
          <w:lang w:val="en-US"/>
        </w:rPr>
        <w:t>“</w:t>
      </w:r>
      <w:r>
        <w:rPr>
          <w:i/>
          <w:iCs/>
          <w:lang w:val="en-US"/>
        </w:rPr>
        <w:t xml:space="preserve">Major Halfning, who are you really?” </w:t>
      </w:r>
      <w:r>
        <w:rPr>
          <w:i w:val="false"/>
          <w:iCs w:val="false"/>
          <w:lang w:val="en-US"/>
        </w:rPr>
        <w:t>he wondered.</w:t>
      </w:r>
    </w:p>
    <w:p>
      <w:pPr>
        <w:pStyle w:val="TextBody"/>
        <w:rPr>
          <w:lang w:val="en-US"/>
        </w:rPr>
      </w:pPr>
      <w:r>
        <w:rPr>
          <w:lang w:val="en-US"/>
        </w:rPr>
        <w:t>The colonel hadn</w:t>
      </w:r>
      <w:del w:id="2519" w:author="R.Scott Wade" w:date="2022-07-31T18:13:18Z">
        <w:r>
          <w:rPr>
            <w:lang w:val="en-US"/>
          </w:rPr>
          <w:delText>’</w:delText>
        </w:r>
      </w:del>
      <w:ins w:id="2520" w:author="R.Scott Wade" w:date="2022-07-31T18:13:18Z">
        <w:r>
          <w:rPr>
            <w:lang w:val="en-US"/>
          </w:rPr>
          <w:t>’</w:t>
        </w:r>
      </w:ins>
      <w:r>
        <w:rPr>
          <w:lang w:val="en-US"/>
        </w:rPr>
        <w:t xml:space="preserve">t noticed </w:t>
      </w:r>
      <w:r>
        <w:rPr>
          <w:lang w:val="en-US"/>
        </w:rPr>
        <w:t xml:space="preserve">any of this </w:t>
      </w:r>
      <w:r>
        <w:rPr>
          <w:lang w:val="en-US"/>
        </w:rPr>
        <w:t>and his sales pitch hadn</w:t>
      </w:r>
      <w:del w:id="2521" w:author="R.Scott Wade" w:date="2022-07-31T18:13:18Z">
        <w:r>
          <w:rPr>
            <w:lang w:val="en-US"/>
          </w:rPr>
          <w:delText>’</w:delText>
        </w:r>
      </w:del>
      <w:ins w:id="2522" w:author="R.Scott Wade" w:date="2022-07-31T18:13:18Z">
        <w:r>
          <w:rPr>
            <w:lang w:val="en-US"/>
          </w:rPr>
          <w:t>’</w:t>
        </w:r>
      </w:ins>
      <w:r>
        <w:rPr>
          <w:lang w:val="en-US"/>
        </w:rPr>
        <w:t xml:space="preserve">t even slowed down. “Kenst, if so, if you are a wielder, a military career could help you develop this potential into a full set of skills. You </w:t>
      </w:r>
      <w:r>
        <w:rPr>
          <w:lang w:val="en-US"/>
        </w:rPr>
        <w:t>could do great things for your world and your career. You</w:t>
      </w:r>
      <w:r>
        <w:rPr>
          <w:lang w:val="en-US"/>
        </w:rPr>
        <w:t xml:space="preserve"> come across as quite a clever young man. I</w:t>
      </w:r>
      <w:del w:id="2523" w:author="R.Scott Wade" w:date="2022-07-31T18:13:18Z">
        <w:r>
          <w:rPr>
            <w:lang w:val="en-US"/>
          </w:rPr>
          <w:delText>’</w:delText>
        </w:r>
      </w:del>
      <w:ins w:id="2524" w:author="R.Scott Wade" w:date="2022-07-31T18:13:18Z">
        <w:r>
          <w:rPr>
            <w:lang w:val="en-US"/>
          </w:rPr>
          <w:t>’</w:t>
        </w:r>
      </w:ins>
      <w:r>
        <w:rPr>
          <w:lang w:val="en-US"/>
        </w:rPr>
        <w:t>m sure you</w:t>
      </w:r>
      <w:del w:id="2525" w:author="R.Scott Wade" w:date="2022-07-31T18:13:18Z">
        <w:r>
          <w:rPr>
            <w:lang w:val="en-US"/>
          </w:rPr>
          <w:delText>’</w:delText>
        </w:r>
      </w:del>
      <w:ins w:id="2526" w:author="R.Scott Wade" w:date="2022-07-31T18:13:18Z">
        <w:r>
          <w:rPr>
            <w:lang w:val="en-US"/>
          </w:rPr>
          <w:t>’</w:t>
        </w:r>
      </w:ins>
      <w:r>
        <w:rPr>
          <w:lang w:val="en-US"/>
        </w:rPr>
        <w:t>ll make the right decision.”</w:t>
      </w:r>
    </w:p>
    <w:p>
      <w:pPr>
        <w:pStyle w:val="TextBody"/>
        <w:rPr>
          <w:lang w:val="en-US"/>
        </w:rPr>
      </w:pPr>
      <w:r>
        <w:rPr>
          <w:lang w:val="en-US"/>
        </w:rPr>
        <w:t>Chae silently warned Kenst, “</w:t>
      </w:r>
      <w:r>
        <w:rPr>
          <w:i/>
          <w:iCs/>
          <w:lang w:val="en-US"/>
        </w:rPr>
        <w:t>T</w:t>
      </w:r>
      <w:r>
        <w:rPr>
          <w:i/>
          <w:iCs/>
          <w:lang w:val="en-US"/>
        </w:rPr>
        <w:t xml:space="preserve">he colonel </w:t>
      </w:r>
      <w:r>
        <w:rPr>
          <w:i/>
          <w:iCs/>
          <w:lang w:val="en-US"/>
        </w:rPr>
        <w:t>i</w:t>
      </w:r>
      <w:r>
        <w:rPr>
          <w:i/>
          <w:iCs/>
          <w:lang w:val="en-US"/>
        </w:rPr>
        <w:t>s lying about something</w:t>
      </w:r>
      <w:ins w:id="2527" w:author="R.Scott Wade" w:date="2022-07-23T17:04:55Z">
        <w:r>
          <w:rPr>
            <w:i/>
            <w:iCs/>
            <w:lang w:val="en-US"/>
          </w:rPr>
          <w:t xml:space="preserve"> </w:t>
        </w:r>
      </w:ins>
      <w:ins w:id="2528" w:author="R.Scott Wade" w:date="2022-07-23T17:04:55Z">
        <w:r>
          <w:rPr>
            <w:i/>
            <w:iCs/>
            <w:lang w:val="en-US"/>
          </w:rPr>
          <w:t>big;</w:t>
        </w:r>
      </w:ins>
      <w:del w:id="2529" w:author="R.Scott Wade" w:date="2022-07-23T17:05:02Z">
        <w:r>
          <w:rPr>
            <w:i/>
            <w:iCs/>
            <w:lang w:val="en-US"/>
          </w:rPr>
          <w:delText>,</w:delText>
        </w:r>
      </w:del>
      <w:r>
        <w:rPr>
          <w:lang w:val="en-US"/>
        </w:rPr>
        <w:t xml:space="preserve"> </w:t>
      </w:r>
      <w:r>
        <w:rPr>
          <w:i/>
          <w:iCs/>
          <w:lang w:val="en-US"/>
        </w:rPr>
        <w:t>perhaps he doubt</w:t>
      </w:r>
      <w:r>
        <w:rPr>
          <w:i/>
          <w:iCs/>
          <w:lang w:val="en-US"/>
        </w:rPr>
        <w:t>s</w:t>
      </w:r>
      <w:r>
        <w:rPr>
          <w:i/>
          <w:iCs/>
          <w:lang w:val="en-US"/>
        </w:rPr>
        <w:t xml:space="preserve"> the mark mean</w:t>
      </w:r>
      <w:r>
        <w:rPr>
          <w:i/>
          <w:iCs/>
          <w:lang w:val="en-US"/>
        </w:rPr>
        <w:t>s</w:t>
      </w:r>
      <w:r>
        <w:rPr>
          <w:i/>
          <w:iCs/>
          <w:lang w:val="en-US"/>
        </w:rPr>
        <w:t xml:space="preserve"> anything, or the idea that </w:t>
      </w:r>
      <w:r>
        <w:rPr>
          <w:i/>
          <w:iCs/>
          <w:lang w:val="en-US"/>
        </w:rPr>
        <w:t>you are</w:t>
      </w:r>
      <w:r>
        <w:rPr>
          <w:i/>
          <w:iCs/>
          <w:lang w:val="en-US"/>
        </w:rPr>
        <w:t xml:space="preserve"> a wielder”</w:t>
      </w:r>
      <w:r>
        <w:rPr>
          <w:lang w:val="en-US"/>
        </w:rPr>
        <w:t xml:space="preserve">. </w:t>
      </w:r>
    </w:p>
    <w:p>
      <w:pPr>
        <w:pStyle w:val="TextBody"/>
        <w:rPr>
          <w:lang w:val="en-US"/>
        </w:rPr>
      </w:pPr>
      <w:r>
        <w:rPr>
          <w:lang w:val="en-US"/>
        </w:rPr>
        <w:t>Kenst almost burst out laughing at the thought that he would doubt it too, if not for the voice in his head.</w:t>
      </w:r>
    </w:p>
    <w:p>
      <w:pPr>
        <w:pStyle w:val="TextBody"/>
        <w:rPr>
          <w:lang w:val="en-US"/>
        </w:rPr>
      </w:pPr>
      <w:r>
        <w:rPr>
          <w:lang w:val="en-US"/>
        </w:rPr>
        <w:t>“</w:t>
      </w:r>
      <w:r>
        <w:rPr>
          <w:i/>
          <w:iCs/>
          <w:lang w:val="en-US"/>
        </w:rPr>
        <w:t>In fact</w:t>
      </w:r>
      <w:r>
        <w:rPr>
          <w:lang w:val="en-US"/>
        </w:rPr>
        <w:t>,” Chae continued, “</w:t>
      </w:r>
      <w:r>
        <w:rPr>
          <w:i/>
          <w:iCs/>
          <w:lang w:val="en-US"/>
        </w:rPr>
        <w:t>I</w:t>
      </w:r>
      <w:del w:id="2530" w:author="R.Scott Wade" w:date="2022-07-31T18:13:18Z">
        <w:r>
          <w:rPr>
            <w:i/>
            <w:iCs/>
            <w:lang w:val="en-US"/>
          </w:rPr>
          <w:delText>’</w:delText>
        </w:r>
      </w:del>
      <w:ins w:id="2531" w:author="R.Scott Wade" w:date="2022-07-31T18:13:18Z">
        <w:r>
          <w:rPr>
            <w:i/>
            <w:iCs/>
            <w:lang w:val="en-US"/>
          </w:rPr>
          <w:t>’</w:t>
        </w:r>
      </w:ins>
      <w:r>
        <w:rPr>
          <w:i/>
          <w:iCs/>
          <w:lang w:val="en-US"/>
        </w:rPr>
        <w:t>m pretty sure t</w:t>
      </w:r>
      <w:r>
        <w:rPr>
          <w:i/>
          <w:iCs/>
          <w:lang w:val="en-US"/>
        </w:rPr>
        <w:t>he colonel himsel</w:t>
      </w:r>
      <w:ins w:id="2532" w:author="R.Scott Wade" w:date="2022-07-30T18:49:59Z">
        <w:r>
          <w:rPr>
            <w:i/>
            <w:iCs/>
            <w:lang w:val="en-US"/>
          </w:rPr>
          <w:t>f doesn</w:t>
        </w:r>
      </w:ins>
      <w:ins w:id="2533" w:author="R.Scott Wade" w:date="2022-07-31T18:13:18Z">
        <w:r>
          <w:rPr>
            <w:i/>
            <w:iCs/>
            <w:lang w:val="en-US"/>
          </w:rPr>
          <w:t>’</w:t>
        </w:r>
      </w:ins>
      <w:ins w:id="2534" w:author="R.Scott Wade" w:date="2022-07-30T18:49:59Z">
        <w:r>
          <w:rPr>
            <w:i/>
            <w:iCs/>
            <w:lang w:val="en-US"/>
          </w:rPr>
          <w:t>t t</w:t>
        </w:r>
      </w:ins>
      <w:del w:id="2535" w:author="R.Scott Wade" w:date="2022-07-30T18:49:53Z">
        <w:r>
          <w:rPr>
            <w:i/>
            <w:iCs/>
            <w:lang w:val="en-US"/>
          </w:rPr>
          <w:delText>f doesn't t</w:delText>
        </w:r>
      </w:del>
      <w:r>
        <w:rPr>
          <w:i/>
          <w:iCs/>
          <w:lang w:val="en-US"/>
        </w:rPr>
        <w:t>hink you</w:t>
      </w:r>
      <w:del w:id="2536" w:author="R.Scott Wade" w:date="2022-07-31T18:13:18Z">
        <w:r>
          <w:rPr>
            <w:i/>
            <w:iCs/>
            <w:lang w:val="en-US"/>
          </w:rPr>
          <w:delText>’</w:delText>
        </w:r>
      </w:del>
      <w:ins w:id="2537" w:author="R.Scott Wade" w:date="2022-07-31T18:13:18Z">
        <w:r>
          <w:rPr>
            <w:i/>
            <w:iCs/>
            <w:lang w:val="en-US"/>
          </w:rPr>
          <w:t>’</w:t>
        </w:r>
      </w:ins>
      <w:r>
        <w:rPr>
          <w:i/>
          <w:iCs/>
          <w:lang w:val="en-US"/>
        </w:rPr>
        <w:t>re special in any way at all.”</w:t>
      </w:r>
    </w:p>
    <w:p>
      <w:pPr>
        <w:pStyle w:val="TextBody"/>
        <w:rPr>
          <w:lang w:val="en-US"/>
        </w:rPr>
      </w:pPr>
      <w:r>
        <w:rPr>
          <w:lang w:val="en-US"/>
        </w:rPr>
        <w:t>“</w:t>
      </w:r>
      <w:r>
        <w:rPr>
          <w:i/>
          <w:iCs/>
          <w:lang w:val="en-US"/>
        </w:rPr>
        <w:t>Thanks, Chae</w:t>
      </w:r>
      <w:r>
        <w:rPr>
          <w:lang w:val="en-US"/>
        </w:rPr>
        <w:t xml:space="preserve">” Kenst thought at her </w:t>
      </w:r>
      <w:r>
        <w:rPr>
          <w:lang w:val="en-US"/>
        </w:rPr>
        <w:t>as</w:t>
      </w:r>
      <w:r>
        <w:rPr>
          <w:lang w:val="en-US"/>
        </w:rPr>
        <w:t xml:space="preserve"> it flashed across </w:t>
      </w:r>
      <w:r>
        <w:rPr>
          <w:lang w:val="en-US"/>
        </w:rPr>
        <w:t>his</w:t>
      </w:r>
      <w:r>
        <w:rPr>
          <w:lang w:val="en-US"/>
        </w:rPr>
        <w:t xml:space="preserve"> mind to wonder how Chae got all that from across the lunch table. </w:t>
      </w:r>
      <w:r>
        <w:rPr>
          <w:lang w:val="en-US"/>
        </w:rPr>
        <w:t>His appreciation for the capabilities of the Arachnae</w:t>
      </w:r>
      <w:del w:id="2538" w:author="R.Scott Wade" w:date="2022-07-31T18:13:18Z">
        <w:r>
          <w:rPr>
            <w:lang w:val="en-US"/>
          </w:rPr>
          <w:delText>’</w:delText>
        </w:r>
      </w:del>
      <w:ins w:id="2539" w:author="R.Scott Wade" w:date="2022-07-31T18:13:18Z">
        <w:r>
          <w:rPr>
            <w:lang w:val="en-US"/>
          </w:rPr>
          <w:t>’</w:t>
        </w:r>
      </w:ins>
      <w:r>
        <w:rPr>
          <w:lang w:val="en-US"/>
        </w:rPr>
        <w:t xml:space="preserve">s AI kept increasing throughout the meal. </w:t>
      </w:r>
      <w:r>
        <w:rPr>
          <w:lang w:val="en-US"/>
        </w:rPr>
        <w:t xml:space="preserve">He aimed a thought </w:t>
      </w:r>
      <w:r>
        <w:rPr>
          <w:lang w:val="en-US"/>
        </w:rPr>
        <w:t>at</w:t>
      </w:r>
      <w:r>
        <w:rPr>
          <w:lang w:val="en-US"/>
        </w:rPr>
        <w:t xml:space="preserve"> Chae to watch Pearson also, in case she wasn</w:t>
      </w:r>
      <w:del w:id="2540" w:author="R.Scott Wade" w:date="2022-07-31T18:13:18Z">
        <w:r>
          <w:rPr>
            <w:lang w:val="en-US"/>
          </w:rPr>
          <w:delText>’</w:delText>
        </w:r>
      </w:del>
      <w:ins w:id="2541" w:author="R.Scott Wade" w:date="2022-07-31T18:13:18Z">
        <w:r>
          <w:rPr>
            <w:lang w:val="en-US"/>
          </w:rPr>
          <w:t>’</w:t>
        </w:r>
      </w:ins>
      <w:r>
        <w:rPr>
          <w:lang w:val="en-US"/>
        </w:rPr>
        <w:t xml:space="preserve">t already. </w:t>
      </w:r>
      <w:r>
        <w:rPr>
          <w:lang w:val="en-US"/>
        </w:rPr>
        <w:t>Kenst would watch the major.</w:t>
      </w:r>
    </w:p>
    <w:p>
      <w:pPr>
        <w:pStyle w:val="TextBody"/>
        <w:rPr>
          <w:lang w:val="en-US"/>
        </w:rPr>
      </w:pPr>
      <w:r>
        <w:rPr>
          <w:lang w:val="en-US"/>
        </w:rPr>
        <w:t>“</w:t>
      </w:r>
      <w:r>
        <w:rPr>
          <w:lang w:val="en-US"/>
        </w:rPr>
        <w:t>A military career promises a large lifetime paycheck, full benefits, adventure and more. In fact, higher-ups are already interested in you. That interest, to an ambitious young man, can turn into quick promotions.”</w:t>
      </w:r>
    </w:p>
    <w:p>
      <w:pPr>
        <w:pStyle w:val="TextBody"/>
        <w:rPr>
          <w:lang w:val="en-US"/>
          <w:ins w:id="2544" w:author="R.Scott Wade" w:date="2022-07-10T15:02:36Z"/>
        </w:rPr>
      </w:pPr>
      <w:r>
        <w:rPr>
          <w:lang w:val="en-US"/>
        </w:rPr>
        <w:t>“</w:t>
      </w:r>
      <w:r>
        <w:rPr>
          <w:i/>
          <w:iCs/>
          <w:lang w:val="en-US"/>
        </w:rPr>
        <w:t>True</w:t>
      </w:r>
      <w:r>
        <w:rPr>
          <w:lang w:val="en-US"/>
        </w:rPr>
        <w:t>” Chae told Kenst, “</w:t>
      </w:r>
      <w:r>
        <w:rPr>
          <w:i/>
          <w:iCs/>
          <w:lang w:val="en-US"/>
        </w:rPr>
        <w:t xml:space="preserve">Although he may be lying about the size of the paycheck. But he is honest about the interest. </w:t>
      </w:r>
      <w:r>
        <w:rPr>
          <w:i/>
          <w:iCs/>
          <w:lang w:val="en-US"/>
        </w:rPr>
        <w:t>The colonel</w:t>
      </w:r>
      <w:del w:id="2542" w:author="R.Scott Wade" w:date="2022-07-31T18:13:18Z">
        <w:r>
          <w:rPr>
            <w:i/>
            <w:iCs/>
            <w:lang w:val="en-US"/>
          </w:rPr>
          <w:delText>’</w:delText>
        </w:r>
      </w:del>
      <w:ins w:id="2543" w:author="R.Scott Wade" w:date="2022-07-31T18:13:18Z">
        <w:r>
          <w:rPr>
            <w:i/>
            <w:iCs/>
            <w:lang w:val="en-US"/>
          </w:rPr>
          <w:t>’</w:t>
        </w:r>
      </w:ins>
      <w:r>
        <w:rPr>
          <w:i/>
          <w:iCs/>
          <w:lang w:val="en-US"/>
        </w:rPr>
        <w:t>s facial micro-expressions go much deeper than the skin, and I am able to scan because the sensors here are too simple to detect me.</w:t>
      </w:r>
      <w:r>
        <w:rPr>
          <w:lang w:val="en-US"/>
        </w:rPr>
        <w:t>”</w:t>
      </w:r>
    </w:p>
    <w:p>
      <w:pPr>
        <w:pStyle w:val="TextBody"/>
        <w:rPr>
          <w:lang w:val="en-US"/>
          <w:del w:id="2552" w:author="R.Scott Wade" w:date="2022-07-10T15:06:58Z"/>
        </w:rPr>
      </w:pPr>
      <w:ins w:id="2545" w:author="R.Scott Wade" w:date="2022-07-10T15:02:36Z">
        <w:r>
          <w:rPr>
            <w:lang w:val="en-US"/>
          </w:rPr>
          <w:t>“</w:t>
        </w:r>
      </w:ins>
      <w:ins w:id="2546" w:author="R.Scott Wade" w:date="2022-07-10T15:02:36Z">
        <w:r>
          <w:rPr>
            <w:lang w:val="en-US"/>
          </w:rPr>
          <w:t xml:space="preserve">Not that </w:t>
        </w:r>
      </w:ins>
      <w:ins w:id="2547" w:author="R.Scott Wade" w:date="2022-07-10T15:02:36Z">
        <w:r>
          <w:rPr>
            <w:lang w:val="en-US"/>
          </w:rPr>
          <w:t xml:space="preserve">I think </w:t>
        </w:r>
      </w:ins>
      <w:ins w:id="2548" w:author="R.Scott Wade" w:date="2022-07-10T15:02:36Z">
        <w:r>
          <w:rPr>
            <w:lang w:val="en-US"/>
          </w:rPr>
          <w:t xml:space="preserve">you’re entirely self-serving, </w:t>
        </w:r>
      </w:ins>
      <w:ins w:id="2549" w:author="R.Scott Wade" w:date="2022-07-10T15:02:36Z">
        <w:r>
          <w:rPr>
            <w:lang w:val="en-US"/>
          </w:rPr>
          <w:t>of course</w:t>
        </w:r>
      </w:ins>
      <w:ins w:id="2550" w:author="R.Scott Wade" w:date="2022-07-10T15:02:36Z">
        <w:r>
          <w:rPr>
            <w:lang w:val="en-US"/>
          </w:rPr>
          <w:t>. I’m sure you oc</w:t>
        </w:r>
      </w:ins>
      <w:ins w:id="2551" w:author="R.Scott Wade" w:date="2022-07-10T15:04:04Z">
        <w:r>
          <w:rPr>
            <w:lang w:val="en-US"/>
          </w:rPr>
          <w:t>casionally feel the call of duty. The Defense Forces are a high calling. Great honor in serving your world. And a young man in military dress is always lucky with the ladies.”</w:t>
        </w:r>
      </w:ins>
    </w:p>
    <w:p>
      <w:pPr>
        <w:pStyle w:val="TextBody"/>
        <w:rPr>
          <w:lang w:val="en-US"/>
          <w:ins w:id="2559" w:author="R.Scott Wade" w:date="2022-07-10T15:07:19Z"/>
        </w:rPr>
      </w:pPr>
      <w:del w:id="2553" w:author="R.Scott Wade" w:date="2022-07-10T15:06:58Z">
        <w:r>
          <w:rPr>
            <w:lang w:val="en-US"/>
          </w:rPr>
          <w:delText xml:space="preserve">The colonel </w:delText>
        </w:r>
      </w:del>
      <w:del w:id="2554" w:author="R.Scott Wade" w:date="2022-07-10T15:06:58Z">
        <w:r>
          <w:rPr>
            <w:lang w:val="en-US"/>
          </w:rPr>
          <w:delText xml:space="preserve">went on to </w:delText>
        </w:r>
      </w:del>
      <w:del w:id="2555" w:author="R.Scott Wade" w:date="2022-07-10T15:06:58Z">
        <w:r>
          <w:rPr>
            <w:lang w:val="en-US"/>
          </w:rPr>
          <w:delText xml:space="preserve">push Kenst on </w:delText>
        </w:r>
      </w:del>
      <w:ins w:id="2556" w:author="R.Scott Wade" w:date="2022-07-10T15:01:18Z">
        <w:r>
          <w:rPr>
            <w:lang w:val="en-US"/>
          </w:rPr>
          <w:commentReference w:id="62"/>
        </w:r>
      </w:ins>
      <w:del w:id="2557" w:author="R.Scott Wade" w:date="2022-07-10T15:07:03Z">
        <w:r>
          <w:rPr>
            <w:lang w:val="en-US"/>
          </w:rPr>
          <w:delText xml:space="preserve">patriotism, honor and duty. </w:delText>
        </w:r>
      </w:del>
      <w:del w:id="2558" w:author="R.Scott Wade" w:date="2022-07-10T15:07:03Z">
        <w:r>
          <w:rPr>
            <w:lang w:val="en-US"/>
          </w:rPr>
          <w:delText>He also mentioned that Kenst would look handsome in a dress uniform, and that really helped with the ladies.</w:delText>
        </w:r>
      </w:del>
    </w:p>
    <w:p>
      <w:pPr>
        <w:pStyle w:val="TextBody"/>
        <w:spacing w:lineRule="auto" w:line="360" w:before="0" w:after="140"/>
        <w:ind w:left="0" w:right="0" w:firstLine="288"/>
        <w:rPr>
          <w:lang w:val="en-US"/>
          <w:ins w:id="2574" w:author="R.Scott Wade" w:date="2022-07-23T17:10:58Z"/>
        </w:rPr>
      </w:pPr>
      <w:r>
        <w:rPr>
          <w:lang w:val="en-US"/>
        </w:rPr>
        <w:t xml:space="preserve"> </w:t>
      </w:r>
      <w:ins w:id="2560" w:author="R.Scott Wade" w:date="2022-07-10T15:13:57Z">
        <w:r>
          <w:rPr>
            <w:lang w:val="en-US"/>
          </w:rPr>
          <w:t xml:space="preserve">At that, </w:t>
        </w:r>
      </w:ins>
      <w:r>
        <w:rPr>
          <w:lang w:val="en-US"/>
        </w:rPr>
        <w:t>Riadn</w:t>
      </w:r>
      <w:del w:id="2561" w:author="R.Scott Wade" w:date="2022-07-31T18:13:18Z">
        <w:r>
          <w:rPr>
            <w:lang w:val="en-US"/>
          </w:rPr>
          <w:delText>’</w:delText>
        </w:r>
      </w:del>
      <w:ins w:id="2562" w:author="R.Scott Wade" w:date="2022-07-31T18:13:18Z">
        <w:r>
          <w:rPr>
            <w:lang w:val="en-US"/>
          </w:rPr>
          <w:t>’</w:t>
        </w:r>
      </w:ins>
      <w:r>
        <w:rPr>
          <w:lang w:val="en-US"/>
        </w:rPr>
        <w:t>s face flashed across Kenst</w:t>
      </w:r>
      <w:del w:id="2563" w:author="R.Scott Wade" w:date="2022-07-31T18:13:18Z">
        <w:r>
          <w:rPr>
            <w:lang w:val="en-US"/>
          </w:rPr>
          <w:delText>’</w:delText>
        </w:r>
      </w:del>
      <w:ins w:id="2564" w:author="R.Scott Wade" w:date="2022-07-31T18:13:18Z">
        <w:r>
          <w:rPr>
            <w:lang w:val="en-US"/>
          </w:rPr>
          <w:t>’</w:t>
        </w:r>
      </w:ins>
      <w:r>
        <w:rPr>
          <w:lang w:val="en-US"/>
        </w:rPr>
        <w:t>s mind</w:t>
      </w:r>
      <w:del w:id="2565" w:author="R.Scott Wade" w:date="2022-07-10T15:14:08Z">
        <w:r>
          <w:rPr>
            <w:lang w:val="en-US"/>
          </w:rPr>
          <w:delText xml:space="preserve"> and h</w:delText>
        </w:r>
      </w:del>
      <w:ins w:id="2566" w:author="R.Scott Wade" w:date="2022-07-10T15:14:09Z">
        <w:r>
          <w:rPr>
            <w:lang w:val="en-US"/>
          </w:rPr>
          <w:t xml:space="preserve">. </w:t>
        </w:r>
      </w:ins>
      <w:ins w:id="2567" w:author="R.Scott Wade" w:date="2022-07-10T15:14:09Z">
        <w:r>
          <w:rPr>
            <w:lang w:val="en-US"/>
          </w:rPr>
          <w:t>H</w:t>
        </w:r>
      </w:ins>
      <w:r>
        <w:rPr>
          <w:lang w:val="en-US"/>
        </w:rPr>
        <w:t>is anxieties about her safety ended Kenst</w:t>
      </w:r>
      <w:del w:id="2568" w:author="R.Scott Wade" w:date="2022-07-31T18:13:18Z">
        <w:r>
          <w:rPr>
            <w:lang w:val="en-US"/>
          </w:rPr>
          <w:delText>’</w:delText>
        </w:r>
      </w:del>
      <w:ins w:id="2569" w:author="R.Scott Wade" w:date="2022-07-31T18:13:18Z">
        <w:r>
          <w:rPr>
            <w:lang w:val="en-US"/>
          </w:rPr>
          <w:t>’</w:t>
        </w:r>
      </w:ins>
      <w:r>
        <w:rPr>
          <w:lang w:val="en-US"/>
        </w:rPr>
        <w:t>s bemusement with the colonel.</w:t>
      </w:r>
      <w:ins w:id="2570" w:author="R.Scott Wade" w:date="2022-07-10T15:08:03Z">
        <w:r>
          <w:rPr>
            <w:lang w:val="en-US"/>
          </w:rPr>
          <w:t xml:space="preserve"> </w:t>
        </w:r>
      </w:ins>
      <w:ins w:id="2571" w:author="R.Scott Wade" w:date="2022-07-10T15:08:03Z">
        <w:r>
          <w:rPr>
            <w:lang w:val="en-US"/>
          </w:rPr>
          <w:t>He was going to have to call her from his room’s comm, since he’d left his own behind at her house. It really was time to end this, and he had to do so with at least a little positivity for the colonel.</w:t>
        </w:r>
      </w:ins>
      <w:ins w:id="2572" w:author="R.Scott Wade" w:date="2022-07-23T17:07:04Z">
        <w:r>
          <w:rPr>
            <w:lang w:val="en-US"/>
          </w:rPr>
          <w:t xml:space="preserve"> </w:t>
        </w:r>
      </w:ins>
      <w:ins w:id="2573" w:author="R.Scott Wade" w:date="2022-07-23T17:07:04Z">
        <w:r>
          <w:rPr>
            <w:lang w:val="en-US"/>
          </w:rPr>
          <w:t>Without giving up too much.</w:t>
        </w:r>
      </w:ins>
    </w:p>
    <w:p>
      <w:pPr>
        <w:pStyle w:val="Heading9"/>
        <w:rPr/>
      </w:pPr>
      <w:ins w:id="2575" w:author="R.Scott Wade" w:date="2022-07-23T17:16:18Z">
        <w:bookmarkStart w:id="46" w:name="__RefHeading___Toc506720_4321067"/>
        <w:bookmarkEnd w:id="46"/>
        <w:r>
          <w:rPr>
            <w:rFonts w:eastAsia="Noto Sans CJK SC" w:cs="Lohit Devanagari"/>
            <w:b/>
            <w:bCs w:val="false"/>
            <w:sz w:val="21"/>
            <w:szCs w:val="21"/>
          </w:rPr>
          <w:t xml:space="preserve">D72 </w:t>
        </w:r>
      </w:ins>
      <w:ins w:id="2576" w:author="R.Scott Wade" w:date="2022-07-23T17:11:00Z">
        <w:r>
          <w:rPr/>
          <w:t>Kenst prevaricates; Colonel loses h</w:t>
        </w:r>
      </w:ins>
      <w:ins w:id="2577" w:author="R.Scott Wade" w:date="2022-07-23T17:11:00Z">
        <w:r>
          <w:rPr/>
          <w:t>i</w:t>
        </w:r>
      </w:ins>
      <w:ins w:id="2578" w:author="R.Scott Wade" w:date="2022-07-23T17:11:00Z">
        <w:r>
          <w:rPr/>
          <w:t>s temper.</w:t>
        </w:r>
      </w:ins>
    </w:p>
    <w:p>
      <w:pPr>
        <w:pStyle w:val="TextBody"/>
        <w:rPr>
          <w:lang w:val="en-US"/>
        </w:rPr>
      </w:pPr>
      <w:r>
        <w:rPr>
          <w:lang w:val="en-US"/>
        </w:rPr>
        <w:t>Kenst refus</w:t>
      </w:r>
      <w:del w:id="2579" w:author="R.Scott Wade" w:date="2022-07-30T18:52:18Z">
        <w:r>
          <w:rPr>
            <w:lang w:val="en-US"/>
          </w:rPr>
          <w:delText xml:space="preserve">ed to commit </w:delText>
        </w:r>
      </w:del>
      <w:del w:id="2580" w:author="R.Scott Wade" w:date="2022-07-30T18:52:18Z">
        <w:r>
          <w:rPr>
            <w:lang w:val="en-US"/>
          </w:rPr>
          <w:delText xml:space="preserve">to the colonel’s plan. </w:delText>
        </w:r>
      </w:del>
      <w:del w:id="2581" w:author="R.Scott Wade" w:date="2022-07-30T18:50:19Z">
        <w:r>
          <w:rPr>
            <w:lang w:val="en-US"/>
          </w:rPr>
          <w:delText>“I</w:delText>
        </w:r>
      </w:del>
      <w:del w:id="2582" w:author="R.Scott Wade" w:date="2022-07-30T18:50:19Z">
        <w:r>
          <w:rPr>
            <w:lang w:val="en-US"/>
          </w:rPr>
          <w:delText>'ll think</w:delText>
        </w:r>
      </w:del>
      <w:del w:id="2583" w:author="R.Scott Wade" w:date="2022-07-30T18:52:18Z">
        <w:r>
          <w:rPr>
            <w:lang w:val="en-US"/>
          </w:rPr>
          <w:delText xml:space="preserve"> about it, </w:delText>
        </w:r>
      </w:del>
      <w:del w:id="2584" w:author="R.Scott Wade" w:date="2022-07-30T18:52:18Z">
        <w:r>
          <w:rPr>
            <w:lang w:val="en-US"/>
          </w:rPr>
          <w:delText xml:space="preserve">I’m only fourteen, </w:delText>
        </w:r>
      </w:del>
      <w:del w:id="2585" w:author="R.Scott Wade" w:date="2022-07-30T18:52:18Z">
        <w:r>
          <w:rPr>
            <w:lang w:val="en-US"/>
          </w:rPr>
          <w:delText xml:space="preserve">so there’s </w:delText>
        </w:r>
      </w:del>
      <w:del w:id="2586" w:author="R.Scott Wade" w:date="2022-07-30T18:52:18Z">
        <w:r>
          <w:rPr>
            <w:lang w:val="en-US"/>
          </w:rPr>
          <w:delText>no ru</w:delText>
        </w:r>
      </w:del>
      <w:ins w:id="2587" w:author="R.Scott Wade" w:date="2022-07-30T18:52:27Z">
        <w:r>
          <w:rPr>
            <w:lang w:val="en-US"/>
          </w:rPr>
          <w:t>ed to commit to the colonel’s plan. “I’ll think about it, I’m only fourteen, so there’s no ru</w:t>
        </w:r>
      </w:ins>
      <w:r>
        <w:rPr>
          <w:lang w:val="en-US"/>
        </w:rPr>
        <w:t>sh.”</w:t>
      </w:r>
    </w:p>
    <w:p>
      <w:pPr>
        <w:pStyle w:val="TextBody"/>
        <w:rPr>
          <w:lang w:val="en-US"/>
        </w:rPr>
      </w:pPr>
      <w:r>
        <w:rPr>
          <w:lang w:val="en-US"/>
        </w:rPr>
        <w:t xml:space="preserve">Kenst and all the silverware jumped as the colonel slammed the table with his hand. </w:t>
      </w:r>
    </w:p>
    <w:p>
      <w:pPr>
        <w:pStyle w:val="TextBody"/>
        <w:rPr>
          <w:lang w:val="en-US"/>
        </w:rPr>
      </w:pPr>
      <w:r>
        <w:rPr>
          <w:lang w:val="en-US"/>
        </w:rPr>
        <w:t>“</w:t>
      </w:r>
      <w:r>
        <w:rPr>
          <w:lang w:val="en-US"/>
        </w:rPr>
        <w:t xml:space="preserve">Are you gonna wait till the aliens land on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 You think there</w:t>
      </w:r>
      <w:del w:id="2590" w:author="R.Scott Wade" w:date="2022-07-31T18:13:18Z">
        <w:r>
          <w:rPr>
            <w:lang w:val="en-US"/>
          </w:rPr>
          <w:delText>’</w:delText>
        </w:r>
      </w:del>
      <w:ins w:id="2591" w:author="R.Scott Wade" w:date="2022-07-31T18:13:18Z">
        <w:r>
          <w:rPr>
            <w:lang w:val="en-US"/>
          </w:rPr>
          <w:t>’</w:t>
        </w:r>
      </w:ins>
      <w:r>
        <w:rPr>
          <w:lang w:val="en-US"/>
        </w:rPr>
        <w:t>s all the time in the Exoverse? Your world needs you, boy!”</w:t>
      </w:r>
    </w:p>
    <w:p>
      <w:pPr>
        <w:pStyle w:val="TextBody"/>
        <w:rPr/>
      </w:pPr>
      <w:r>
        <w:rPr>
          <w:i/>
          <w:iCs/>
          <w:lang w:val="en-US"/>
          <w:rPrChange w:id="0" w:author="R.Scott Wade" w:date="2022-07-31T12:04:30Z"/>
        </w:rPr>
        <w:t>“</w:t>
      </w:r>
      <w:r>
        <w:rPr>
          <w:i/>
          <w:iCs/>
          <w:lang w:val="en-US"/>
          <w:rPrChange w:id="0" w:author="R.Scott Wade" w:date="2022-07-31T12:04:30Z"/>
        </w:rPr>
        <w:t>He</w:t>
      </w:r>
      <w:del w:id="2594" w:author="R.Scott Wade" w:date="2022-07-31T12:04:09Z">
        <w:r>
          <w:rPr>
            <w:i/>
            <w:iCs/>
            <w:lang w:val="en-US"/>
          </w:rPr>
          <w:delText>'</w:delText>
        </w:r>
      </w:del>
      <w:ins w:id="2595" w:author="R.Scott Wade" w:date="2022-07-31T18:13:18Z">
        <w:r>
          <w:rPr>
            <w:i/>
            <w:iCs/>
            <w:lang w:val="en-US"/>
          </w:rPr>
          <w:t>’</w:t>
        </w:r>
      </w:ins>
      <w:r>
        <w:rPr>
          <w:i/>
          <w:iCs/>
          <w:lang w:val="en-US"/>
          <w:rPrChange w:id="0" w:author="R.Scott Wade" w:date="2022-07-31T12:04:30Z"/>
        </w:rPr>
        <w:t>s scared, b</w:t>
      </w:r>
      <w:r>
        <w:rPr>
          <w:i/>
          <w:iCs/>
          <w:lang w:val="en-US"/>
        </w:rPr>
        <w:t>ut of h</w:t>
      </w:r>
      <w:r>
        <w:rPr>
          <w:i/>
          <w:iCs/>
          <w:lang w:val="en-US"/>
          <w:rPrChange w:id="0" w:author="R.Scott Wade" w:date="2022-07-31T12:04:43Z"/>
        </w:rPr>
        <w:t>is boss</w:t>
      </w:r>
      <w:del w:id="2598" w:author="R.Scott Wade" w:date="2022-07-31T12:04:48Z">
        <w:r>
          <w:rPr>
            <w:i/>
            <w:iCs/>
            <w:lang w:val="en-US"/>
          </w:rPr>
          <w:delText>'</w:delText>
        </w:r>
      </w:del>
      <w:ins w:id="2599" w:author="R.Scott Wade" w:date="2022-07-31T18:13:18Z">
        <w:r>
          <w:rPr>
            <w:i/>
            <w:iCs/>
            <w:lang w:val="en-US"/>
          </w:rPr>
          <w:t>’</w:t>
        </w:r>
      </w:ins>
      <w:r>
        <w:rPr>
          <w:i/>
          <w:iCs/>
          <w:lang w:val="en-US"/>
          <w:rPrChange w:id="0" w:author="R.Scott Wade" w:date="2022-07-31T12:04:43Z"/>
        </w:rPr>
        <w:t>s displ</w:t>
      </w:r>
      <w:r>
        <w:rPr>
          <w:i/>
          <w:iCs/>
          <w:lang w:val="en-US"/>
        </w:rPr>
        <w:t>easure.</w:t>
      </w:r>
      <w:r>
        <w:rPr>
          <w:lang w:val="en-US"/>
        </w:rPr>
        <w:t>” Chae whispered. “</w:t>
      </w:r>
      <w:r>
        <w:rPr>
          <w:i/>
          <w:iCs/>
          <w:lang w:val="en-US"/>
        </w:rPr>
        <w:t>He</w:t>
      </w:r>
      <w:del w:id="2601" w:author="R.Scott Wade" w:date="2022-07-31T12:04:56Z">
        <w:r>
          <w:rPr>
            <w:i/>
            <w:iCs/>
            <w:lang w:val="en-US"/>
          </w:rPr>
          <w:delText xml:space="preserve">'d </w:delText>
        </w:r>
      </w:del>
      <w:ins w:id="2602" w:author="R.Scott Wade" w:date="2022-07-31T12:05:04Z">
        <w:r>
          <w:rPr>
            <w:i/>
            <w:iCs/>
            <w:lang w:val="en-US"/>
          </w:rPr>
          <w:t xml:space="preserve"> </w:t>
        </w:r>
      </w:ins>
      <w:r>
        <w:rPr>
          <w:i/>
          <w:iCs/>
          <w:lang w:val="en-US"/>
        </w:rPr>
        <w:t xml:space="preserve">probably </w:t>
      </w:r>
      <w:r>
        <w:rPr>
          <w:i/>
          <w:iCs/>
          <w:lang w:val="en-US"/>
        </w:rPr>
        <w:t>thought you</w:t>
      </w:r>
      <w:del w:id="2603" w:author="R.Scott Wade" w:date="2022-07-31T12:05:11Z">
        <w:r>
          <w:rPr>
            <w:i/>
            <w:iCs/>
            <w:lang w:val="en-US"/>
          </w:rPr>
          <w:delText>'</w:delText>
        </w:r>
      </w:del>
      <w:ins w:id="2604" w:author="R.Scott Wade" w:date="2022-07-31T18:13:18Z">
        <w:r>
          <w:rPr>
            <w:i/>
            <w:iCs/>
            <w:lang w:val="en-US"/>
          </w:rPr>
          <w:t>’</w:t>
        </w:r>
      </w:ins>
      <w:r>
        <w:rPr>
          <w:i/>
          <w:iCs/>
          <w:lang w:val="en-US"/>
        </w:rPr>
        <w:t>d be easy to bundle up in a uniform and send to the boss. You</w:t>
      </w:r>
      <w:del w:id="2605" w:author="R.Scott Wade" w:date="2022-07-31T12:05:19Z">
        <w:r>
          <w:rPr>
            <w:i/>
            <w:iCs/>
            <w:lang w:val="en-US"/>
          </w:rPr>
          <w:delText>'</w:delText>
        </w:r>
      </w:del>
      <w:ins w:id="2606" w:author="R.Scott Wade" w:date="2022-07-31T18:13:18Z">
        <w:r>
          <w:rPr>
            <w:i/>
            <w:iCs/>
            <w:lang w:val="en-US"/>
          </w:rPr>
          <w:t>’</w:t>
        </w:r>
      </w:ins>
      <w:r>
        <w:rPr>
          <w:i/>
          <w:iCs/>
          <w:lang w:val="en-US"/>
        </w:rPr>
        <w:t>re apparently a high priority.</w:t>
      </w:r>
      <w:r>
        <w:rPr>
          <w:lang w:val="en-US"/>
        </w:rPr>
        <w:t>”</w:t>
      </w:r>
    </w:p>
    <w:p>
      <w:pPr>
        <w:pStyle w:val="TextBody"/>
        <w:rPr>
          <w:lang w:val="en-US"/>
        </w:rPr>
      </w:pPr>
      <w:r>
        <w:rPr>
          <w:lang w:val="en-US"/>
        </w:rPr>
        <w:t xml:space="preserve">The colonel got up and paced a few short steps </w:t>
      </w:r>
      <w:r>
        <w:rPr>
          <w:lang w:val="en-US"/>
        </w:rPr>
        <w:t>and</w:t>
      </w:r>
      <w:r>
        <w:rPr>
          <w:lang w:val="en-US"/>
        </w:rPr>
        <w:t xml:space="preserve"> abruptly spun on Kenst. “Think about it, then. Take the rest of the day, if you like.” </w:t>
      </w:r>
    </w:p>
    <w:p>
      <w:pPr>
        <w:pStyle w:val="TextBody"/>
        <w:rPr>
          <w:lang w:val="en-US"/>
        </w:rPr>
      </w:pPr>
      <w:r>
        <w:rPr>
          <w:lang w:val="en-US"/>
        </w:rPr>
        <w:t xml:space="preserve">He imperiously waved at Pearson </w:t>
      </w:r>
      <w:r>
        <w:rPr>
          <w:lang w:val="en-US"/>
        </w:rPr>
        <w:t>and</w:t>
      </w:r>
      <w:r>
        <w:rPr>
          <w:lang w:val="en-US"/>
        </w:rPr>
        <w:t xml:space="preserve"> pointed at Kenst. “Klebel, take him back to his room to think.”</w:t>
      </w:r>
    </w:p>
    <w:p>
      <w:pPr>
        <w:pStyle w:val="Heading9"/>
        <w:rPr>
          <w:lang w:val="en-US"/>
        </w:rPr>
      </w:pPr>
      <w:bookmarkStart w:id="47" w:name="__RefHeading___Toc29891_1146340026"/>
      <w:bookmarkEnd w:id="47"/>
      <w:r>
        <w:rPr>
          <w:lang w:val="en-US"/>
        </w:rPr>
        <w:t>D72 Kinch</w:t>
      </w:r>
      <w:r>
        <w:rPr>
          <w:lang w:val="en-US"/>
        </w:rPr>
        <w:t>loe</w:t>
      </w:r>
      <w:r>
        <w:rPr>
          <w:lang w:val="en-US"/>
        </w:rPr>
        <w:t>, End of Late Lunch, sent to his room</w:t>
      </w:r>
      <w:ins w:id="2607" w:author="R.Scott Wade" w:date="2022-07-23T17:09:53Z">
        <w:r>
          <w:rPr>
            <w:lang w:val="en-US"/>
          </w:rPr>
          <w:t xml:space="preserve">, </w:t>
        </w:r>
      </w:ins>
      <w:ins w:id="2608" w:author="R.Scott Wade" w:date="2022-07-23T17:09:53Z">
        <w:r>
          <w:rPr>
            <w:lang w:val="en-US"/>
          </w:rPr>
          <w:t>calls Riadn</w:t>
        </w:r>
      </w:ins>
      <w:ins w:id="2609" w:author="R.Scott Wade" w:date="2022-07-23T17:16:37Z">
        <w:r>
          <w:rPr>
            <w:lang w:val="en-US"/>
          </w:rPr>
          <w:t xml:space="preserve"> </w:t>
        </w:r>
      </w:ins>
      <w:ins w:id="2610" w:author="R.Scott Wade" w:date="2022-07-23T17:16:37Z">
        <w:r>
          <w:rPr>
            <w:lang w:val="en-US"/>
          </w:rPr>
          <w:t>again.</w:t>
        </w:r>
      </w:ins>
    </w:p>
    <w:p>
      <w:pPr>
        <w:pStyle w:val="TextBody"/>
        <w:rPr>
          <w:lang w:val="en-US"/>
        </w:rPr>
      </w:pPr>
      <w:r>
        <w:rPr>
          <w:lang w:val="en-US"/>
        </w:rPr>
        <w:t xml:space="preserve">Pearson dropped his fork and stood up. He smiled amicably at Kenst, indicating the door with one hand. As soon as they were in the hall, Pearson spoke </w:t>
      </w:r>
      <w:r>
        <w:rPr>
          <w:lang w:val="en-US"/>
        </w:rPr>
        <w:t>softly</w:t>
      </w:r>
      <w:r>
        <w:rPr>
          <w:lang w:val="en-US"/>
        </w:rPr>
        <w:t xml:space="preserve"> to Kenst, “He gets like that sometimes, don</w:t>
      </w:r>
      <w:del w:id="2611" w:author="R.Scott Wade" w:date="2022-07-31T18:13:18Z">
        <w:r>
          <w:rPr>
            <w:lang w:val="en-US"/>
          </w:rPr>
          <w:delText>’</w:delText>
        </w:r>
      </w:del>
      <w:ins w:id="2612" w:author="R.Scott Wade" w:date="2022-07-31T18:13:18Z">
        <w:r>
          <w:rPr>
            <w:lang w:val="en-US"/>
          </w:rPr>
          <w:t>’</w:t>
        </w:r>
      </w:ins>
      <w:r>
        <w:rPr>
          <w:lang w:val="en-US"/>
        </w:rPr>
        <w:t>t take it personally. He has a lot on his mind.”</w:t>
      </w:r>
    </w:p>
    <w:p>
      <w:pPr>
        <w:pStyle w:val="TextBody"/>
        <w:rPr>
          <w:lang w:val="en-US"/>
        </w:rPr>
      </w:pPr>
      <w:r>
        <w:rPr>
          <w:lang w:val="en-US"/>
        </w:rPr>
        <w:t>Kenst had another explanation for the colonel</w:t>
      </w:r>
      <w:del w:id="2613" w:author="R.Scott Wade" w:date="2022-07-31T18:13:18Z">
        <w:r>
          <w:rPr>
            <w:lang w:val="en-US"/>
          </w:rPr>
          <w:delText>’</w:delText>
        </w:r>
      </w:del>
      <w:ins w:id="2614" w:author="R.Scott Wade" w:date="2022-07-31T18:13:18Z">
        <w:r>
          <w:rPr>
            <w:lang w:val="en-US"/>
          </w:rPr>
          <w:t>’</w:t>
        </w:r>
      </w:ins>
      <w:r>
        <w:rPr>
          <w:lang w:val="en-US"/>
        </w:rPr>
        <w:t>s outburst, but thought wiser of speaking of it. As they got to his room, Pearson</w:t>
      </w:r>
      <w:r>
        <w:rPr>
          <w:shd w:fill="auto" w:val="clear"/>
          <w:lang w:val="en-US"/>
        </w:rPr>
        <w:t xml:space="preserve"> said, “How abo</w:t>
      </w:r>
      <w:r>
        <w:rPr>
          <w:lang w:val="en-US"/>
        </w:rPr>
        <w:t xml:space="preserve">ut I check in with you later on? </w:t>
      </w:r>
      <w:r>
        <w:rPr>
          <w:lang w:val="en-US"/>
        </w:rPr>
        <w:t>I</w:t>
      </w:r>
      <w:del w:id="2615" w:author="R.Scott Wade" w:date="2022-07-31T18:13:18Z">
        <w:r>
          <w:rPr>
            <w:lang w:val="en-US"/>
          </w:rPr>
          <w:delText>’</w:delText>
        </w:r>
      </w:del>
      <w:ins w:id="2616" w:author="R.Scott Wade" w:date="2022-07-31T18:13:18Z">
        <w:r>
          <w:rPr>
            <w:lang w:val="en-US"/>
          </w:rPr>
          <w:t>’</w:t>
        </w:r>
      </w:ins>
      <w:r>
        <w:rPr>
          <w:lang w:val="en-US"/>
        </w:rPr>
        <w:t xml:space="preserve">ll bring some food, in case </w:t>
      </w:r>
      <w:r>
        <w:rPr>
          <w:lang w:val="en-US"/>
        </w:rPr>
        <w:t>you</w:t>
      </w:r>
      <w:del w:id="2617" w:author="R.Scott Wade" w:date="2022-07-31T18:13:18Z">
        <w:r>
          <w:rPr>
            <w:lang w:val="en-US"/>
          </w:rPr>
          <w:delText>’</w:delText>
        </w:r>
      </w:del>
      <w:ins w:id="2618" w:author="R.Scott Wade" w:date="2022-07-31T18:13:18Z">
        <w:r>
          <w:rPr>
            <w:lang w:val="en-US"/>
          </w:rPr>
          <w:t>’</w:t>
        </w:r>
      </w:ins>
      <w:r>
        <w:rPr>
          <w:lang w:val="en-US"/>
        </w:rPr>
        <w:t>re hungry. Lunch was kind of short</w:t>
      </w:r>
      <w:r>
        <w:rPr>
          <w:lang w:val="en-US"/>
        </w:rPr>
        <w:t>.”</w:t>
      </w:r>
    </w:p>
    <w:p>
      <w:pPr>
        <w:pStyle w:val="TextBody"/>
        <w:rPr>
          <w:lang w:val="en-US"/>
        </w:rPr>
      </w:pPr>
      <w:r>
        <w:rPr>
          <w:lang w:val="en-US"/>
        </w:rPr>
        <w:t xml:space="preserve">Kenst </w:t>
      </w:r>
      <w:r>
        <w:rPr>
          <w:lang w:val="en-US"/>
        </w:rPr>
        <w:t>nodded</w:t>
      </w:r>
      <w:r>
        <w:rPr>
          <w:lang w:val="en-US"/>
        </w:rPr>
        <w:t xml:space="preserve"> h</w:t>
      </w:r>
      <w:r>
        <w:rPr>
          <w:shd w:fill="auto" w:val="clear"/>
          <w:lang w:val="en-US"/>
        </w:rPr>
        <w:t xml:space="preserve">is head </w:t>
      </w:r>
      <w:r>
        <w:rPr>
          <w:shd w:fill="auto" w:val="clear"/>
          <w:lang w:val="en-US"/>
        </w:rPr>
        <w:t>mut</w:t>
      </w:r>
      <w:r>
        <w:rPr>
          <w:lang w:val="en-US"/>
        </w:rPr>
        <w:t>ely</w:t>
      </w:r>
      <w:r>
        <w:rPr>
          <w:lang w:val="en-US"/>
        </w:rPr>
        <w:t>. Kenst had other plans, but he wasn</w:t>
      </w:r>
      <w:del w:id="2619" w:author="R.Scott Wade" w:date="2022-07-31T18:13:18Z">
        <w:r>
          <w:rPr>
            <w:lang w:val="en-US"/>
          </w:rPr>
          <w:delText>’</w:delText>
        </w:r>
      </w:del>
      <w:ins w:id="2620" w:author="R.Scott Wade" w:date="2022-07-31T18:13:18Z">
        <w:r>
          <w:rPr>
            <w:lang w:val="en-US"/>
          </w:rPr>
          <w:t>’</w:t>
        </w:r>
      </w:ins>
      <w:r>
        <w:rPr>
          <w:lang w:val="en-US"/>
        </w:rPr>
        <w:t xml:space="preserve">t going to share them with an Earth spy. He let the door close behind him. </w:t>
      </w:r>
      <w:ins w:id="2621" w:author="R.Scott Wade" w:date="2022-07-10T15:17:14Z">
        <w:r>
          <w:rPr>
            <w:lang w:val="en-US"/>
          </w:rPr>
          <w:t>He almost raced for the comm on the nightstand.</w:t>
        </w:r>
      </w:ins>
    </w:p>
    <w:p>
      <w:pPr>
        <w:pStyle w:val="TextBody"/>
        <w:rPr>
          <w:lang w:val="en-US"/>
        </w:rPr>
      </w:pPr>
      <w:r>
        <w:rPr>
          <w:color w:val="000000"/>
          <w:shd w:fill="auto" w:val="clear"/>
          <w:lang w:val="en-US"/>
        </w:rPr>
        <w:t>A</w:t>
      </w:r>
      <w:r>
        <w:rPr>
          <w:color w:val="000000"/>
          <w:shd w:fill="auto" w:val="clear"/>
          <w:lang w:val="en-US"/>
        </w:rPr>
        <w:t xml:space="preserve">s soon as </w:t>
      </w:r>
      <w:r>
        <w:rPr>
          <w:color w:val="000000"/>
          <w:shd w:fill="auto" w:val="clear"/>
          <w:lang w:val="en-US"/>
        </w:rPr>
        <w:t>the door closed</w:t>
      </w:r>
      <w:r>
        <w:rPr>
          <w:color w:val="000000"/>
          <w:shd w:fill="auto" w:val="clear"/>
          <w:lang w:val="en-US"/>
        </w:rPr>
        <w:t xml:space="preserve">, </w:t>
      </w:r>
      <w:r>
        <w:rPr>
          <w:color w:val="000000"/>
          <w:shd w:fill="auto" w:val="clear"/>
          <w:lang w:val="en-US"/>
        </w:rPr>
        <w:t>Pearson</w:t>
      </w:r>
      <w:r>
        <w:rPr>
          <w:color w:val="000000"/>
          <w:shd w:fill="auto" w:val="clear"/>
          <w:lang w:val="en-US"/>
        </w:rPr>
        <w:t xml:space="preserve"> </w:t>
      </w:r>
      <w:r>
        <w:rPr>
          <w:color w:val="000000"/>
          <w:shd w:fill="auto" w:val="clear"/>
          <w:lang w:val="en-US"/>
        </w:rPr>
        <w:t xml:space="preserve">turned and walked straight out of the building to his vehicle. He produced a plain writing stylus and used </w:t>
      </w:r>
      <w:r>
        <w:rPr>
          <w:color w:val="000000"/>
          <w:shd w:fill="auto" w:val="clear"/>
          <w:lang w:val="en-US"/>
        </w:rPr>
        <w:t xml:space="preserve">it </w:t>
      </w:r>
      <w:r>
        <w:rPr>
          <w:color w:val="000000"/>
          <w:shd w:fill="auto" w:val="clear"/>
          <w:lang w:val="en-US"/>
        </w:rPr>
        <w:t xml:space="preserve">to push </w:t>
      </w:r>
      <w:r>
        <w:rPr>
          <w:color w:val="000000"/>
          <w:shd w:fill="auto" w:val="clear"/>
          <w:lang w:val="en-US"/>
        </w:rPr>
        <w:t xml:space="preserve">buttons </w:t>
      </w:r>
      <w:r>
        <w:rPr>
          <w:color w:val="000000"/>
          <w:shd w:fill="auto" w:val="clear"/>
          <w:lang w:val="en-US"/>
        </w:rPr>
        <w:t>on the car</w:t>
      </w:r>
      <w:del w:id="2622" w:author="R.Scott Wade" w:date="2022-07-31T18:13:18Z">
        <w:r>
          <w:rPr>
            <w:color w:val="000000"/>
            <w:shd w:fill="auto" w:val="clear"/>
            <w:lang w:val="en-US"/>
          </w:rPr>
          <w:delText>’</w:delText>
        </w:r>
      </w:del>
      <w:ins w:id="2623" w:author="R.Scott Wade" w:date="2022-07-31T18:13:18Z">
        <w:r>
          <w:rPr>
            <w:color w:val="000000"/>
            <w:shd w:fill="auto" w:val="clear"/>
            <w:lang w:val="en-US"/>
          </w:rPr>
          <w:t>’</w:t>
        </w:r>
      </w:ins>
      <w:r>
        <w:rPr>
          <w:color w:val="000000"/>
          <w:shd w:fill="auto" w:val="clear"/>
          <w:lang w:val="en-US"/>
        </w:rPr>
        <w:t>s entertainment system. Without waiting for confirmation that anything unusual had happened, he began to speak quietly and rapidly. “Priority one, red. Had an interesting lunch meeting with the colonel</w:t>
      </w:r>
      <w:commentRangeStart w:id="63"/>
      <w:r>
        <w:rPr>
          <w:color w:val="000000"/>
          <w:shd w:fill="auto" w:val="clear"/>
          <w:lang w:val="en-US"/>
        </w:rPr>
        <w:t xml:space="preserve">, the </w:t>
      </w:r>
      <w:r>
        <w:rPr>
          <w:color w:val="000000"/>
          <w:shd w:fill="auto" w:val="clear"/>
          <w:lang w:val="en-US"/>
        </w:rPr>
        <w:t xml:space="preserve">Rodeloy </w:t>
      </w:r>
      <w:r>
        <w:rPr>
          <w:color w:val="000000"/>
          <w:shd w:fill="auto" w:val="clear"/>
          <w:lang w:val="en-US"/>
        </w:rPr>
        <w:t>boy</w:t>
      </w:r>
      <w:r>
        <w:rPr>
          <w:lang w:val="en-US"/>
        </w:rPr>
      </w:r>
      <w:commentRangeEnd w:id="63"/>
      <w:r>
        <w:commentReference w:id="63"/>
      </w:r>
      <w:r>
        <w:rPr>
          <w:color w:val="000000"/>
          <w:shd w:fill="auto" w:val="clear"/>
          <w:lang w:val="en-US"/>
        </w:rPr>
        <w:t xml:space="preserve"> </w:t>
      </w:r>
      <w:r>
        <w:rPr>
          <w:color w:val="000000"/>
          <w:shd w:fill="auto" w:val="clear"/>
          <w:lang w:val="en-US"/>
        </w:rPr>
        <w:t>and the other candidate</w:t>
      </w:r>
      <w:r>
        <w:rPr>
          <w:color w:val="000000"/>
          <w:shd w:fill="auto" w:val="clear"/>
          <w:lang w:val="en-US"/>
        </w:rPr>
        <w:t>…”</w:t>
      </w:r>
    </w:p>
    <w:p>
      <w:pPr>
        <w:pStyle w:val="TextBody"/>
        <w:rPr>
          <w:ins w:id="2624" w:author="R.Scott Wade" w:date="2022-07-10T16:10:46Z"/>
        </w:rPr>
      </w:pPr>
      <w:r>
        <w:rPr>
          <w:color w:val="000000"/>
          <w:shd w:fill="auto" w:val="clear"/>
          <w:lang w:val="en-US"/>
        </w:rPr>
        <w:t xml:space="preserve">The message was heard in realtime </w:t>
      </w:r>
      <w:r>
        <w:rPr>
          <w:color w:val="000000"/>
          <w:shd w:fill="auto" w:val="clear"/>
          <w:lang w:val="en-US"/>
        </w:rPr>
        <w:t xml:space="preserve">at </w:t>
      </w:r>
      <w:r>
        <w:rPr>
          <w:color w:val="000000"/>
          <w:shd w:fill="auto" w:val="clear"/>
          <w:lang w:val="en-US"/>
        </w:rPr>
        <w:t xml:space="preserve">an </w:t>
      </w:r>
      <w:r>
        <w:rPr>
          <w:color w:val="000000"/>
          <w:shd w:fill="auto" w:val="clear"/>
          <w:lang w:val="en-US"/>
        </w:rPr>
        <w:t xml:space="preserve">ugly </w:t>
      </w:r>
      <w:r>
        <w:rPr>
          <w:color w:val="000000"/>
          <w:shd w:fill="auto" w:val="clear"/>
          <w:lang w:val="en-US"/>
        </w:rPr>
        <w:t xml:space="preserve">building in the </w:t>
      </w:r>
      <w:r>
        <w:rPr>
          <w:color w:val="000000"/>
          <w:shd w:fill="auto" w:val="clear"/>
          <w:lang w:val="en-US"/>
        </w:rPr>
        <w:t xml:space="preserve">nearby </w:t>
      </w:r>
      <w:r>
        <w:rPr>
          <w:color w:val="000000"/>
          <w:shd w:fill="auto" w:val="clear"/>
          <w:lang w:val="en-US"/>
        </w:rPr>
        <w:t xml:space="preserve">town of </w:t>
      </w:r>
      <w:r>
        <w:rPr>
          <w:color w:val="000000"/>
          <w:shd w:fill="auto" w:val="clear"/>
        </w:rPr>
        <w:t>Tranquillitatis</w:t>
      </w:r>
      <w:r>
        <w:rPr>
          <w:color w:val="000000"/>
          <w:shd w:fill="auto" w:val="clear"/>
          <w:lang w:val="en-US"/>
        </w:rPr>
        <w:t>.</w:t>
      </w:r>
    </w:p>
    <w:p>
      <w:pPr>
        <w:pStyle w:val="TextBody"/>
        <w:rPr>
          <w:ins w:id="2629" w:author="R.Scott Wade" w:date="2022-07-23T17:27:51Z"/>
        </w:rPr>
      </w:pPr>
      <w:ins w:id="2625" w:author="R.Scott Wade" w:date="2022-07-10T16:16:57Z">
        <w:r>
          <w:rPr>
            <w:color w:val="000000"/>
            <w:shd w:fill="auto" w:val="clear"/>
            <w:lang w:val="en-US"/>
          </w:rPr>
          <w:t>A</w:t>
        </w:r>
      </w:ins>
      <w:ins w:id="2626" w:author="R.Scott Wade" w:date="2022-07-10T16:16:57Z">
        <w:r>
          <w:rPr>
            <w:color w:val="000000"/>
            <w:shd w:fill="auto" w:val="clear"/>
            <w:lang w:val="en-US"/>
          </w:rPr>
          <w:t>s Pearson made his call, Kenst made a call of his own.</w:t>
        </w:r>
      </w:ins>
      <w:ins w:id="2627" w:author="R.Scott Wade" w:date="2022-07-10T16:27:44Z">
        <w:r>
          <w:rPr>
            <w:color w:val="000000"/>
            <w:shd w:fill="auto" w:val="clear"/>
            <w:lang w:val="en-US"/>
          </w:rPr>
          <w:commentReference w:id="64"/>
        </w:r>
      </w:ins>
      <w:ins w:id="2628" w:author="R.Scott Wade" w:date="2022-07-23T17:25:43Z">
        <w:r>
          <w:rPr>
            <w:color w:val="000000"/>
            <w:shd w:fill="auto" w:val="clear"/>
            <w:lang w:val="en-US"/>
          </w:rPr>
          <w:t xml:space="preserve"> </w:t>
        </w:r>
      </w:ins>
    </w:p>
    <w:p>
      <w:pPr>
        <w:pStyle w:val="TextBody"/>
        <w:ind w:left="2836" w:right="0" w:firstLine="288"/>
        <w:rPr>
          <w:ins w:id="2634" w:author="R.Scott Wade" w:date="2022-07-23T17:26:11Z"/>
        </w:rPr>
      </w:pPr>
      <w:ins w:id="2630" w:author="R.Scott Wade" w:date="2022-07-23T17:26:11Z">
        <w:r>
          <w:rPr>
            <w:b w:val="false"/>
            <w:i w:val="false"/>
            <w:strike w:val="false"/>
            <w:dstrike w:val="false"/>
            <w:outline w:val="false"/>
            <w:shadow w:val="false"/>
            <w:color w:val="000000"/>
            <w:spacing w:val="0"/>
            <w:kern w:val="2"/>
            <w:sz w:val="24"/>
            <w:u w:val="none"/>
            <w:shd w:fill="auto" w:val="clear"/>
            <w:em w:val="none"/>
            <w:lang w:val="en-US"/>
          </w:rPr>
          <w:t xml:space="preserve">In the call: He tells her he’s at </w:t>
        </w:r>
      </w:ins>
      <w:ins w:id="2631" w:author="R.Scott Wade" w:date="2022-07-23T17:26:11Z">
        <w:r>
          <w:rPr>
            <w:b w:val="false"/>
            <w:i w:val="false"/>
            <w:strike w:val="false"/>
            <w:dstrike w:val="false"/>
            <w:outline w:val="false"/>
            <w:shadow w:val="false"/>
            <w:color w:val="000000"/>
            <w:spacing w:val="0"/>
            <w:kern w:val="2"/>
            <w:sz w:val="24"/>
            <w:u w:val="none"/>
            <w:shd w:fill="auto" w:val="clear"/>
            <w:em w:val="none"/>
            <w:lang w:val="en-US"/>
          </w:rPr>
          <w:t>K</w:t>
        </w:r>
      </w:ins>
      <w:ins w:id="2632" w:author="R.Scott Wade" w:date="2022-07-23T17:26:11Z">
        <w:r>
          <w:rPr>
            <w:b w:val="false"/>
            <w:i w:val="false"/>
            <w:strike w:val="false"/>
            <w:dstrike w:val="false"/>
            <w:outline w:val="false"/>
            <w:shadow w:val="false"/>
            <w:color w:val="000000"/>
            <w:spacing w:val="0"/>
            <w:kern w:val="2"/>
            <w:sz w:val="24"/>
            <w:u w:val="none"/>
            <w:shd w:fill="auto" w:val="clear"/>
            <w:em w:val="none"/>
            <w:lang w:val="en-US"/>
          </w:rPr>
          <w:t xml:space="preserve">inchloe getting recruited. She’s very positive about it, first, cuz she’s a positive person, second, cuz she was slightly worried he might grow up to be a farmer. Military career sounds much better. </w:t>
        </w:r>
      </w:ins>
      <w:ins w:id="2633" w:author="R.Scott Wade" w:date="2022-07-23T17:26:11Z">
        <w:r>
          <w:rPr>
            <w:b w:val="false"/>
            <w:i w:val="false"/>
            <w:strike w:val="false"/>
            <w:dstrike w:val="false"/>
            <w:outline w:val="false"/>
            <w:shadow w:val="false"/>
            <w:color w:val="000000"/>
            <w:spacing w:val="0"/>
            <w:kern w:val="2"/>
            <w:sz w:val="24"/>
            <w:u w:val="none"/>
            <w:shd w:fill="auto" w:val="clear"/>
            <w:em w:val="none"/>
            <w:lang w:val="en-US"/>
          </w:rPr>
          <w:t>He touches on colonel’s bumbling, but doesn’t go into it. She can hear in his voice that the colonel has done something to make him mad. She soothes him as only she can.</w:t>
        </w:r>
      </w:ins>
    </w:p>
    <w:p>
      <w:pPr>
        <w:pStyle w:val="TextBody"/>
        <w:ind w:left="2836" w:right="0" w:firstLine="288"/>
        <w:rPr/>
      </w:pPr>
      <w:ins w:id="2635" w:author="R.Scott Wade" w:date="2022-07-23T17:26:11Z">
        <w:r>
          <w:rPr>
            <w:b w:val="false"/>
            <w:i w:val="false"/>
            <w:strike w:val="false"/>
            <w:dstrike w:val="false"/>
            <w:outline w:val="false"/>
            <w:shadow w:val="false"/>
            <w:color w:val="000000"/>
            <w:spacing w:val="0"/>
            <w:kern w:val="2"/>
            <w:sz w:val="24"/>
            <w:u w:val="none"/>
            <w:shd w:fill="auto" w:val="clear"/>
            <w:em w:val="none"/>
            <w:lang w:val="en-US"/>
          </w:rPr>
          <w:t>He says nothing about the mark, Arachnaes, that there’s an Earth spy he’s eating lunch with, etc. He tells her about Taelza, she’s really reli</w:t>
        </w:r>
      </w:ins>
      <w:ins w:id="2636" w:author="R.Scott Wade" w:date="2022-07-23T17:26:11Z">
        <w:r>
          <w:rPr>
            <w:b w:val="false"/>
            <w:i w:val="false"/>
            <w:strike w:val="false"/>
            <w:dstrike w:val="false"/>
            <w:outline w:val="false"/>
            <w:shadow w:val="false"/>
            <w:color w:val="000000"/>
            <w:spacing w:val="0"/>
            <w:kern w:val="2"/>
            <w:sz w:val="24"/>
            <w:u w:val="none"/>
            <w:shd w:fill="auto" w:val="clear"/>
            <w:em w:val="none"/>
            <w:lang w:val="en-US"/>
          </w:rPr>
          <w:t>e</w:t>
        </w:r>
      </w:ins>
      <w:ins w:id="2637" w:author="R.Scott Wade" w:date="2022-07-23T17:26:11Z">
        <w:r>
          <w:rPr>
            <w:b w:val="false"/>
            <w:i w:val="false"/>
            <w:strike w:val="false"/>
            <w:dstrike w:val="false"/>
            <w:outline w:val="false"/>
            <w:shadow w:val="false"/>
            <w:color w:val="000000"/>
            <w:spacing w:val="0"/>
            <w:kern w:val="2"/>
            <w:sz w:val="24"/>
            <w:u w:val="none"/>
            <w:shd w:fill="auto" w:val="clear"/>
            <w:em w:val="none"/>
            <w:lang w:val="en-US"/>
          </w:rPr>
          <w:t>ved to hear Taelza’s 20ish.</w:t>
        </w:r>
      </w:ins>
      <w:ins w:id="2638" w:author="R.Scott Wade" w:date="2022-07-23T17:29:36Z">
        <w:r>
          <w:rPr>
            <w:b w:val="false"/>
            <w:i w:val="false"/>
            <w:strike w:val="false"/>
            <w:dstrike w:val="false"/>
            <w:outline w:val="false"/>
            <w:shadow w:val="false"/>
            <w:color w:val="000000"/>
            <w:spacing w:val="0"/>
            <w:kern w:val="2"/>
            <w:sz w:val="24"/>
            <w:u w:val="none"/>
            <w:shd w:fill="auto" w:val="clear"/>
            <w:em w:val="none"/>
            <w:lang w:val="en-US"/>
          </w:rPr>
          <w:t xml:space="preserve"> </w:t>
        </w:r>
      </w:ins>
      <w:ins w:id="2639" w:author="R.Scott Wade" w:date="2022-07-23T17:29:36Z">
        <w:r>
          <w:rPr>
            <w:b w:val="false"/>
            <w:i w:val="false"/>
            <w:strike w:val="false"/>
            <w:dstrike w:val="false"/>
            <w:outline w:val="false"/>
            <w:shadow w:val="false"/>
            <w:color w:val="000000"/>
            <w:spacing w:val="0"/>
            <w:kern w:val="2"/>
            <w:sz w:val="24"/>
            <w:u w:val="none"/>
            <w:shd w:fill="auto" w:val="clear"/>
            <w:em w:val="none"/>
            <w:lang w:val="en-US"/>
          </w:rPr>
          <w:t>They say their goodbyes, he hangs up. Something she said makes him think of the colonel, and he gets mad again.</w:t>
        </w:r>
      </w:ins>
    </w:p>
    <w:p>
      <w:pPr>
        <w:pStyle w:val="Heading9"/>
        <w:rPr>
          <w:lang w:val="en-US"/>
        </w:rPr>
      </w:pPr>
      <w:bookmarkStart w:id="48" w:name="__RefHeading___Toc29893_1146340026"/>
      <w:bookmarkEnd w:id="48"/>
      <w:r>
        <w:rPr>
          <w:color w:val="000000"/>
          <w:shd w:fill="auto" w:val="clear"/>
          <w:lang w:val="en-US"/>
        </w:rPr>
        <w:t xml:space="preserve">D72 </w:t>
      </w:r>
      <w:r>
        <w:rPr>
          <w:color w:val="000000"/>
          <w:shd w:fill="auto" w:val="clear"/>
          <w:lang w:val="en-US"/>
        </w:rPr>
        <w:t>P</w:t>
      </w:r>
      <w:r>
        <w:rPr>
          <w:color w:val="000000"/>
          <w:shd w:fill="auto" w:val="clear"/>
          <w:lang w:val="en-US"/>
        </w:rPr>
        <w:t>earson Tells EarthF about wielders</w:t>
      </w:r>
    </w:p>
    <w:p>
      <w:pPr>
        <w:pStyle w:val="TextBody"/>
        <w:rPr>
          <w:lang w:val="en-US"/>
        </w:rPr>
      </w:pPr>
      <w:r>
        <w:rPr>
          <w:lang w:val="en-US"/>
        </w:rPr>
        <w:t>Kenst ha</w:t>
      </w:r>
      <w:r>
        <w:rPr>
          <w:lang w:val="en-US"/>
        </w:rPr>
        <w:t xml:space="preserve">d had enough, seen enough. He felt nothing but anger at the colonel. </w:t>
      </w:r>
      <w:r>
        <w:rPr>
          <w:i/>
          <w:iCs/>
          <w:lang w:val="en-US"/>
        </w:rPr>
        <w:t xml:space="preserve">No way in </w:t>
      </w:r>
      <w:r>
        <w:rPr>
          <w:i/>
          <w:iCs/>
          <w:lang w:val="en-US"/>
        </w:rPr>
        <w:t>Chaos</w:t>
      </w:r>
      <w:r>
        <w:rPr>
          <w:lang w:val="en-US"/>
        </w:rPr>
        <w:t xml:space="preserve">, Kenst thought, </w:t>
      </w:r>
      <w:r>
        <w:rPr>
          <w:i/>
          <w:iCs/>
          <w:lang w:val="en-US"/>
        </w:rPr>
        <w:t>no way the likes of you is going to get me in</w:t>
      </w:r>
      <w:r>
        <w:rPr>
          <w:i/>
          <w:iCs/>
          <w:lang w:val="en-US"/>
        </w:rPr>
        <w:t>to</w:t>
      </w:r>
      <w:r>
        <w:rPr>
          <w:i/>
          <w:iCs/>
          <w:lang w:val="en-US"/>
        </w:rPr>
        <w:t xml:space="preserve"> the military</w:t>
      </w:r>
      <w:r>
        <w:rPr>
          <w:lang w:val="en-US"/>
        </w:rPr>
        <w:t xml:space="preserve">. </w:t>
      </w:r>
    </w:p>
    <w:p>
      <w:pPr>
        <w:pStyle w:val="TextBody"/>
        <w:rPr>
          <w:lang w:val="en-US"/>
        </w:rPr>
      </w:pPr>
      <w:r>
        <w:rPr>
          <w:i/>
          <w:iCs/>
          <w:lang w:val="en-US"/>
        </w:rPr>
        <w:t xml:space="preserve">Destroy it </w:t>
      </w:r>
      <w:r>
        <w:rPr>
          <w:i/>
          <w:iCs/>
          <w:lang w:val="en-US"/>
        </w:rPr>
        <w:t>all</w:t>
      </w:r>
      <w:r>
        <w:rPr>
          <w:lang w:val="en-US"/>
        </w:rPr>
        <w:t xml:space="preserve">, his anger said. </w:t>
      </w:r>
    </w:p>
    <w:p>
      <w:pPr>
        <w:pStyle w:val="TextBody"/>
        <w:rPr>
          <w:lang w:val="en-US"/>
        </w:rPr>
      </w:pPr>
      <w:r>
        <w:rPr>
          <w:lang w:val="en-US"/>
        </w:rPr>
        <w:t>“</w:t>
      </w:r>
      <w:r>
        <w:rPr>
          <w:i/>
          <w:iCs/>
          <w:lang w:val="en-US"/>
        </w:rPr>
        <w:t>Wait</w:t>
      </w:r>
      <w:r>
        <w:rPr>
          <w:lang w:val="en-US"/>
        </w:rPr>
        <w:t>” said Chae. “</w:t>
      </w:r>
      <w:r>
        <w:rPr>
          <w:i/>
          <w:iCs/>
          <w:lang w:val="en-US"/>
        </w:rPr>
        <w:t>You should wait until most of the staff goes home for the day. Maybe two, three hours.</w:t>
      </w:r>
      <w:r>
        <w:rPr>
          <w:lang w:val="en-US"/>
        </w:rPr>
        <w:t xml:space="preserve">” So Kenst waited, and napped. He woke </w:t>
      </w:r>
      <w:r>
        <w:rPr>
          <w:lang w:val="en-US"/>
        </w:rPr>
        <w:t>quickly but simply</w:t>
      </w:r>
      <w:r>
        <w:rPr>
          <w:lang w:val="en-US"/>
        </w:rPr>
        <w:t xml:space="preserve">, </w:t>
      </w:r>
      <w:r>
        <w:rPr>
          <w:lang w:val="en-US"/>
        </w:rPr>
        <w:t>hours</w:t>
      </w:r>
      <w:r>
        <w:rPr>
          <w:lang w:val="en-US"/>
        </w:rPr>
        <w:t xml:space="preserve"> after sunset, clear headed and alert. </w:t>
      </w:r>
      <w:r>
        <w:rPr>
          <w:lang w:val="en-US"/>
        </w:rPr>
        <w:t>No wonder, he thought. Chae had let him sleep for far longer than three hours.</w:t>
      </w:r>
    </w:p>
    <w:p>
      <w:pPr>
        <w:pStyle w:val="TextBody"/>
        <w:rPr>
          <w:lang w:val="en-US"/>
        </w:rPr>
      </w:pPr>
      <w:r>
        <w:rPr>
          <w:lang w:val="en-US"/>
        </w:rPr>
        <w:t>“</w:t>
      </w:r>
      <w:r>
        <w:rPr>
          <w:i/>
          <w:iCs/>
          <w:lang w:val="en-US"/>
        </w:rPr>
        <w:t>Chae? Was that you?</w:t>
      </w:r>
      <w:r>
        <w:rPr>
          <w:lang w:val="en-US"/>
        </w:rPr>
        <w:t>”</w:t>
      </w:r>
    </w:p>
    <w:p>
      <w:pPr>
        <w:pStyle w:val="TextBody"/>
        <w:rPr>
          <w:lang w:val="en-US"/>
        </w:rPr>
      </w:pPr>
      <w:r>
        <w:rPr>
          <w:lang w:val="en-US"/>
        </w:rPr>
        <w:t>“</w:t>
      </w:r>
      <w:r>
        <w:rPr>
          <w:i/>
          <w:iCs/>
          <w:lang w:val="en-US"/>
        </w:rPr>
        <w:t>Yes. I thought a gentler alarm would be sufficient.</w:t>
      </w:r>
      <w:r>
        <w:rPr>
          <w:lang w:val="en-US"/>
        </w:rPr>
        <w:t xml:space="preserve">” </w:t>
      </w:r>
    </w:p>
    <w:p>
      <w:pPr>
        <w:pStyle w:val="TextBody"/>
        <w:rPr>
          <w:lang w:val="en-US"/>
        </w:rPr>
      </w:pPr>
      <w:r>
        <w:rPr>
          <w:lang w:val="en-US"/>
        </w:rPr>
        <w:t>“</w:t>
      </w:r>
      <w:r>
        <w:rPr>
          <w:i/>
          <w:iCs/>
          <w:lang w:val="en-US"/>
        </w:rPr>
        <w:t>Thanks. Now let</w:t>
      </w:r>
      <w:del w:id="2640" w:author="R.Scott Wade" w:date="2022-07-31T18:13:18Z">
        <w:r>
          <w:rPr>
            <w:i/>
            <w:iCs/>
            <w:lang w:val="en-US"/>
          </w:rPr>
          <w:delText>’</w:delText>
        </w:r>
      </w:del>
      <w:ins w:id="2641" w:author="R.Scott Wade" w:date="2022-07-31T18:13:18Z">
        <w:r>
          <w:rPr>
            <w:i/>
            <w:iCs/>
            <w:lang w:val="en-US"/>
          </w:rPr>
          <w:t>’</w:t>
        </w:r>
      </w:ins>
      <w:r>
        <w:rPr>
          <w:i/>
          <w:iCs/>
          <w:lang w:val="en-US"/>
        </w:rPr>
        <w:t>s get out of here.</w:t>
      </w:r>
      <w:r>
        <w:rPr>
          <w:lang w:val="en-US"/>
        </w:rPr>
        <w:t xml:space="preserve">” </w:t>
      </w:r>
      <w:r>
        <w:rPr>
          <w:lang w:val="en-US"/>
        </w:rPr>
        <w:t>As the lights came up he noticed that the suite looked different than from before his nap. “</w:t>
      </w:r>
      <w:r>
        <w:rPr>
          <w:i/>
          <w:iCs/>
          <w:lang w:val="en-US"/>
        </w:rPr>
        <w:t>Chae – what</w:t>
      </w:r>
      <w:del w:id="2642" w:author="R.Scott Wade" w:date="2022-07-31T18:13:18Z">
        <w:r>
          <w:rPr>
            <w:i/>
            <w:iCs/>
            <w:lang w:val="en-US"/>
          </w:rPr>
          <w:delText>’</w:delText>
        </w:r>
      </w:del>
      <w:ins w:id="2643" w:author="R.Scott Wade" w:date="2022-07-31T18:13:18Z">
        <w:r>
          <w:rPr>
            <w:i/>
            <w:iCs/>
            <w:lang w:val="en-US"/>
          </w:rPr>
          <w:t>’</w:t>
        </w:r>
      </w:ins>
      <w:r>
        <w:rPr>
          <w:i/>
          <w:iCs/>
          <w:lang w:val="en-US"/>
        </w:rPr>
        <w:t>s changed?”</w:t>
      </w:r>
    </w:p>
    <w:p>
      <w:pPr>
        <w:pStyle w:val="TextBody"/>
        <w:rPr>
          <w:lang w:val="en-US"/>
        </w:rPr>
      </w:pPr>
      <w:r>
        <w:rPr>
          <w:i/>
          <w:iCs/>
          <w:lang w:val="en-US"/>
        </w:rPr>
        <w:t>“</w:t>
      </w:r>
      <w:r>
        <w:rPr>
          <w:i/>
          <w:iCs/>
          <w:lang w:val="en-US"/>
        </w:rPr>
        <w:t xml:space="preserve">I had to build up my reserves while you slept. I needed raw material. </w:t>
      </w:r>
      <w:r>
        <w:rPr>
          <w:i/>
          <w:iCs/>
          <w:lang w:val="en-US"/>
        </w:rPr>
        <w:t>This room had quite a good supply of electronics I was able to make use of.</w:t>
      </w:r>
      <w:r>
        <w:rPr>
          <w:i/>
          <w:iCs/>
          <w:lang w:val="en-US"/>
        </w:rPr>
        <w:t>”</w:t>
      </w:r>
      <w:r>
        <w:rPr>
          <w:i w:val="false"/>
          <w:iCs w:val="false"/>
          <w:lang w:val="en-US"/>
        </w:rPr>
        <w:t xml:space="preserve"> </w:t>
      </w:r>
    </w:p>
    <w:p>
      <w:pPr>
        <w:pStyle w:val="TextBody"/>
        <w:rPr>
          <w:lang w:val="en-US"/>
        </w:rPr>
      </w:pPr>
      <w:r>
        <w:rPr>
          <w:i w:val="false"/>
          <w:iCs w:val="false"/>
          <w:lang w:val="en-US"/>
        </w:rPr>
        <w:t xml:space="preserve">Kenst realized that what he was seeing was etched lines </w:t>
      </w:r>
      <w:r>
        <w:rPr>
          <w:i w:val="false"/>
          <w:iCs w:val="false"/>
          <w:lang w:val="en-US"/>
        </w:rPr>
        <w:t>and</w:t>
      </w:r>
      <w:r>
        <w:rPr>
          <w:i w:val="false"/>
          <w:iCs w:val="false"/>
          <w:lang w:val="en-US"/>
        </w:rPr>
        <w:t xml:space="preserve"> voids all over the </w:t>
      </w:r>
      <w:r>
        <w:rPr>
          <w:i w:val="false"/>
          <w:iCs w:val="false"/>
          <w:lang w:val="en-US"/>
        </w:rPr>
        <w:t>walls of the</w:t>
      </w:r>
      <w:r>
        <w:rPr>
          <w:i w:val="false"/>
          <w:iCs w:val="false"/>
          <w:lang w:val="en-US"/>
        </w:rPr>
        <w:t xml:space="preserve"> suite. Most were less than the depth of a fingernail, but they were everywhere. </w:t>
      </w:r>
      <w:r>
        <w:rPr>
          <w:i w:val="false"/>
          <w:iCs w:val="false"/>
          <w:lang w:val="en-US"/>
        </w:rPr>
        <w:t>Apparently</w:t>
      </w:r>
      <w:r>
        <w:rPr>
          <w:i w:val="false"/>
          <w:iCs w:val="false"/>
          <w:lang w:val="en-US"/>
        </w:rPr>
        <w:t xml:space="preserve"> she needed quite a variety of materials, as well as quantity. As he rose from the bed, a light gray mist rose from the floor. “</w:t>
      </w:r>
      <w:r>
        <w:rPr>
          <w:i/>
          <w:iCs/>
          <w:lang w:val="en-US"/>
        </w:rPr>
        <w:t>Is that you?”</w:t>
      </w:r>
    </w:p>
    <w:p>
      <w:pPr>
        <w:pStyle w:val="TextBody"/>
        <w:rPr>
          <w:i/>
          <w:i/>
          <w:iCs/>
          <w:lang w:val="en-US"/>
        </w:rPr>
      </w:pPr>
      <w:r>
        <w:rPr>
          <w:i/>
          <w:iCs/>
          <w:lang w:val="en-US"/>
        </w:rPr>
        <w:t>“</w:t>
      </w:r>
      <w:r>
        <w:rPr>
          <w:i/>
          <w:iCs/>
          <w:lang w:val="en-US"/>
        </w:rPr>
        <w:t>Yes, I stocked up on nabots. We</w:t>
      </w:r>
      <w:del w:id="2644" w:author="R.Scott Wade" w:date="2022-07-31T18:13:18Z">
        <w:r>
          <w:rPr>
            <w:i/>
            <w:iCs/>
            <w:lang w:val="en-US"/>
          </w:rPr>
          <w:delText>’</w:delText>
        </w:r>
      </w:del>
      <w:ins w:id="2645" w:author="R.Scott Wade" w:date="2022-07-31T18:13:18Z">
        <w:r>
          <w:rPr>
            <w:i/>
            <w:iCs/>
            <w:lang w:val="en-US"/>
          </w:rPr>
          <w:t>’</w:t>
        </w:r>
      </w:ins>
      <w:r>
        <w:rPr>
          <w:i/>
          <w:iCs/>
          <w:lang w:val="en-US"/>
        </w:rPr>
        <w:t>ll need them.”</w:t>
      </w:r>
    </w:p>
    <w:p>
      <w:pPr>
        <w:pStyle w:val="TextBody"/>
        <w:rPr>
          <w:lang w:val="en-US"/>
        </w:rPr>
      </w:pPr>
      <w:r>
        <w:rPr>
          <w:lang w:val="en-US"/>
        </w:rPr>
        <w:t xml:space="preserve">He </w:t>
      </w:r>
      <w:r>
        <w:rPr>
          <w:lang w:val="en-US"/>
        </w:rPr>
        <w:t xml:space="preserve">dressed, </w:t>
      </w:r>
      <w:r>
        <w:rPr>
          <w:lang w:val="en-US"/>
        </w:rPr>
        <w:t>putting aside</w:t>
      </w:r>
      <w:r>
        <w:rPr>
          <w:lang w:val="en-US"/>
        </w:rPr>
        <w:t xml:space="preserve"> </w:t>
      </w:r>
      <w:r>
        <w:rPr>
          <w:lang w:val="en-US"/>
        </w:rPr>
        <w:t>questions like “How in Chaos did you make so many nabots while I slept?”</w:t>
      </w:r>
    </w:p>
    <w:p>
      <w:pPr>
        <w:pStyle w:val="TextBody"/>
        <w:rPr>
          <w:lang w:val="en-US"/>
        </w:rPr>
      </w:pPr>
      <w:r>
        <w:rPr>
          <w:lang w:val="en-US"/>
        </w:rPr>
        <w:t xml:space="preserve">As he packed, it occurred to him to pack an extra set of the military fatigues they had provided him with. They </w:t>
      </w:r>
      <w:r>
        <w:rPr>
          <w:lang w:val="en-US"/>
        </w:rPr>
        <w:t>were made much</w:t>
      </w:r>
      <w:r>
        <w:rPr>
          <w:lang w:val="en-US"/>
        </w:rPr>
        <w:t xml:space="preserve"> more durable than his – </w:t>
      </w:r>
      <w:r>
        <w:rPr>
          <w:lang w:val="en-US"/>
        </w:rPr>
        <w:t xml:space="preserve">and </w:t>
      </w:r>
      <w:r>
        <w:rPr>
          <w:lang w:val="en-US"/>
        </w:rPr>
        <w:t>Frism</w:t>
      </w:r>
      <w:del w:id="2646" w:author="R.Scott Wade" w:date="2022-07-31T18:13:18Z">
        <w:r>
          <w:rPr>
            <w:lang w:val="en-US"/>
          </w:rPr>
          <w:delText>’</w:delText>
        </w:r>
      </w:del>
      <w:ins w:id="2647" w:author="R.Scott Wade" w:date="2022-07-31T18:13:18Z">
        <w:r>
          <w:rPr>
            <w:lang w:val="en-US"/>
          </w:rPr>
          <w:t>’</w:t>
        </w:r>
      </w:ins>
      <w:r>
        <w:rPr>
          <w:lang w:val="en-US"/>
        </w:rPr>
        <w:t xml:space="preserve">s </w:t>
      </w:r>
      <w:r>
        <w:rPr>
          <w:sz w:val="24"/>
          <w:lang w:val="en-US"/>
        </w:rPr>
        <w:t>–</w:t>
      </w:r>
      <w:r>
        <w:rPr>
          <w:lang w:val="en-US"/>
        </w:rPr>
        <w:t xml:space="preserve"> </w:t>
      </w:r>
      <w:r>
        <w:rPr>
          <w:lang w:val="en-US"/>
        </w:rPr>
        <w:t xml:space="preserve">old school clothes. Finishing, he </w:t>
      </w:r>
      <w:r>
        <w:rPr>
          <w:lang w:val="en-US"/>
        </w:rPr>
        <w:t>hefted</w:t>
      </w:r>
      <w:r>
        <w:rPr>
          <w:lang w:val="en-US"/>
        </w:rPr>
        <w:t xml:space="preserve"> the pack onto his back. Chae </w:t>
      </w:r>
      <w:r>
        <w:rPr>
          <w:lang w:val="en-US"/>
        </w:rPr>
        <w:t xml:space="preserve">stopped him and </w:t>
      </w:r>
      <w:r>
        <w:rPr>
          <w:lang w:val="en-US"/>
        </w:rPr>
        <w:t>made him leave a lot behind, promising him he wouldn</w:t>
      </w:r>
      <w:del w:id="2648" w:author="R.Scott Wade" w:date="2022-07-31T18:13:18Z">
        <w:r>
          <w:rPr>
            <w:lang w:val="en-US"/>
          </w:rPr>
          <w:delText>’</w:delText>
        </w:r>
      </w:del>
      <w:ins w:id="2649" w:author="R.Scott Wade" w:date="2022-07-31T18:13:18Z">
        <w:r>
          <w:rPr>
            <w:lang w:val="en-US"/>
          </w:rPr>
          <w:t>’</w:t>
        </w:r>
      </w:ins>
      <w:r>
        <w:rPr>
          <w:lang w:val="en-US"/>
        </w:rPr>
        <w:t xml:space="preserve">t need it. </w:t>
      </w:r>
      <w:r>
        <w:rPr>
          <w:lang w:val="en-US"/>
        </w:rPr>
        <w:t xml:space="preserve">When </w:t>
      </w:r>
      <w:r>
        <w:rPr>
          <w:lang w:val="en-US"/>
        </w:rPr>
        <w:t xml:space="preserve">he </w:t>
      </w:r>
      <w:r>
        <w:rPr>
          <w:lang w:val="en-US"/>
        </w:rPr>
        <w:t>was done, the</w:t>
      </w:r>
      <w:r>
        <w:rPr>
          <w:lang w:val="en-US"/>
        </w:rPr>
        <w:t xml:space="preserve"> pack was much lighter.</w:t>
      </w:r>
    </w:p>
    <w:p>
      <w:pPr>
        <w:pStyle w:val="TextBody"/>
        <w:rPr>
          <w:lang w:val="en-US"/>
        </w:rPr>
      </w:pPr>
      <w:r>
        <w:rPr>
          <w:lang w:val="en-US"/>
        </w:rPr>
        <w:t>“</w:t>
      </w:r>
      <w:r>
        <w:rPr>
          <w:i/>
          <w:iCs/>
          <w:lang w:val="en-US"/>
        </w:rPr>
        <w:t>I took the liberty of destroying the sensors in the suite that were monitoring you. I also got the ones immediately outside the door.”</w:t>
      </w:r>
      <w:r>
        <w:rPr>
          <w:i w:val="false"/>
          <w:iCs w:val="false"/>
          <w:lang w:val="en-US"/>
        </w:rPr>
        <w:t xml:space="preserve"> </w:t>
      </w:r>
    </w:p>
    <w:p>
      <w:pPr>
        <w:pStyle w:val="TextBody"/>
        <w:rPr>
          <w:i w:val="false"/>
          <w:i w:val="false"/>
          <w:iCs w:val="false"/>
          <w:lang w:val="en-US"/>
        </w:rPr>
      </w:pPr>
      <w:r>
        <w:rPr>
          <w:i w:val="false"/>
          <w:iCs w:val="false"/>
          <w:lang w:val="en-US"/>
        </w:rPr>
        <w:t xml:space="preserve">Seemed reasonable, Kenst thought. </w:t>
      </w:r>
    </w:p>
    <w:p>
      <w:pPr>
        <w:pStyle w:val="Heading9"/>
        <w:rPr>
          <w:lang w:val="en-US"/>
        </w:rPr>
      </w:pPr>
      <w:bookmarkStart w:id="49" w:name="__RefHeading___Toc29895_1146340026"/>
      <w:bookmarkEnd w:id="49"/>
      <w:r>
        <w:rPr>
          <w:i w:val="false"/>
          <w:iCs w:val="false"/>
          <w:lang w:val="en-US"/>
        </w:rPr>
        <w:t xml:space="preserve">D72 </w:t>
      </w:r>
      <w:r>
        <w:rPr>
          <w:i w:val="false"/>
          <w:iCs w:val="false"/>
          <w:lang w:val="en-US"/>
        </w:rPr>
        <w:t>S</w:t>
      </w:r>
      <w:r>
        <w:rPr>
          <w:i w:val="false"/>
          <w:iCs w:val="false"/>
          <w:lang w:val="en-US"/>
        </w:rPr>
        <w:t>econd Evening at Kinchloe He starts escape.</w:t>
      </w:r>
    </w:p>
    <w:p>
      <w:pPr>
        <w:pStyle w:val="TextBody"/>
        <w:rPr/>
      </w:pPr>
      <w:r>
        <w:rPr>
          <w:lang w:val="en-US"/>
        </w:rPr>
        <w:t>Following Chae</w:t>
      </w:r>
      <w:del w:id="2650" w:author="R.Scott Wade" w:date="2022-07-31T18:13:18Z">
        <w:r>
          <w:rPr>
            <w:lang w:val="en-US"/>
          </w:rPr>
          <w:delText>’</w:delText>
        </w:r>
      </w:del>
      <w:ins w:id="2651" w:author="R.Scott Wade" w:date="2022-07-31T18:13:18Z">
        <w:r>
          <w:rPr>
            <w:lang w:val="en-US"/>
          </w:rPr>
          <w:t>’</w:t>
        </w:r>
      </w:ins>
      <w:r>
        <w:rPr>
          <w:lang w:val="en-US"/>
        </w:rPr>
        <w:t xml:space="preserve">s instructions, he faced the door from across the room, standing in a spot that Chae was particular about. </w:t>
      </w:r>
      <w:r>
        <w:rPr>
          <w:lang w:val="en-US"/>
        </w:rPr>
        <w:t>She wasn</w:t>
      </w:r>
      <w:del w:id="2652" w:author="R.Scott Wade" w:date="2022-07-31T18:13:18Z">
        <w:r>
          <w:rPr>
            <w:lang w:val="en-US"/>
          </w:rPr>
          <w:delText>’</w:delText>
        </w:r>
      </w:del>
      <w:ins w:id="2653" w:author="R.Scott Wade" w:date="2022-07-31T18:13:18Z">
        <w:r>
          <w:rPr>
            <w:lang w:val="en-US"/>
          </w:rPr>
          <w:t>’</w:t>
        </w:r>
      </w:ins>
      <w:r>
        <w:rPr>
          <w:lang w:val="en-US"/>
        </w:rPr>
        <w:t>t one hundred percent positive she had neutralized all the sensors, so she asked him to stand in their shadow. As he stood there, mist flowed up his legs and encircled his whole torso. It spread over his arms and his head and condensed and solidified into armor. Kenst admi</w:t>
      </w:r>
      <w:r>
        <w:rPr>
          <w:lang w:val="en-US"/>
        </w:rPr>
        <w:t>red</w:t>
      </w:r>
      <w:r>
        <w:rPr>
          <w:lang w:val="en-US"/>
        </w:rPr>
        <w:t xml:space="preserve"> his new look. It covered every centimeter with a smooth dark gray surface. </w:t>
      </w:r>
      <w:r>
        <w:rPr>
          <w:lang w:val="en-US"/>
        </w:rPr>
        <w:t xml:space="preserve">It seemed to integrate the ADF uniform he was wearing into its matrix; it was neither over </w:t>
      </w:r>
      <w:ins w:id="2654" w:author="R.Scott Wade" w:date="2022-07-23T17:35:49Z">
        <w:r>
          <w:rPr>
            <w:lang w:val="en-US"/>
          </w:rPr>
          <w:t>n</w:t>
        </w:r>
      </w:ins>
      <w:r>
        <w:rPr>
          <w:lang w:val="en-US"/>
        </w:rPr>
        <w:t xml:space="preserve">or under his clothes, it </w:t>
      </w:r>
      <w:r>
        <w:rPr>
          <w:i/>
          <w:iCs/>
          <w:lang w:val="en-US"/>
          <w:rPrChange w:id="0" w:author="R.Scott Wade" w:date="2022-07-23T17:35:59Z"/>
        </w:rPr>
        <w:t>was</w:t>
      </w:r>
      <w:r>
        <w:rPr>
          <w:lang w:val="en-US"/>
        </w:rPr>
        <w:t xml:space="preserve"> his clothes. </w:t>
      </w:r>
      <w:r>
        <w:rPr>
          <w:lang w:val="en-US"/>
        </w:rPr>
        <w:t>On close examination, Kenst discovered it had tiny thorns or hairs sticking out every few centimeters. The material had no obvious joints for him to move within it. He flexed his fingers and arm; he had the normal freedom of movement, despite how thick the material looked. It didn</w:t>
      </w:r>
      <w:del w:id="2656" w:author="R.Scott Wade" w:date="2022-07-31T18:13:18Z">
        <w:r>
          <w:rPr>
            <w:lang w:val="en-US"/>
          </w:rPr>
          <w:delText>’</w:delText>
        </w:r>
      </w:del>
      <w:ins w:id="2657" w:author="R.Scott Wade" w:date="2022-07-31T18:13:18Z">
        <w:r>
          <w:rPr>
            <w:lang w:val="en-US"/>
          </w:rPr>
          <w:t>’</w:t>
        </w:r>
      </w:ins>
      <w:r>
        <w:rPr>
          <w:lang w:val="en-US"/>
        </w:rPr>
        <w:t>t feel particularly heavy, only about twice as heavy as protection that he had worn for contact sports.</w:t>
      </w:r>
    </w:p>
    <w:p>
      <w:pPr>
        <w:pStyle w:val="TextBody"/>
        <w:rPr>
          <w:i/>
          <w:i/>
          <w:iCs/>
          <w:lang w:val="en-US"/>
        </w:rPr>
      </w:pPr>
      <w:r>
        <w:rPr>
          <w:i/>
          <w:iCs/>
          <w:lang w:val="en-US"/>
        </w:rPr>
        <w:t>“</w:t>
      </w:r>
      <w:r>
        <w:rPr>
          <w:i/>
          <w:iCs/>
          <w:lang w:val="en-US"/>
        </w:rPr>
        <w:t>Chae – what is this material?”</w:t>
      </w:r>
    </w:p>
    <w:p>
      <w:pPr>
        <w:pStyle w:val="TextBody"/>
        <w:rPr>
          <w:i/>
          <w:i/>
          <w:iCs/>
          <w:lang w:val="en-US"/>
        </w:rPr>
      </w:pPr>
      <w:r>
        <w:rPr>
          <w:i/>
          <w:iCs/>
          <w:lang w:val="en-US"/>
        </w:rPr>
        <w:t>“</w:t>
      </w:r>
      <w:r>
        <w:rPr>
          <w:i/>
          <w:iCs/>
          <w:lang w:val="en-US"/>
        </w:rPr>
        <w:t>It</w:t>
      </w:r>
      <w:del w:id="2658" w:author="R.Scott Wade" w:date="2022-07-31T18:13:18Z">
        <w:r>
          <w:rPr>
            <w:i/>
            <w:iCs/>
            <w:lang w:val="en-US"/>
          </w:rPr>
          <w:delText>’</w:delText>
        </w:r>
      </w:del>
      <w:ins w:id="2659" w:author="R.Scott Wade" w:date="2022-07-31T18:13:18Z">
        <w:r>
          <w:rPr>
            <w:i/>
            <w:iCs/>
            <w:lang w:val="en-US"/>
          </w:rPr>
          <w:t>’</w:t>
        </w:r>
      </w:ins>
      <w:r>
        <w:rPr>
          <w:i/>
          <w:iCs/>
          <w:lang w:val="en-US"/>
        </w:rPr>
        <w:t xml:space="preserve">s </w:t>
      </w:r>
      <w:r>
        <w:rPr>
          <w:i/>
          <w:iCs/>
          <w:lang w:val="en-US"/>
        </w:rPr>
        <w:t xml:space="preserve">your uniform, covered and saturated with </w:t>
      </w:r>
      <w:r>
        <w:rPr>
          <w:i/>
          <w:iCs/>
          <w:lang w:val="en-US"/>
        </w:rPr>
        <w:t>nabots, all of it. They form the innermost layer of your shield. Do you still intend to leave?”</w:t>
      </w:r>
    </w:p>
    <w:p>
      <w:pPr>
        <w:pStyle w:val="TextBody"/>
        <w:rPr>
          <w:i w:val="false"/>
          <w:i w:val="false"/>
          <w:iCs w:val="false"/>
          <w:lang w:val="en-US"/>
        </w:rPr>
      </w:pPr>
      <w:r>
        <w:rPr>
          <w:i w:val="false"/>
          <w:iCs w:val="false"/>
          <w:lang w:val="en-US"/>
        </w:rPr>
        <w:t>Kenst refocused. “</w:t>
      </w:r>
      <w:r>
        <w:rPr>
          <w:i/>
          <w:iCs/>
          <w:lang w:val="en-US"/>
        </w:rPr>
        <w:t>Yes, let</w:t>
      </w:r>
      <w:del w:id="2660" w:author="R.Scott Wade" w:date="2022-07-31T18:13:18Z">
        <w:r>
          <w:rPr>
            <w:i/>
            <w:iCs/>
            <w:lang w:val="en-US"/>
          </w:rPr>
          <w:delText>’</w:delText>
        </w:r>
      </w:del>
      <w:ins w:id="2661" w:author="R.Scott Wade" w:date="2022-07-31T18:13:18Z">
        <w:r>
          <w:rPr>
            <w:i/>
            <w:iCs/>
            <w:lang w:val="en-US"/>
          </w:rPr>
          <w:t>’</w:t>
        </w:r>
      </w:ins>
      <w:r>
        <w:rPr>
          <w:i/>
          <w:iCs/>
          <w:lang w:val="en-US"/>
        </w:rPr>
        <w:t>s go.”</w:t>
      </w:r>
    </w:p>
    <w:p>
      <w:pPr>
        <w:pStyle w:val="TextBody"/>
        <w:rPr>
          <w:i/>
          <w:i/>
          <w:iCs/>
          <w:lang w:val="en-US"/>
        </w:rPr>
      </w:pPr>
      <w:r>
        <w:rPr>
          <w:i/>
          <w:iCs/>
          <w:lang w:val="en-US"/>
        </w:rPr>
        <w:t>“</w:t>
      </w:r>
      <w:r>
        <w:rPr>
          <w:i/>
          <w:iCs/>
          <w:lang w:val="en-US"/>
        </w:rPr>
        <w:t>Select spots about half a meter to either side of the door.”</w:t>
      </w:r>
    </w:p>
    <w:p>
      <w:pPr>
        <w:pStyle w:val="TextBody"/>
        <w:rPr/>
      </w:pPr>
      <w:r>
        <w:rPr>
          <w:lang w:val="en-US"/>
        </w:rPr>
        <w:t xml:space="preserve">Kenst pointed </w:t>
      </w:r>
      <w:r>
        <w:rPr>
          <w:lang w:val="en-US"/>
        </w:rPr>
        <w:t>as indicated</w:t>
      </w:r>
      <w:r>
        <w:rPr>
          <w:lang w:val="en-US"/>
        </w:rPr>
        <w:t>. The double electric arcs that boomed out made him jump, but he didn</w:t>
      </w:r>
      <w:del w:id="2662" w:author="R.Scott Wade" w:date="2022-07-31T18:13:18Z">
        <w:r>
          <w:rPr>
            <w:lang w:val="en-US"/>
          </w:rPr>
          <w:delText>’</w:delText>
        </w:r>
      </w:del>
      <w:ins w:id="2663" w:author="R.Scott Wade" w:date="2022-07-31T18:13:18Z">
        <w:r>
          <w:rPr>
            <w:lang w:val="en-US"/>
          </w:rPr>
          <w:t>’</w:t>
        </w:r>
      </w:ins>
      <w:r>
        <w:rPr>
          <w:lang w:val="en-US"/>
        </w:rPr>
        <w:t xml:space="preserve">t have time to dawdle: he shot the door right in the middle. It shattered. As he stepped over the door wreckage he saw the guard </w:t>
      </w:r>
      <w:r>
        <w:rPr>
          <w:lang w:val="en-US"/>
        </w:rPr>
        <w:t>to</w:t>
      </w:r>
      <w:r>
        <w:rPr>
          <w:lang w:val="en-US"/>
        </w:rPr>
        <w:t xml:space="preserve"> one side of the door. Sirens were sounding even as the wreckage of Kenst</w:t>
      </w:r>
      <w:del w:id="2664" w:author="R.Scott Wade" w:date="2022-07-31T18:13:18Z">
        <w:r>
          <w:rPr>
            <w:lang w:val="en-US"/>
          </w:rPr>
          <w:delText>’</w:delText>
        </w:r>
      </w:del>
      <w:ins w:id="2665" w:author="R.Scott Wade" w:date="2022-07-31T18:13:18Z">
        <w:r>
          <w:rPr>
            <w:lang w:val="en-US"/>
          </w:rPr>
          <w:t>’</w:t>
        </w:r>
      </w:ins>
      <w:r>
        <w:rPr>
          <w:lang w:val="en-US"/>
        </w:rPr>
        <w:t xml:space="preserve">s hotel suite </w:t>
      </w:r>
      <w:r>
        <w:rPr>
          <w:lang w:val="en-US"/>
        </w:rPr>
        <w:t>settled</w:t>
      </w:r>
      <w:r>
        <w:rPr>
          <w:lang w:val="en-US"/>
        </w:rPr>
        <w:t xml:space="preserve">. </w:t>
      </w:r>
    </w:p>
    <w:p>
      <w:pPr>
        <w:pStyle w:val="TextBody"/>
        <w:rPr/>
      </w:pPr>
      <w:r>
        <w:rPr>
          <w:lang w:val="en-US"/>
        </w:rPr>
        <w:t>Kenst ran down hallways, making turns as directed by Chae. A couple of times she had him duck into an office while MPs ran past. After a few turns, Kenst lost track of compass directions, and even the way back to his room. Then he turned a corner to find two MPs with their backs to him. Before they had a chance to turn around, Chae zapped them from above Kenst</w:t>
      </w:r>
      <w:del w:id="2666" w:author="R.Scott Wade" w:date="2022-07-31T18:13:18Z">
        <w:r>
          <w:rPr>
            <w:lang w:val="en-US"/>
          </w:rPr>
          <w:delText>’</w:delText>
        </w:r>
      </w:del>
      <w:ins w:id="2667" w:author="R.Scott Wade" w:date="2022-07-31T18:13:18Z">
        <w:r>
          <w:rPr>
            <w:lang w:val="en-US"/>
          </w:rPr>
          <w:t>’</w:t>
        </w:r>
      </w:ins>
      <w:r>
        <w:rPr>
          <w:lang w:val="en-US"/>
        </w:rPr>
        <w:t>s head. They felt without completely turning around. “</w:t>
      </w:r>
      <w:r>
        <w:rPr>
          <w:i/>
          <w:iCs/>
          <w:lang w:val="en-US"/>
        </w:rPr>
        <w:t>You didn</w:t>
      </w:r>
      <w:del w:id="2668" w:author="R.Scott Wade" w:date="2022-07-31T18:13:18Z">
        <w:r>
          <w:rPr>
            <w:i/>
            <w:iCs/>
            <w:lang w:val="en-US"/>
          </w:rPr>
          <w:delText>’</w:delText>
        </w:r>
      </w:del>
      <w:ins w:id="2669" w:author="R.Scott Wade" w:date="2022-07-31T18:13:18Z">
        <w:r>
          <w:rPr>
            <w:i/>
            <w:iCs/>
            <w:lang w:val="en-US"/>
          </w:rPr>
          <w:t>’</w:t>
        </w:r>
      </w:ins>
      <w:r>
        <w:rPr>
          <w:i/>
          <w:iCs/>
          <w:lang w:val="en-US"/>
        </w:rPr>
        <w:t>t kill them, did you?”</w:t>
      </w:r>
    </w:p>
    <w:p>
      <w:pPr>
        <w:pStyle w:val="TextBody"/>
        <w:rPr>
          <w:i/>
          <w:i/>
          <w:iCs/>
          <w:lang w:val="en-US"/>
        </w:rPr>
      </w:pPr>
      <w:r>
        <w:rPr>
          <w:i/>
          <w:iCs/>
          <w:lang w:val="en-US"/>
        </w:rPr>
        <w:t>“</w:t>
      </w:r>
      <w:r>
        <w:rPr>
          <w:i/>
          <w:iCs/>
          <w:lang w:val="en-US"/>
        </w:rPr>
        <w:t>No. They</w:t>
      </w:r>
      <w:del w:id="2670" w:author="R.Scott Wade" w:date="2022-07-31T18:13:18Z">
        <w:r>
          <w:rPr>
            <w:i/>
            <w:iCs/>
            <w:lang w:val="en-US"/>
          </w:rPr>
          <w:delText>’</w:delText>
        </w:r>
      </w:del>
      <w:ins w:id="2671" w:author="R.Scott Wade" w:date="2022-07-31T18:13:18Z">
        <w:r>
          <w:rPr>
            <w:i/>
            <w:iCs/>
            <w:lang w:val="en-US"/>
          </w:rPr>
          <w:t>’</w:t>
        </w:r>
      </w:ins>
      <w:r>
        <w:rPr>
          <w:i/>
          <w:iCs/>
          <w:lang w:val="en-US"/>
        </w:rPr>
        <w:t>re only stunned.”</w:t>
      </w:r>
    </w:p>
    <w:p>
      <w:pPr>
        <w:pStyle w:val="TextBody"/>
        <w:rPr>
          <w:i w:val="false"/>
          <w:i w:val="false"/>
          <w:iCs w:val="false"/>
          <w:lang w:val="en-US"/>
        </w:rPr>
      </w:pPr>
      <w:r>
        <w:rPr>
          <w:i w:val="false"/>
          <w:iCs w:val="false"/>
          <w:lang w:val="en-US"/>
        </w:rPr>
        <w:t>Kenst was relieved as he stepped around the bodies and continued running.</w:t>
      </w:r>
    </w:p>
    <w:p>
      <w:pPr>
        <w:pStyle w:val="TextBody"/>
        <w:rPr>
          <w:lang w:val="en-US"/>
        </w:rPr>
      </w:pPr>
      <w:r>
        <w:rPr>
          <w:lang w:val="en-US"/>
        </w:rPr>
        <w:t>With Chae</w:t>
      </w:r>
      <w:del w:id="2672" w:author="R.Scott Wade" w:date="2022-07-31T18:13:18Z">
        <w:r>
          <w:rPr>
            <w:lang w:val="en-US"/>
          </w:rPr>
          <w:delText>’</w:delText>
        </w:r>
      </w:del>
      <w:ins w:id="2673" w:author="R.Scott Wade" w:date="2022-07-31T18:13:18Z">
        <w:r>
          <w:rPr>
            <w:lang w:val="en-US"/>
          </w:rPr>
          <w:t>’</w:t>
        </w:r>
      </w:ins>
      <w:r>
        <w:rPr>
          <w:lang w:val="en-US"/>
        </w:rPr>
        <w:t xml:space="preserve">s guidance, Kenst went to closets and the kitchen and rustled supplies. </w:t>
      </w:r>
      <w:r>
        <w:rPr>
          <w:lang w:val="en-US"/>
        </w:rPr>
        <w:t xml:space="preserve">The “mist” followed him, flowing like a stream a few centimeters above the floor. He guessed it must be approximately his own volume, if lumped together. </w:t>
      </w:r>
    </w:p>
    <w:p>
      <w:pPr>
        <w:pStyle w:val="TextBody"/>
        <w:rPr>
          <w:lang w:val="en-US"/>
        </w:rPr>
      </w:pPr>
      <w:r>
        <w:rPr>
          <w:lang w:val="en-US"/>
        </w:rPr>
        <w:t>Kenst was most of the way out of the building when it went on lock down. Halls became walls, and not easily breached. Chae said “</w:t>
      </w:r>
      <w:r>
        <w:rPr>
          <w:i/>
          <w:iCs/>
          <w:lang w:val="en-US"/>
        </w:rPr>
        <w:t>I</w:t>
      </w:r>
      <w:del w:id="2674" w:author="R.Scott Wade" w:date="2022-07-31T18:13:18Z">
        <w:r>
          <w:rPr>
            <w:i/>
            <w:iCs/>
            <w:lang w:val="en-US"/>
          </w:rPr>
          <w:delText>’</w:delText>
        </w:r>
      </w:del>
      <w:ins w:id="2675" w:author="R.Scott Wade" w:date="2022-07-31T18:13:18Z">
        <w:r>
          <w:rPr>
            <w:i/>
            <w:iCs/>
            <w:lang w:val="en-US"/>
          </w:rPr>
          <w:t>’</w:t>
        </w:r>
      </w:ins>
      <w:r>
        <w:rPr>
          <w:i/>
          <w:iCs/>
          <w:lang w:val="en-US"/>
        </w:rPr>
        <w:t>ve</w:t>
      </w:r>
      <w:r>
        <w:rPr>
          <w:i/>
          <w:iCs/>
          <w:lang w:val="en-US"/>
        </w:rPr>
        <w:t xml:space="preserve"> got this</w:t>
      </w:r>
      <w:r>
        <w:rPr>
          <w:lang w:val="en-US"/>
        </w:rPr>
        <w:t>.”</w:t>
      </w:r>
    </w:p>
    <w:p>
      <w:pPr>
        <w:pStyle w:val="TextBody"/>
        <w:rPr>
          <w:lang w:val="en-US"/>
        </w:rPr>
      </w:pPr>
      <w:r>
        <w:rPr>
          <w:lang w:val="en-US"/>
        </w:rPr>
        <w:t>Col</w:t>
      </w:r>
      <w:r>
        <w:rPr>
          <w:lang w:val="en-US"/>
        </w:rPr>
        <w:t>onel</w:t>
      </w:r>
      <w:r>
        <w:rPr>
          <w:lang w:val="en-US"/>
        </w:rPr>
        <w:t xml:space="preserve"> Cagilux came on the PA </w:t>
      </w:r>
      <w:r>
        <w:rPr>
          <w:lang w:val="en-US"/>
        </w:rPr>
        <w:t xml:space="preserve">comm </w:t>
      </w:r>
      <w:r>
        <w:rPr>
          <w:lang w:val="en-US"/>
        </w:rPr>
        <w:t xml:space="preserve">nearest Kenst to talk to him. </w:t>
      </w:r>
      <w:r>
        <w:rPr>
          <w:lang w:val="en-US"/>
        </w:rPr>
        <w:t>The colonel</w:t>
      </w:r>
      <w:r>
        <w:rPr>
          <w:lang w:val="en-US"/>
        </w:rPr>
        <w:t xml:space="preserve"> </w:t>
      </w:r>
      <w:r>
        <w:rPr>
          <w:lang w:val="en-US"/>
        </w:rPr>
        <w:t>t</w:t>
      </w:r>
      <w:r>
        <w:rPr>
          <w:lang w:val="en-US"/>
        </w:rPr>
        <w:t>r</w:t>
      </w:r>
      <w:r>
        <w:rPr>
          <w:lang w:val="en-US"/>
        </w:rPr>
        <w:t>ied</w:t>
      </w:r>
      <w:r>
        <w:rPr>
          <w:lang w:val="en-US"/>
        </w:rPr>
        <w:t xml:space="preserve"> to sound reasonable. “Look, Kenst, so far you</w:t>
      </w:r>
      <w:del w:id="2676" w:author="R.Scott Wade" w:date="2022-07-31T18:13:18Z">
        <w:r>
          <w:rPr>
            <w:lang w:val="en-US"/>
          </w:rPr>
          <w:delText>’</w:delText>
        </w:r>
      </w:del>
      <w:ins w:id="2677" w:author="R.Scott Wade" w:date="2022-07-31T18:13:18Z">
        <w:r>
          <w:rPr>
            <w:lang w:val="en-US"/>
          </w:rPr>
          <w:t>’</w:t>
        </w:r>
      </w:ins>
      <w:r>
        <w:rPr>
          <w:lang w:val="en-US"/>
        </w:rPr>
        <w:t xml:space="preserve">re not in big trouble – </w:t>
      </w:r>
      <w:r>
        <w:rPr>
          <w:lang w:val="en-US"/>
        </w:rPr>
        <w:t>some</w:t>
      </w:r>
      <w:r>
        <w:rPr>
          <w:lang w:val="en-US"/>
        </w:rPr>
        <w:t xml:space="preserve"> guys who should have been more alert got stunned, </w:t>
      </w:r>
      <w:r>
        <w:rPr>
          <w:lang w:val="en-US"/>
        </w:rPr>
        <w:t>and there</w:t>
      </w:r>
      <w:del w:id="2678" w:author="R.Scott Wade" w:date="2022-07-31T18:13:18Z">
        <w:r>
          <w:rPr>
            <w:lang w:val="en-US"/>
          </w:rPr>
          <w:delText>’</w:delText>
        </w:r>
      </w:del>
      <w:ins w:id="2679" w:author="R.Scott Wade" w:date="2022-07-31T18:13:18Z">
        <w:r>
          <w:rPr>
            <w:lang w:val="en-US"/>
          </w:rPr>
          <w:t>’</w:t>
        </w:r>
      </w:ins>
      <w:r>
        <w:rPr>
          <w:lang w:val="en-US"/>
        </w:rPr>
        <w:t xml:space="preserve">s </w:t>
      </w:r>
      <w:r>
        <w:rPr>
          <w:lang w:val="en-US"/>
        </w:rPr>
        <w:t>a bit of property damage, that</w:t>
      </w:r>
      <w:del w:id="2680" w:author="R.Scott Wade" w:date="2022-07-31T18:13:18Z">
        <w:r>
          <w:rPr>
            <w:lang w:val="en-US"/>
          </w:rPr>
          <w:delText>’</w:delText>
        </w:r>
      </w:del>
      <w:ins w:id="2681" w:author="R.Scott Wade" w:date="2022-07-31T18:13:18Z">
        <w:r>
          <w:rPr>
            <w:lang w:val="en-US"/>
          </w:rPr>
          <w:t>’</w:t>
        </w:r>
      </w:ins>
      <w:r>
        <w:rPr>
          <w:lang w:val="en-US"/>
        </w:rPr>
        <w:t>s all. But you need to slow down now before someone really gets hurt.”</w:t>
      </w:r>
    </w:p>
    <w:p>
      <w:pPr>
        <w:pStyle w:val="TextBody"/>
        <w:rPr/>
      </w:pPr>
      <w:r>
        <w:rPr>
          <w:lang w:val="en-US"/>
        </w:rPr>
        <w:t>Th</w:t>
      </w:r>
      <w:r>
        <w:rPr>
          <w:lang w:val="en-US"/>
        </w:rPr>
        <w:t>e colonel continued “Put down the torch or whatever weapon you</w:t>
      </w:r>
      <w:del w:id="2682" w:author="R.Scott Wade" w:date="2022-07-31T18:13:18Z">
        <w:r>
          <w:rPr>
            <w:lang w:val="en-US"/>
          </w:rPr>
          <w:delText>’</w:delText>
        </w:r>
      </w:del>
      <w:ins w:id="2683" w:author="R.Scott Wade" w:date="2022-07-31T18:13:18Z">
        <w:r>
          <w:rPr>
            <w:lang w:val="en-US"/>
          </w:rPr>
          <w:t>’</w:t>
        </w:r>
      </w:ins>
      <w:r>
        <w:rPr>
          <w:lang w:val="en-US"/>
        </w:rPr>
        <w:t>ve got. Talk to me. You obviously aren</w:t>
      </w:r>
      <w:del w:id="2684" w:author="R.Scott Wade" w:date="2022-07-31T18:13:18Z">
        <w:r>
          <w:rPr>
            <w:lang w:val="en-US"/>
          </w:rPr>
          <w:delText>’</w:delText>
        </w:r>
      </w:del>
      <w:ins w:id="2685" w:author="R.Scott Wade" w:date="2022-07-31T18:13:18Z">
        <w:r>
          <w:rPr>
            <w:lang w:val="en-US"/>
          </w:rPr>
          <w:t>’</w:t>
        </w:r>
      </w:ins>
      <w:r>
        <w:rPr>
          <w:lang w:val="en-US"/>
        </w:rPr>
        <w:t xml:space="preserve">t interested in </w:t>
      </w:r>
      <w:r>
        <w:rPr>
          <w:lang w:val="en-US"/>
        </w:rPr>
        <w:t>a</w:t>
      </w:r>
      <w:r>
        <w:rPr>
          <w:lang w:val="en-US"/>
        </w:rPr>
        <w:t xml:space="preserve"> military </w:t>
      </w:r>
      <w:r>
        <w:rPr>
          <w:lang w:val="en-US"/>
        </w:rPr>
        <w:t>career</w:t>
      </w:r>
      <w:r>
        <w:rPr>
          <w:lang w:val="en-US"/>
        </w:rPr>
        <w:t>. We only want recruits who want to be here – we</w:t>
      </w:r>
      <w:del w:id="2686" w:author="R.Scott Wade" w:date="2022-07-31T18:13:18Z">
        <w:r>
          <w:rPr>
            <w:lang w:val="en-US"/>
          </w:rPr>
          <w:delText>’</w:delText>
        </w:r>
      </w:del>
      <w:ins w:id="2687" w:author="R.Scott Wade" w:date="2022-07-31T18:13:18Z">
        <w:r>
          <w:rPr>
            <w:lang w:val="en-US"/>
          </w:rPr>
          <w:t>’</w:t>
        </w:r>
      </w:ins>
      <w:r>
        <w:rPr>
          <w:lang w:val="en-US"/>
        </w:rPr>
        <w:t>ll drive you home in the morning.”</w:t>
      </w:r>
    </w:p>
    <w:p>
      <w:pPr>
        <w:pStyle w:val="TextBody"/>
        <w:rPr>
          <w:lang w:val="en-US"/>
        </w:rPr>
      </w:pPr>
      <w:r>
        <w:rPr>
          <w:lang w:val="en-US"/>
        </w:rPr>
        <w:t xml:space="preserve">Kenst thought that was pretty unlikely, </w:t>
      </w:r>
      <w:r>
        <w:rPr>
          <w:lang w:val="en-US"/>
        </w:rPr>
        <w:t>even if he wanted it</w:t>
      </w:r>
      <w:r>
        <w:rPr>
          <w:lang w:val="en-US"/>
        </w:rPr>
        <w:t xml:space="preserve">. </w:t>
      </w:r>
      <w:r>
        <w:rPr>
          <w:lang w:val="en-US"/>
        </w:rPr>
        <w:t>He could still hear distant sirens. He looked carefully out of the pantry he was in. A few meters in the direction he had been headed was a new</w:t>
      </w:r>
      <w:del w:id="2688" w:author="R.Scott Wade" w:date="2022-07-31T12:15:40Z">
        <w:r>
          <w:rPr>
            <w:lang w:val="en-US"/>
          </w:rPr>
          <w:delText>, immensely</w:delText>
        </w:r>
      </w:del>
      <w:r>
        <w:rPr>
          <w:lang w:val="en-US"/>
        </w:rPr>
        <w:t xml:space="preserve"> solid panel blocking the corridor. He finished dumping out the food raided from Riadn</w:t>
      </w:r>
      <w:del w:id="2689" w:author="R.Scott Wade" w:date="2022-07-31T18:13:18Z">
        <w:r>
          <w:rPr>
            <w:lang w:val="en-US"/>
          </w:rPr>
          <w:delText>’</w:delText>
        </w:r>
      </w:del>
      <w:ins w:id="2690" w:author="R.Scott Wade" w:date="2022-07-31T18:13:18Z">
        <w:r>
          <w:rPr>
            <w:lang w:val="en-US"/>
          </w:rPr>
          <w:t>’</w:t>
        </w:r>
      </w:ins>
      <w:r>
        <w:rPr>
          <w:lang w:val="en-US"/>
        </w:rPr>
        <w:t>s kitchen, replacing it with high density, light weight “</w:t>
      </w:r>
      <w:r>
        <w:rPr>
          <w:lang w:val="en-US"/>
        </w:rPr>
        <w:t>milrats” – m</w:t>
      </w:r>
      <w:r>
        <w:rPr>
          <w:lang w:val="en-US"/>
        </w:rPr>
        <w:t>ilitary rations. In typical military fashion, they were commonly referred to as “milled rats” by soldiers.</w:t>
      </w:r>
    </w:p>
    <w:p>
      <w:pPr>
        <w:pStyle w:val="TextBody"/>
        <w:rPr>
          <w:lang w:val="en-US"/>
        </w:rPr>
      </w:pPr>
      <w:r>
        <w:rPr>
          <w:lang w:val="en-US"/>
        </w:rPr>
        <w:t>The Colonel</w:t>
      </w:r>
      <w:del w:id="2691" w:author="R.Scott Wade" w:date="2022-07-31T18:13:18Z">
        <w:r>
          <w:rPr>
            <w:lang w:val="en-US"/>
          </w:rPr>
          <w:delText>’</w:delText>
        </w:r>
      </w:del>
      <w:ins w:id="2692" w:author="R.Scott Wade" w:date="2022-07-31T18:13:18Z">
        <w:r>
          <w:rPr>
            <w:lang w:val="en-US"/>
          </w:rPr>
          <w:t>’</w:t>
        </w:r>
      </w:ins>
      <w:r>
        <w:rPr>
          <w:lang w:val="en-US"/>
        </w:rPr>
        <w:t xml:space="preserve">s voice was becoming a ubiquitous background noise. </w:t>
      </w:r>
      <w:r>
        <w:rPr>
          <w:lang w:val="en-US"/>
        </w:rPr>
        <w:t>“Go back to your room, you can</w:t>
      </w:r>
      <w:del w:id="2693" w:author="R.Scott Wade" w:date="2022-07-31T12:16:20Z">
        <w:r>
          <w:rPr>
            <w:lang w:val="en-US"/>
          </w:rPr>
          <w:delText>'t</w:delText>
        </w:r>
      </w:del>
      <w:ins w:id="2694" w:author="R.Scott Wade" w:date="2022-07-31T12:16:22Z">
        <w:r>
          <w:rPr>
            <w:lang w:val="en-US"/>
          </w:rPr>
          <w:t>’</w:t>
        </w:r>
      </w:ins>
      <w:ins w:id="2695" w:author="R.Scott Wade" w:date="2022-07-31T12:16:22Z">
        <w:r>
          <w:rPr>
            <w:lang w:val="en-US"/>
          </w:rPr>
          <w:t>t</w:t>
        </w:r>
      </w:ins>
      <w:r>
        <w:rPr>
          <w:lang w:val="en-US"/>
        </w:rPr>
        <w:t xml:space="preserve"> leave the building. Even if you do get out, there are hundreds of soldiers here, you can</w:t>
      </w:r>
      <w:del w:id="2696" w:author="R.Scott Wade" w:date="2022-07-31T12:16:44Z">
        <w:r>
          <w:rPr>
            <w:lang w:val="en-US"/>
          </w:rPr>
          <w:delText>'</w:delText>
        </w:r>
      </w:del>
      <w:ins w:id="2697" w:author="R.Scott Wade" w:date="2022-07-31T18:13:18Z">
        <w:r>
          <w:rPr>
            <w:lang w:val="en-US"/>
          </w:rPr>
          <w:t>’</w:t>
        </w:r>
      </w:ins>
      <w:r>
        <w:rPr>
          <w:lang w:val="en-US"/>
        </w:rPr>
        <w:t>t leave the base. And if you did, then what? We</w:t>
      </w:r>
      <w:del w:id="2698" w:author="R.Scott Wade" w:date="2022-07-31T12:16:31Z">
        <w:r>
          <w:rPr>
            <w:lang w:val="en-US"/>
          </w:rPr>
          <w:delText>'</w:delText>
        </w:r>
      </w:del>
      <w:ins w:id="2699" w:author="R.Scott Wade" w:date="2022-07-31T18:13:18Z">
        <w:r>
          <w:rPr>
            <w:lang w:val="en-US"/>
          </w:rPr>
          <w:t>’</w:t>
        </w:r>
      </w:ins>
      <w:r>
        <w:rPr>
          <w:lang w:val="en-US"/>
        </w:rPr>
        <w:t xml:space="preserve">re </w:t>
      </w:r>
      <w:r>
        <w:rPr>
          <w:lang w:val="en-US"/>
        </w:rPr>
        <w:t>thirty</w:t>
      </w:r>
      <w:r>
        <w:rPr>
          <w:lang w:val="en-US"/>
        </w:rPr>
        <w:t xml:space="preserve"> kilometers from any town. How will you live, how will you get anywhere, walk? We</w:t>
      </w:r>
      <w:del w:id="2700" w:author="R.Scott Wade" w:date="2022-07-31T12:16:53Z">
        <w:r>
          <w:rPr>
            <w:lang w:val="en-US"/>
          </w:rPr>
          <w:delText>'</w:delText>
        </w:r>
      </w:del>
      <w:ins w:id="2701" w:author="R.Scott Wade" w:date="2022-07-31T18:13:18Z">
        <w:r>
          <w:rPr>
            <w:lang w:val="en-US"/>
          </w:rPr>
          <w:t>’</w:t>
        </w:r>
      </w:ins>
      <w:r>
        <w:rPr>
          <w:lang w:val="en-US"/>
        </w:rPr>
        <w:t>d just find you again. I have all of the resources of this base at my command. You can</w:t>
      </w:r>
      <w:del w:id="2702" w:author="R.Scott Wade" w:date="2022-07-31T18:13:18Z">
        <w:r>
          <w:rPr>
            <w:lang w:val="en-US"/>
          </w:rPr>
          <w:delText>’</w:delText>
        </w:r>
      </w:del>
      <w:ins w:id="2703" w:author="R.Scott Wade" w:date="2022-07-31T18:13:18Z">
        <w:r>
          <w:rPr>
            <w:lang w:val="en-US"/>
          </w:rPr>
          <w:t>’</w:t>
        </w:r>
      </w:ins>
      <w:r>
        <w:rPr>
          <w:lang w:val="en-US"/>
        </w:rPr>
        <w:t>t possibly get away.”</w:t>
      </w:r>
    </w:p>
    <w:p>
      <w:pPr>
        <w:pStyle w:val="TextBody"/>
        <w:rPr>
          <w:lang w:val="en-US"/>
        </w:rPr>
      </w:pPr>
      <w:r>
        <w:rPr>
          <w:lang w:val="en-US"/>
        </w:rPr>
        <w:t>F</w:t>
      </w:r>
      <w:r>
        <w:rPr>
          <w:lang w:val="en-US"/>
        </w:rPr>
        <w:t xml:space="preserve">or an instant, </w:t>
      </w:r>
      <w:r>
        <w:rPr>
          <w:lang w:val="en-US"/>
        </w:rPr>
        <w:t>t</w:t>
      </w:r>
      <w:r>
        <w:rPr>
          <w:lang w:val="en-US"/>
        </w:rPr>
        <w:t>he colonel</w:t>
      </w:r>
      <w:del w:id="2704" w:author="R.Scott Wade" w:date="2022-07-31T18:13:18Z">
        <w:r>
          <w:rPr>
            <w:lang w:val="en-US"/>
          </w:rPr>
          <w:delText>’</w:delText>
        </w:r>
      </w:del>
      <w:ins w:id="2705" w:author="R.Scott Wade" w:date="2022-07-31T18:13:18Z">
        <w:r>
          <w:rPr>
            <w:lang w:val="en-US"/>
          </w:rPr>
          <w:t>’</w:t>
        </w:r>
      </w:ins>
      <w:r>
        <w:rPr>
          <w:lang w:val="en-US"/>
        </w:rPr>
        <w:t xml:space="preserve">s words made Kenst feel again like the boy terrified by his father. </w:t>
      </w:r>
      <w:r>
        <w:rPr>
          <w:lang w:val="en-US"/>
        </w:rPr>
        <w:t>How could he escape, really? Like the colonel said, he</w:t>
      </w:r>
      <w:del w:id="2706" w:author="R.Scott Wade" w:date="2022-07-31T18:13:18Z">
        <w:r>
          <w:rPr>
            <w:lang w:val="en-US"/>
          </w:rPr>
          <w:delText>’</w:delText>
        </w:r>
      </w:del>
      <w:ins w:id="2707" w:author="R.Scott Wade" w:date="2022-07-31T18:13:18Z">
        <w:r>
          <w:rPr>
            <w:lang w:val="en-US"/>
          </w:rPr>
          <w:t>’</w:t>
        </w:r>
      </w:ins>
      <w:r>
        <w:rPr>
          <w:lang w:val="en-US"/>
        </w:rPr>
        <w:t>d be easy to catch on foot. Already fearful, he felt the old anxiety reaction start. It was as if h</w:t>
      </w:r>
      <w:r>
        <w:rPr>
          <w:lang w:val="en-US"/>
        </w:rPr>
        <w:t>e could still feel the welts on his back. He could still feel Zada</w:t>
      </w:r>
      <w:del w:id="2708" w:author="R.Scott Wade" w:date="2022-07-31T18:13:18Z">
        <w:r>
          <w:rPr>
            <w:lang w:val="en-US"/>
          </w:rPr>
          <w:delText>’</w:delText>
        </w:r>
      </w:del>
      <w:ins w:id="2709" w:author="R.Scott Wade" w:date="2022-07-31T18:13:18Z">
        <w:r>
          <w:rPr>
            <w:lang w:val="en-US"/>
          </w:rPr>
          <w:t>’</w:t>
        </w:r>
      </w:ins>
      <w:r>
        <w:rPr>
          <w:lang w:val="en-US"/>
        </w:rPr>
        <w:t xml:space="preserve">s fists hitting his face. </w:t>
      </w:r>
    </w:p>
    <w:p>
      <w:pPr>
        <w:pStyle w:val="TextBody"/>
        <w:rPr>
          <w:lang w:val="en-US"/>
        </w:rPr>
      </w:pPr>
      <w:r>
        <w:rPr>
          <w:lang w:val="en-US"/>
        </w:rPr>
        <w:t>“</w:t>
      </w:r>
      <w:r>
        <w:rPr>
          <w:lang w:val="en-US"/>
        </w:rPr>
        <w:t xml:space="preserve">When I contacted him about you, General Gabriel </w:t>
      </w:r>
      <w:r>
        <w:rPr>
          <w:lang w:val="en-US"/>
        </w:rPr>
        <w:commentReference w:id="65"/>
      </w:r>
      <w:r>
        <w:rPr>
          <w:lang w:val="en-US"/>
        </w:rPr>
        <w:t>told me to be wary of wielders. That is, if you were one. I don</w:t>
      </w:r>
      <w:del w:id="2710" w:author="R.Scott Wade" w:date="2022-07-31T18:13:18Z">
        <w:r>
          <w:rPr>
            <w:lang w:val="en-US"/>
          </w:rPr>
          <w:delText>’</w:delText>
        </w:r>
      </w:del>
      <w:ins w:id="2711" w:author="R.Scott Wade" w:date="2022-07-31T18:13:18Z">
        <w:r>
          <w:rPr>
            <w:lang w:val="en-US"/>
          </w:rPr>
          <w:t>’</w:t>
        </w:r>
      </w:ins>
      <w:r>
        <w:rPr>
          <w:lang w:val="en-US"/>
        </w:rPr>
        <w:t xml:space="preserve">t know where you got the </w:t>
      </w:r>
      <w:r>
        <w:rPr>
          <w:lang w:val="en-US"/>
        </w:rPr>
        <w:t>weapon</w:t>
      </w:r>
      <w:r>
        <w:rPr>
          <w:lang w:val="en-US"/>
        </w:rPr>
        <w:t xml:space="preserve"> you</w:t>
      </w:r>
      <w:del w:id="2712" w:author="R.Scott Wade" w:date="2022-07-31T18:13:18Z">
        <w:r>
          <w:rPr>
            <w:lang w:val="en-US"/>
          </w:rPr>
          <w:delText>’</w:delText>
        </w:r>
      </w:del>
      <w:ins w:id="2713" w:author="R.Scott Wade" w:date="2022-07-31T18:13:18Z">
        <w:r>
          <w:rPr>
            <w:lang w:val="en-US"/>
          </w:rPr>
          <w:t>’</w:t>
        </w:r>
      </w:ins>
      <w:r>
        <w:rPr>
          <w:lang w:val="en-US"/>
        </w:rPr>
        <w:t xml:space="preserve">re using, but </w:t>
      </w:r>
      <w:r>
        <w:rPr>
          <w:lang w:val="en-US"/>
        </w:rPr>
        <w:t>it doesn</w:t>
      </w:r>
      <w:del w:id="2714" w:author="R.Scott Wade" w:date="2022-07-31T18:13:18Z">
        <w:r>
          <w:rPr>
            <w:lang w:val="en-US"/>
          </w:rPr>
          <w:delText>’</w:delText>
        </w:r>
      </w:del>
      <w:ins w:id="2715" w:author="R.Scott Wade" w:date="2022-07-31T18:13:18Z">
        <w:r>
          <w:rPr>
            <w:lang w:val="en-US"/>
          </w:rPr>
          <w:t>’</w:t>
        </w:r>
      </w:ins>
      <w:r>
        <w:rPr>
          <w:lang w:val="en-US"/>
        </w:rPr>
        <w:t>t make you</w:t>
      </w:r>
      <w:r>
        <w:rPr>
          <w:lang w:val="en-US"/>
        </w:rPr>
        <w:t xml:space="preserve"> a wielder. You</w:t>
      </w:r>
      <w:del w:id="2716" w:author="R.Scott Wade" w:date="2022-07-31T18:13:18Z">
        <w:r>
          <w:rPr>
            <w:lang w:val="en-US"/>
          </w:rPr>
          <w:delText>’</w:delText>
        </w:r>
      </w:del>
      <w:ins w:id="2717" w:author="R.Scott Wade" w:date="2022-07-31T18:13:18Z">
        <w:r>
          <w:rPr>
            <w:lang w:val="en-US"/>
          </w:rPr>
          <w:t>’</w:t>
        </w:r>
      </w:ins>
      <w:r>
        <w:rPr>
          <w:lang w:val="en-US"/>
        </w:rPr>
        <w:t xml:space="preserve">re </w:t>
      </w:r>
      <w:r>
        <w:rPr>
          <w:lang w:val="en-US"/>
        </w:rPr>
        <w:t xml:space="preserve">too young – </w:t>
      </w:r>
      <w:r>
        <w:rPr>
          <w:lang w:val="en-US"/>
        </w:rPr>
        <w:t xml:space="preserve">just a kid. </w:t>
      </w:r>
      <w:r>
        <w:rPr>
          <w:lang w:val="en-US"/>
        </w:rPr>
        <w:t>You</w:t>
      </w:r>
      <w:del w:id="2718" w:author="R.Scott Wade" w:date="2022-07-31T18:13:18Z">
        <w:r>
          <w:rPr>
            <w:lang w:val="en-US"/>
          </w:rPr>
          <w:delText>’</w:delText>
        </w:r>
      </w:del>
      <w:ins w:id="2719" w:author="R.Scott Wade" w:date="2022-07-31T18:13:18Z">
        <w:r>
          <w:rPr>
            <w:lang w:val="en-US"/>
          </w:rPr>
          <w:t>’</w:t>
        </w:r>
      </w:ins>
      <w:r>
        <w:rPr>
          <w:lang w:val="en-US"/>
        </w:rPr>
        <w:t>ve got a long way to go be any kind of soldier, let alone a wielder.</w:t>
      </w:r>
      <w:r>
        <w:rPr>
          <w:lang w:val="en-US"/>
        </w:rPr>
        <w:t>”</w:t>
      </w:r>
    </w:p>
    <w:p>
      <w:pPr>
        <w:pStyle w:val="TextBody"/>
        <w:rPr>
          <w:lang w:val="en-US"/>
        </w:rPr>
      </w:pPr>
      <w:r>
        <w:rPr>
          <w:lang w:val="en-US"/>
        </w:rPr>
        <w:t>Kenst recalled fighting back against Zada</w:t>
      </w:r>
      <w:del w:id="2720" w:author="R.Scott Wade" w:date="2022-07-31T18:13:18Z">
        <w:r>
          <w:rPr>
            <w:lang w:val="en-US"/>
          </w:rPr>
          <w:delText>’</w:delText>
        </w:r>
      </w:del>
      <w:ins w:id="2721" w:author="R.Scott Wade" w:date="2022-07-31T18:13:18Z">
        <w:r>
          <w:rPr>
            <w:lang w:val="en-US"/>
          </w:rPr>
          <w:t>’</w:t>
        </w:r>
      </w:ins>
      <w:r>
        <w:rPr>
          <w:lang w:val="en-US"/>
        </w:rPr>
        <w:t>s attack – the blows that landed and Zada</w:t>
      </w:r>
      <w:del w:id="2722" w:author="R.Scott Wade" w:date="2022-07-31T18:13:18Z">
        <w:r>
          <w:rPr>
            <w:lang w:val="en-US"/>
          </w:rPr>
          <w:delText>’</w:delText>
        </w:r>
      </w:del>
      <w:ins w:id="2723" w:author="R.Scott Wade" w:date="2022-07-31T18:13:18Z">
        <w:r>
          <w:rPr>
            <w:lang w:val="en-US"/>
          </w:rPr>
          <w:t>’</w:t>
        </w:r>
      </w:ins>
      <w:r>
        <w:rPr>
          <w:lang w:val="en-US"/>
        </w:rPr>
        <w:t xml:space="preserve">s bleeding face. He recalled being unseen when he should have been visible </w:t>
      </w:r>
      <w:r>
        <w:rPr>
          <w:lang w:val="en-US"/>
        </w:rPr>
        <w:t>and</w:t>
      </w:r>
      <w:r>
        <w:rPr>
          <w:lang w:val="en-US"/>
        </w:rPr>
        <w:t xml:space="preserve"> climbing a </w:t>
      </w:r>
      <w:r>
        <w:rPr>
          <w:lang w:val="en-US"/>
        </w:rPr>
        <w:t>two</w:t>
      </w:r>
      <w:r>
        <w:rPr>
          <w:lang w:val="en-US"/>
        </w:rPr>
        <w:t xml:space="preserve"> meter fence like </w:t>
      </w:r>
      <w:r>
        <w:rPr>
          <w:lang w:val="en-US"/>
        </w:rPr>
        <w:t>jumping a curb.</w:t>
      </w:r>
      <w:r>
        <w:rPr>
          <w:lang w:val="en-US"/>
        </w:rPr>
        <w:t xml:space="preserve"> He saw Zada</w:t>
      </w:r>
      <w:del w:id="2724" w:author="R.Scott Wade" w:date="2022-07-31T18:13:18Z">
        <w:r>
          <w:rPr>
            <w:lang w:val="en-US"/>
          </w:rPr>
          <w:delText>’</w:delText>
        </w:r>
      </w:del>
      <w:ins w:id="2725" w:author="R.Scott Wade" w:date="2022-07-31T18:13:18Z">
        <w:r>
          <w:rPr>
            <w:lang w:val="en-US"/>
          </w:rPr>
          <w:t>’</w:t>
        </w:r>
      </w:ins>
      <w:r>
        <w:rPr>
          <w:lang w:val="en-US"/>
        </w:rPr>
        <w:t xml:space="preserve">s bleeding face again. </w:t>
      </w:r>
      <w:r>
        <w:rPr>
          <w:lang w:val="en-US"/>
        </w:rPr>
        <w:t>He thought of the forests that surrounded Kinchloe</w:t>
      </w:r>
      <w:del w:id="2726" w:author="R.Scott Wade" w:date="2022-07-10T16:34:52Z">
        <w:r>
          <w:rPr>
            <w:lang w:val="en-US"/>
          </w:rPr>
          <w:delText xml:space="preserve">  </w:delText>
        </w:r>
      </w:del>
      <w:ins w:id="2727" w:author="R.Scott Wade" w:date="2022-07-10T16:34:52Z">
        <w:r>
          <w:rPr>
            <w:lang w:val="en-US"/>
          </w:rPr>
          <w:t xml:space="preserve"> </w:t>
        </w:r>
      </w:ins>
      <w:r>
        <w:rPr>
          <w:lang w:val="en-US"/>
        </w:rPr>
        <w:t>like every other human settlement on</w:t>
      </w:r>
      <w:del w:id="2728" w:author="R.Scott Wade" w:date="2022-07-23T17:40:44Z">
        <w:r>
          <w:rPr>
            <w:lang w:val="en-US"/>
          </w:rPr>
          <w:delText xml:space="preserve"> the</w:delText>
        </w:r>
      </w:del>
      <w:r>
        <w:rPr>
          <w:lang w:val="en-US"/>
        </w:rPr>
        <w:t xml:space="preserve"> </w:t>
      </w:r>
      <w:r>
        <w:fldChar w:fldCharType="begin"/>
      </w:r>
      <w:r>
        <w:rPr>
          <w:lang w:val="en-US"/>
        </w:rPr>
        <w:instrText xml:space="preserve"> XE "Places:Arach" </w:instrText>
      </w:r>
      <w:r>
        <w:rPr>
          <w:lang w:val="en-US"/>
        </w:rPr>
        <w:fldChar w:fldCharType="separate"/>
      </w:r>
      <w:r>
        <w:rPr>
          <w:lang w:val="en-US"/>
          <w:rPrChange w:id="0" w:author="R.Scott Wade" w:date="2022-07-23T12:53:57Z"/>
        </w:rPr>
        <w:t>Arach</w:t>
      </w:r>
      <w:r>
        <w:rPr>
          <w:lang w:val="en-US"/>
        </w:rPr>
        <w:fldChar w:fldCharType="end"/>
      </w:r>
      <w:r>
        <w:rPr>
          <w:lang w:val="en-US"/>
        </w:rPr>
        <w:t>.</w:t>
      </w:r>
    </w:p>
    <w:p>
      <w:pPr>
        <w:pStyle w:val="TextBody"/>
        <w:rPr>
          <w:lang w:val="en-US"/>
        </w:rPr>
      </w:pPr>
      <w:r>
        <w:rPr>
          <w:lang w:val="en-US"/>
        </w:rPr>
        <w:t>He recalled the wreckage of the doorway a few corridors behind him.</w:t>
      </w:r>
    </w:p>
    <w:p>
      <w:pPr>
        <w:pStyle w:val="TextBody"/>
        <w:rPr>
          <w:lang w:val="en-US"/>
        </w:rPr>
      </w:pPr>
      <w:r>
        <w:rPr>
          <w:i/>
          <w:iCs/>
          <w:lang w:val="en-US"/>
        </w:rPr>
        <w:t>I can do this</w:t>
      </w:r>
      <w:r>
        <w:rPr>
          <w:i w:val="false"/>
          <w:iCs w:val="false"/>
          <w:lang w:val="en-US"/>
        </w:rPr>
        <w:t>, Kenst thought</w:t>
      </w:r>
      <w:r>
        <w:rPr>
          <w:i/>
          <w:iCs/>
          <w:lang w:val="en-US"/>
        </w:rPr>
        <w:t xml:space="preserve">. </w:t>
      </w:r>
      <w:r>
        <w:rPr>
          <w:i/>
          <w:iCs/>
          <w:lang w:val="en-US"/>
        </w:rPr>
        <w:t xml:space="preserve">The colonel </w:t>
      </w:r>
      <w:r>
        <w:rPr>
          <w:i/>
          <w:iCs/>
          <w:lang w:val="en-US"/>
        </w:rPr>
        <w:t>i</w:t>
      </w:r>
      <w:r>
        <w:rPr>
          <w:i/>
          <w:iCs/>
          <w:lang w:val="en-US"/>
        </w:rPr>
        <w:t>s a bit full of himself</w:t>
      </w:r>
      <w:r>
        <w:rPr>
          <w:lang w:val="en-US"/>
        </w:rPr>
        <w:t>.</w:t>
      </w:r>
    </w:p>
    <w:p>
      <w:pPr>
        <w:pStyle w:val="TextBody"/>
        <w:rPr>
          <w:lang w:val="en-US"/>
        </w:rPr>
      </w:pPr>
      <w:r>
        <w:rPr>
          <w:lang w:val="en-US"/>
        </w:rPr>
        <w:t xml:space="preserve">The colonel continued. “The general warned me that a determined wielder could cause a </w:t>
      </w:r>
      <w:r>
        <w:rPr>
          <w:lang w:val="en-US"/>
        </w:rPr>
        <w:t xml:space="preserve">Chaosful </w:t>
      </w:r>
      <w:r>
        <w:rPr>
          <w:lang w:val="en-US"/>
        </w:rPr>
        <w:t>of trouble. More than this, I mean – you</w:t>
      </w:r>
      <w:del w:id="2731" w:author="R.Scott Wade" w:date="2022-07-31T18:13:18Z">
        <w:r>
          <w:rPr>
            <w:lang w:val="en-US"/>
          </w:rPr>
          <w:delText>’</w:delText>
        </w:r>
      </w:del>
      <w:ins w:id="2732" w:author="R.Scott Wade" w:date="2022-07-31T18:13:18Z">
        <w:r>
          <w:rPr>
            <w:lang w:val="en-US"/>
          </w:rPr>
          <w:t>’</w:t>
        </w:r>
      </w:ins>
      <w:r>
        <w:rPr>
          <w:lang w:val="en-US"/>
        </w:rPr>
        <w:t xml:space="preserve">re not so much.” </w:t>
      </w:r>
    </w:p>
    <w:p>
      <w:pPr>
        <w:pStyle w:val="TextBody"/>
        <w:rPr>
          <w:lang w:val="en-US"/>
        </w:rPr>
      </w:pPr>
      <w:r>
        <w:rPr>
          <w:lang w:val="en-US"/>
        </w:rPr>
        <w:t>There were those words again – they sounded to Kenst as if they had come straight from Zada</w:t>
      </w:r>
      <w:del w:id="2733" w:author="R.Scott Wade" w:date="2022-07-31T18:13:18Z">
        <w:r>
          <w:rPr>
            <w:lang w:val="en-US"/>
          </w:rPr>
          <w:delText>’</w:delText>
        </w:r>
      </w:del>
      <w:ins w:id="2734" w:author="R.Scott Wade" w:date="2022-07-31T18:13:18Z">
        <w:r>
          <w:rPr>
            <w:lang w:val="en-US"/>
          </w:rPr>
          <w:t>’</w:t>
        </w:r>
      </w:ins>
      <w:r>
        <w:rPr>
          <w:lang w:val="en-US"/>
        </w:rPr>
        <w:t xml:space="preserve">s mouth, right before Kenst had finally, fearfully, </w:t>
      </w:r>
      <w:r>
        <w:rPr>
          <w:i/>
          <w:iCs/>
          <w:lang w:val="en-US"/>
        </w:rPr>
        <w:t>successfully</w:t>
      </w:r>
      <w:r>
        <w:rPr>
          <w:lang w:val="en-US"/>
        </w:rPr>
        <w:t xml:space="preserve"> fought back. </w:t>
      </w:r>
    </w:p>
    <w:p>
      <w:pPr>
        <w:pStyle w:val="TextBody"/>
        <w:rPr>
          <w:lang w:val="en-US"/>
        </w:rPr>
      </w:pPr>
      <w:r>
        <w:rPr>
          <w:lang w:val="en-US"/>
        </w:rPr>
        <w:t>His anger flared – the colonel was no different from Zada, just older and in uniform. Kenst had fought back before, and with Chae</w:t>
      </w:r>
      <w:del w:id="2735" w:author="R.Scott Wade" w:date="2022-07-31T18:13:18Z">
        <w:r>
          <w:rPr>
            <w:lang w:val="en-US"/>
          </w:rPr>
          <w:delText>’</w:delText>
        </w:r>
      </w:del>
      <w:ins w:id="2736" w:author="R.Scott Wade" w:date="2022-07-31T18:13:18Z">
        <w:r>
          <w:rPr>
            <w:lang w:val="en-US"/>
          </w:rPr>
          <w:t>’</w:t>
        </w:r>
      </w:ins>
      <w:r>
        <w:rPr>
          <w:lang w:val="en-US"/>
        </w:rPr>
        <w:t>s help, had won.</w:t>
      </w:r>
    </w:p>
    <w:p>
      <w:pPr>
        <w:pStyle w:val="TextBody"/>
        <w:rPr>
          <w:lang w:val="en-US"/>
        </w:rPr>
      </w:pPr>
      <w:r>
        <w:rPr>
          <w:lang w:val="en-US"/>
        </w:rPr>
        <w:t>“</w:t>
      </w:r>
      <w:r>
        <w:rPr>
          <w:lang w:val="en-US"/>
        </w:rPr>
        <w:t>Look, come by my office, we</w:t>
      </w:r>
      <w:del w:id="2737" w:author="R.Scott Wade" w:date="2022-07-31T18:13:18Z">
        <w:r>
          <w:rPr>
            <w:lang w:val="en-US"/>
          </w:rPr>
          <w:delText>’</w:delText>
        </w:r>
      </w:del>
      <w:ins w:id="2738" w:author="R.Scott Wade" w:date="2022-07-31T18:13:18Z">
        <w:r>
          <w:rPr>
            <w:lang w:val="en-US"/>
          </w:rPr>
          <w:t>’</w:t>
        </w:r>
      </w:ins>
      <w:r>
        <w:rPr>
          <w:lang w:val="en-US"/>
        </w:rPr>
        <w:t xml:space="preserve">ll talk this out face-to-face like </w:t>
      </w:r>
      <w:r>
        <w:rPr>
          <w:lang w:val="en-US"/>
        </w:rPr>
        <w:t>adults</w:t>
      </w:r>
      <w:r>
        <w:rPr>
          <w:lang w:val="en-US"/>
        </w:rPr>
        <w:t>.”</w:t>
      </w:r>
    </w:p>
    <w:p>
      <w:pPr>
        <w:pStyle w:val="TextBody"/>
        <w:rPr>
          <w:lang w:val="en-US"/>
        </w:rPr>
      </w:pPr>
      <w:r>
        <w:rPr>
          <w:lang w:val="en-US"/>
        </w:rPr>
        <w:t xml:space="preserve"> </w:t>
      </w:r>
      <w:r>
        <w:rPr>
          <w:lang w:val="en-US"/>
        </w:rPr>
        <w:t xml:space="preserve">Kenst went cold inside, feeling his rage </w:t>
      </w:r>
      <w:r>
        <w:rPr>
          <w:lang w:val="en-US"/>
        </w:rPr>
        <w:t xml:space="preserve">and his new confidence combine to </w:t>
      </w:r>
      <w:r>
        <w:rPr>
          <w:lang w:val="en-US"/>
        </w:rPr>
        <w:t>become something new and dangerous. It was a terrible feeling, but he didn</w:t>
      </w:r>
      <w:del w:id="2739" w:author="R.Scott Wade" w:date="2022-07-31T18:13:18Z">
        <w:r>
          <w:rPr>
            <w:lang w:val="en-US"/>
          </w:rPr>
          <w:delText>’</w:delText>
        </w:r>
      </w:del>
      <w:ins w:id="2740" w:author="R.Scott Wade" w:date="2022-07-31T18:13:18Z">
        <w:r>
          <w:rPr>
            <w:lang w:val="en-US"/>
          </w:rPr>
          <w:t>’</w:t>
        </w:r>
      </w:ins>
      <w:r>
        <w:rPr>
          <w:lang w:val="en-US"/>
        </w:rPr>
        <w:t xml:space="preserve">t even consider shaking it off. Every muscle went taut, every sense sharpened. He was a weapon now, </w:t>
      </w:r>
      <w:r>
        <w:rPr>
          <w:lang w:val="en-US"/>
        </w:rPr>
        <w:t xml:space="preserve">a charged cannon </w:t>
      </w:r>
      <w:r>
        <w:rPr>
          <w:lang w:val="en-US"/>
        </w:rPr>
        <w:t>or a</w:t>
      </w:r>
      <w:r>
        <w:rPr>
          <w:lang w:val="en-US"/>
        </w:rPr>
        <w:t xml:space="preserve"> drawn knife</w:t>
      </w:r>
      <w:r>
        <w:rPr>
          <w:lang w:val="en-US"/>
        </w:rPr>
        <w:t xml:space="preserve">. </w:t>
      </w:r>
    </w:p>
    <w:p>
      <w:pPr>
        <w:pStyle w:val="TextBody"/>
        <w:rPr>
          <w:lang w:val="en-US"/>
        </w:rPr>
      </w:pPr>
      <w:r>
        <w:rPr>
          <w:i/>
          <w:iCs/>
          <w:lang w:val="en-US"/>
        </w:rPr>
        <w:t>B</w:t>
      </w:r>
      <w:r>
        <w:rPr>
          <w:i/>
          <w:iCs/>
          <w:lang w:val="en-US"/>
        </w:rPr>
        <w:t>urn</w:t>
      </w:r>
      <w:r>
        <w:rPr>
          <w:i/>
          <w:iCs/>
          <w:lang w:val="en-US"/>
        </w:rPr>
        <w:t xml:space="preserve"> it</w:t>
      </w:r>
      <w:r>
        <w:rPr>
          <w:lang w:val="en-US"/>
        </w:rPr>
        <w:t>, his rage said coldly.</w:t>
      </w:r>
    </w:p>
    <w:p>
      <w:pPr>
        <w:pStyle w:val="TextBody"/>
        <w:rPr>
          <w:lang w:val="en-US"/>
        </w:rPr>
      </w:pPr>
      <w:r>
        <w:rPr>
          <w:lang w:val="en-US"/>
        </w:rPr>
        <w:t>The colonel was still talking, even as Kenst</w:t>
      </w:r>
      <w:del w:id="2741" w:author="R.Scott Wade" w:date="2022-07-31T18:13:18Z">
        <w:r>
          <w:rPr>
            <w:lang w:val="en-US"/>
          </w:rPr>
          <w:delText>’</w:delText>
        </w:r>
      </w:del>
      <w:ins w:id="2742" w:author="R.Scott Wade" w:date="2022-07-31T18:13:18Z">
        <w:r>
          <w:rPr>
            <w:lang w:val="en-US"/>
          </w:rPr>
          <w:t>’</w:t>
        </w:r>
      </w:ins>
      <w:r>
        <w:rPr>
          <w:lang w:val="en-US"/>
        </w:rPr>
        <w:t>s rage built to the point of eruption. “The general went on and on about it. Honestly, I don</w:t>
      </w:r>
      <w:del w:id="2743" w:author="R.Scott Wade" w:date="2022-07-31T12:19:08Z">
        <w:r>
          <w:rPr>
            <w:lang w:val="en-US"/>
          </w:rPr>
          <w:delText>'</w:delText>
        </w:r>
      </w:del>
      <w:ins w:id="2744" w:author="R.Scott Wade" w:date="2022-07-31T18:13:18Z">
        <w:r>
          <w:rPr>
            <w:lang w:val="en-US"/>
          </w:rPr>
          <w:t>’</w:t>
        </w:r>
      </w:ins>
      <w:r>
        <w:rPr>
          <w:lang w:val="en-US"/>
        </w:rPr>
        <w:t>t know what he was all worked up about.”</w:t>
      </w:r>
    </w:p>
    <w:p>
      <w:pPr>
        <w:pStyle w:val="TextBody"/>
        <w:rPr>
          <w:lang w:val="en-US"/>
        </w:rPr>
      </w:pPr>
      <w:r>
        <w:rPr>
          <w:lang w:val="en-US"/>
        </w:rPr>
        <w:t>Kenst</w:t>
      </w:r>
      <w:del w:id="2745" w:author="R.Scott Wade" w:date="2022-07-31T12:19:19Z">
        <w:r>
          <w:rPr>
            <w:lang w:val="en-US"/>
          </w:rPr>
          <w:delText>'</w:delText>
        </w:r>
      </w:del>
      <w:ins w:id="2746" w:author="R.Scott Wade" w:date="2022-07-31T18:13:18Z">
        <w:r>
          <w:rPr>
            <w:lang w:val="en-US"/>
          </w:rPr>
          <w:t>’</w:t>
        </w:r>
      </w:ins>
      <w:r>
        <w:rPr>
          <w:lang w:val="en-US"/>
        </w:rPr>
        <w:t xml:space="preserve">s voice was as grim as his fourteen years could make it. </w:t>
      </w:r>
    </w:p>
    <w:p>
      <w:pPr>
        <w:pStyle w:val="TextBody"/>
        <w:rPr>
          <w:lang w:val="en-US"/>
        </w:rPr>
      </w:pPr>
      <w:del w:id="2747" w:author="R.Scott Wade" w:date="2022-07-31T12:19:46Z">
        <w:r>
          <w:rPr>
            <w:lang w:val="en-US"/>
          </w:rPr>
          <w:delText>“</w:delText>
        </w:r>
      </w:del>
      <w:del w:id="2748" w:author="R.Scott Wade" w:date="2022-07-31T12:19:46Z">
        <w:r>
          <w:rPr>
            <w:lang w:val="en-US"/>
          </w:rPr>
          <w:delText>I'</w:delText>
        </w:r>
      </w:del>
      <w:ins w:id="2749" w:author="R.Scott Wade" w:date="2022-07-31T12:19:49Z">
        <w:r>
          <w:rPr>
            <w:lang w:val="en-US"/>
          </w:rPr>
          <w:t>“I</w:t>
        </w:r>
      </w:ins>
      <w:ins w:id="2750" w:author="R.Scott Wade" w:date="2022-07-31T18:13:18Z">
        <w:r>
          <w:rPr>
            <w:lang w:val="en-US"/>
          </w:rPr>
          <w:t>’</w:t>
        </w:r>
      </w:ins>
      <w:r>
        <w:rPr>
          <w:lang w:val="en-US"/>
        </w:rPr>
        <w:t>ll show you.”</w:t>
      </w:r>
    </w:p>
    <w:p>
      <w:pPr>
        <w:pStyle w:val="Heading9"/>
        <w:rPr/>
      </w:pPr>
      <w:bookmarkStart w:id="50" w:name="__RefHeading___Toc29897_1146340026"/>
      <w:bookmarkEnd w:id="50"/>
      <w:r>
        <w:rPr/>
        <w:t xml:space="preserve">D72 </w:t>
      </w:r>
      <w:r>
        <w:rPr>
          <w:rFonts w:eastAsia="Noto Sans CJK SC" w:cs="Lohit Devanagari"/>
          <w:b/>
          <w:bCs w:val="false"/>
          <w:sz w:val="21"/>
          <w:szCs w:val="21"/>
        </w:rPr>
        <w:t>“</w:t>
      </w:r>
      <w:r>
        <w:rPr/>
        <w:t>I</w:t>
      </w:r>
      <w:del w:id="2751" w:author="R.Scott Wade" w:date="2022-07-31T18:13:18Z">
        <w:r>
          <w:rPr>
            <w:rFonts w:eastAsia="Noto Sans CJK SC" w:cs="Lohit Devanagari"/>
            <w:b/>
            <w:bCs w:val="false"/>
            <w:sz w:val="21"/>
            <w:szCs w:val="21"/>
          </w:rPr>
          <w:delText>’</w:delText>
        </w:r>
      </w:del>
      <w:ins w:id="2752" w:author="R.Scott Wade" w:date="2022-07-31T18:13:18Z">
        <w:r>
          <w:rPr>
            <w:rFonts w:eastAsia="Noto Sans CJK SC" w:cs="Lohit Devanagari"/>
            <w:b/>
            <w:bCs w:val="false"/>
            <w:sz w:val="21"/>
            <w:szCs w:val="21"/>
          </w:rPr>
          <w:t>’</w:t>
        </w:r>
      </w:ins>
      <w:r>
        <w:rPr/>
        <w:t>ll show you.</w:t>
      </w:r>
      <w:r>
        <w:rPr>
          <w:rFonts w:eastAsia="Noto Sans CJK SC" w:cs="Lohit Devanagari"/>
          <w:b/>
          <w:bCs w:val="false"/>
          <w:sz w:val="21"/>
          <w:szCs w:val="21"/>
        </w:rPr>
        <w:t>”</w:t>
      </w:r>
    </w:p>
    <w:p>
      <w:pPr>
        <w:pStyle w:val="Heading8"/>
        <w:rPr/>
      </w:pPr>
      <w:bookmarkStart w:id="51" w:name="__RefHeading___Toc30047_1146340026"/>
      <w:bookmarkStart w:id="52" w:name="End_Post_3"/>
      <w:bookmarkEnd w:id="51"/>
      <w:bookmarkEnd w:id="52"/>
      <w:r>
        <w:rPr>
          <w:lang w:val="en-US"/>
        </w:rPr>
        <w:t xml:space="preserve">--- </w:t>
      </w:r>
      <w:r>
        <w:rPr>
          <w:lang w:val="en-US"/>
        </w:rPr>
        <w:t xml:space="preserve">End Post 3 </w:t>
      </w:r>
      <w:r>
        <w:rPr>
          <w:lang w:val="en-US"/>
        </w:rPr>
        <w:t>~~ 4.</w:t>
      </w:r>
      <w:r>
        <w:rPr>
          <w:lang w:val="en-US"/>
        </w:rPr>
        <w:t>9</w:t>
      </w:r>
      <w:r>
        <w:rPr>
          <w:lang w:val="en-US"/>
        </w:rPr>
        <w:t>k words ~~ 2</w:t>
      </w:r>
      <w:r>
        <w:rPr>
          <w:lang w:val="en-US"/>
        </w:rPr>
        <w:t>7</w:t>
      </w:r>
      <w:r>
        <w:rPr>
          <w:lang w:val="en-US"/>
        </w:rPr>
        <w:t>.</w:t>
      </w:r>
      <w:r>
        <w:rPr>
          <w:lang w:val="en-US"/>
        </w:rPr>
        <w:t>6</w:t>
      </w:r>
      <w:r>
        <w:rPr>
          <w:lang w:val="en-US"/>
        </w:rPr>
        <w:t>k chars</w:t>
      </w:r>
    </w:p>
    <w:p>
      <w:pPr>
        <w:sectPr>
          <w:headerReference w:type="default" r:id="rId40"/>
          <w:headerReference w:type="first" r:id="rId41"/>
          <w:footerReference w:type="default" r:id="rId42"/>
          <w:footerReference w:type="first" r:id="rId43"/>
          <w:type w:val="nextPage"/>
          <w:pgSz w:w="12240" w:h="15811"/>
          <w:pgMar w:left="1134" w:right="1134" w:gutter="0" w:header="1123" w:top="1745" w:footer="1123" w:bottom="1469"/>
          <w:pgNumType w:fmt="decimal"/>
          <w:formProt w:val="false"/>
          <w:textDirection w:val="lrTb"/>
          <w:docGrid w:type="default" w:linePitch="312" w:charSpace="4294961151"/>
        </w:sectPr>
        <w:pStyle w:val="Heading8"/>
        <w:rPr/>
      </w:pPr>
      <w:bookmarkStart w:id="53" w:name="__RefHeading___Toc30049_1146340026"/>
      <w:bookmarkEnd w:id="53"/>
      <w:r>
        <w:rPr/>
        <w:t>--- Begin Post 4</w:t>
      </w:r>
    </w:p>
    <w:p>
      <w:pPr>
        <w:pStyle w:val="Heading1"/>
        <w:rPr/>
      </w:pPr>
      <w:bookmarkStart w:id="54" w:name="__RefHeading___Toc29899_1146340026"/>
      <w:bookmarkEnd w:id="54"/>
      <w:r>
        <w:rPr/>
        <w:t xml:space="preserve">Becoming a Wielder </w:t>
      </w:r>
    </w:p>
    <w:p>
      <w:pPr>
        <w:pStyle w:val="TextBody"/>
        <w:rPr>
          <w:lang w:val="en-US"/>
        </w:rPr>
      </w:pPr>
      <w:r>
        <w:rPr>
          <w:lang w:val="en-US"/>
        </w:rPr>
        <w:t xml:space="preserve">Kenst ran down the corridor that Chae had indicated </w:t>
      </w:r>
      <w:r>
        <w:rPr>
          <w:lang w:val="en-US"/>
        </w:rPr>
        <w:t>to the</w:t>
      </w:r>
      <w:r>
        <w:rPr>
          <w:lang w:val="en-US"/>
        </w:rPr>
        <w:t xml:space="preserve"> flat panel blocking the hallway. He looked closely at it for any sign of crack or lock that could be forced. Nothing.</w:t>
      </w:r>
    </w:p>
    <w:p>
      <w:pPr>
        <w:pStyle w:val="TextBody"/>
        <w:rPr>
          <w:lang w:val="en-US"/>
        </w:rPr>
      </w:pPr>
      <w:r>
        <w:rPr>
          <w:lang w:val="en-US"/>
        </w:rPr>
        <w:t>The colonel</w:t>
      </w:r>
      <w:del w:id="2773" w:author="R.Scott Wade" w:date="2022-07-31T18:13:18Z">
        <w:r>
          <w:rPr>
            <w:lang w:val="en-US"/>
          </w:rPr>
          <w:delText>’</w:delText>
        </w:r>
      </w:del>
      <w:ins w:id="2774" w:author="R.Scott Wade" w:date="2022-07-31T18:13:18Z">
        <w:r>
          <w:rPr>
            <w:lang w:val="en-US"/>
          </w:rPr>
          <w:t>’</w:t>
        </w:r>
      </w:ins>
      <w:r>
        <w:rPr>
          <w:lang w:val="en-US"/>
        </w:rPr>
        <w:t>s voice had followed him, still talking. “See that wall there, boy? That</w:t>
      </w:r>
      <w:del w:id="2775" w:author="R.Scott Wade" w:date="2022-07-31T18:13:18Z">
        <w:r>
          <w:rPr>
            <w:lang w:val="en-US"/>
          </w:rPr>
          <w:delText>’</w:delText>
        </w:r>
      </w:del>
      <w:ins w:id="2776" w:author="R.Scott Wade" w:date="2022-07-31T18:13:18Z">
        <w:r>
          <w:rPr>
            <w:lang w:val="en-US"/>
          </w:rPr>
          <w:t>’</w:t>
        </w:r>
      </w:ins>
      <w:r>
        <w:rPr>
          <w:lang w:val="en-US"/>
        </w:rPr>
        <w:t>s made of the same memmetal they use to make body armor and spaceship hulls. Your little torch won</w:t>
      </w:r>
      <w:del w:id="2777" w:author="R.Scott Wade" w:date="2022-07-31T18:13:18Z">
        <w:r>
          <w:rPr>
            <w:lang w:val="en-US"/>
          </w:rPr>
          <w:delText>’</w:delText>
        </w:r>
      </w:del>
      <w:ins w:id="2778" w:author="R.Scott Wade" w:date="2022-07-31T18:13:18Z">
        <w:r>
          <w:rPr>
            <w:lang w:val="en-US"/>
          </w:rPr>
          <w:t>’</w:t>
        </w:r>
      </w:ins>
      <w:r>
        <w:rPr>
          <w:lang w:val="en-US"/>
        </w:rPr>
        <w:t>t even leave a mark.”</w:t>
      </w:r>
    </w:p>
    <w:p>
      <w:pPr>
        <w:pStyle w:val="TextBody"/>
        <w:rPr>
          <w:lang w:val="en-US"/>
        </w:rPr>
      </w:pPr>
      <w:r>
        <w:rPr>
          <w:lang w:val="en-US"/>
        </w:rPr>
        <w:t xml:space="preserve"> “</w:t>
      </w:r>
      <w:r>
        <w:rPr>
          <w:lang w:val="en-US"/>
        </w:rPr>
        <w:t xml:space="preserve">OK, how do I do this?” Kenst asked Chae out loud without </w:t>
      </w:r>
      <w:r>
        <w:rPr>
          <w:lang w:val="en-US"/>
        </w:rPr>
        <w:t>thinking</w:t>
      </w:r>
      <w:r>
        <w:rPr>
          <w:lang w:val="en-US"/>
        </w:rPr>
        <w:t xml:space="preserve">. He felt hot despite the cold knot in his gut. His brain was on fire, his rage calculating, pushing him to do something, </w:t>
      </w:r>
      <w:r>
        <w:rPr>
          <w:i/>
          <w:iCs/>
          <w:lang w:val="en-US"/>
        </w:rPr>
        <w:t>burn it, break it, destroy it</w:t>
      </w:r>
      <w:r>
        <w:rPr>
          <w:lang w:val="en-US"/>
        </w:rPr>
        <w:t>.</w:t>
      </w:r>
    </w:p>
    <w:p>
      <w:pPr>
        <w:pStyle w:val="TextBody"/>
        <w:rPr>
          <w:lang w:val="en-US"/>
        </w:rPr>
      </w:pPr>
      <w:r>
        <w:rPr>
          <w:lang w:val="en-US"/>
        </w:rPr>
        <w:t>“</w:t>
      </w:r>
      <w:r>
        <w:rPr>
          <w:lang w:val="en-US"/>
        </w:rPr>
        <w:t xml:space="preserve">How do you do what?” replied Col. Cagilux, interrupting his own increasingly strident torrent of words. </w:t>
      </w:r>
    </w:p>
    <w:p>
      <w:pPr>
        <w:pStyle w:val="TextBody"/>
        <w:rPr>
          <w:lang w:val="en-US"/>
        </w:rPr>
      </w:pPr>
      <w:r>
        <w:rPr>
          <w:lang w:val="en-US"/>
        </w:rPr>
        <w:t>“</w:t>
      </w:r>
      <w:r>
        <w:rPr>
          <w:lang w:val="en-US"/>
        </w:rPr>
        <w:t xml:space="preserve">Not talking to you.” Kenst said absently, examining with mild wonder the glow surrounding his right hand. </w:t>
      </w:r>
    </w:p>
    <w:p>
      <w:pPr>
        <w:pStyle w:val="TextBody"/>
        <w:rPr/>
      </w:pPr>
      <w:r>
        <w:rPr>
          <w:lang w:val="en-US"/>
        </w:rPr>
        <w:t>Restarting his tirade, Col</w:t>
      </w:r>
      <w:r>
        <w:rPr>
          <w:lang w:val="en-US"/>
        </w:rPr>
        <w:t>onel</w:t>
      </w:r>
      <w:r>
        <w:rPr>
          <w:lang w:val="en-US"/>
        </w:rPr>
        <w:t xml:space="preserve"> Cagilux </w:t>
      </w:r>
      <w:commentRangeStart w:id="66"/>
      <w:r>
        <w:rPr>
          <w:lang w:val="en-US"/>
        </w:rPr>
        <w:t>admonished Kenst</w:t>
      </w:r>
      <w:del w:id="2779" w:author="R.Scott Wade" w:date="2022-07-31T18:13:18Z">
        <w:r>
          <w:rPr>
            <w:lang w:val="en-US"/>
          </w:rPr>
          <w:delText>’</w:delText>
        </w:r>
      </w:del>
      <w:ins w:id="2780" w:author="R.Scott Wade" w:date="2022-07-31T18:13:18Z">
        <w:r>
          <w:rPr>
            <w:lang w:val="en-US"/>
          </w:rPr>
          <w:t>’</w:t>
        </w:r>
      </w:ins>
      <w:r>
        <w:rPr>
          <w:lang w:val="en-US"/>
        </w:rPr>
        <w:t xml:space="preserve">s lack of respect. </w:t>
      </w:r>
      <w:r>
        <w:rPr/>
      </w:r>
      <w:commentRangeEnd w:id="66"/>
      <w:r>
        <w:commentReference w:id="66"/>
      </w:r>
      <w:r>
        <w:rPr>
          <w:lang w:val="en-US"/>
        </w:rPr>
        <w:t>He praised the military</w:t>
      </w:r>
      <w:del w:id="2781" w:author="R.Scott Wade" w:date="2022-07-31T18:13:18Z">
        <w:r>
          <w:rPr>
            <w:lang w:val="en-US"/>
          </w:rPr>
          <w:delText>’</w:delText>
        </w:r>
      </w:del>
      <w:ins w:id="2782" w:author="R.Scott Wade" w:date="2022-07-31T18:13:18Z">
        <w:r>
          <w:rPr>
            <w:lang w:val="en-US"/>
          </w:rPr>
          <w:t>’</w:t>
        </w:r>
      </w:ins>
      <w:r>
        <w:rPr>
          <w:lang w:val="en-US"/>
        </w:rPr>
        <w:t>s success in instilling respect and discipline in youngsters like Kenst, and went on to point out how much more productive Kenst could be with guidance. Like Kenst, Chae ignored him and sub-spoke right over his sermonizing.</w:t>
      </w:r>
    </w:p>
    <w:p>
      <w:pPr>
        <w:pStyle w:val="TextBody"/>
        <w:rPr>
          <w:lang w:val="en-US"/>
        </w:rPr>
      </w:pPr>
      <w:r>
        <w:rPr>
          <w:lang w:val="en-US"/>
        </w:rPr>
        <w:t>“</w:t>
      </w:r>
      <w:r>
        <w:rPr>
          <w:i/>
          <w:iCs/>
          <w:lang w:val="en-US"/>
        </w:rPr>
        <w:t>You fire with your right hand, since you</w:t>
      </w:r>
      <w:del w:id="2783" w:author="R.Scott Wade" w:date="2022-07-31T18:13:18Z">
        <w:r>
          <w:rPr>
            <w:i/>
            <w:iCs/>
            <w:lang w:val="en-US"/>
          </w:rPr>
          <w:delText>’</w:delText>
        </w:r>
      </w:del>
      <w:ins w:id="2784" w:author="R.Scott Wade" w:date="2022-07-31T18:13:18Z">
        <w:r>
          <w:rPr>
            <w:i/>
            <w:iCs/>
            <w:lang w:val="en-US"/>
          </w:rPr>
          <w:t>’</w:t>
        </w:r>
      </w:ins>
      <w:r>
        <w:rPr>
          <w:i/>
          <w:iCs/>
          <w:lang w:val="en-US"/>
        </w:rPr>
        <w:t>re right handed. Your left hand is used for drawing power from environmental sources, like the power conduit I detect in the wall.</w:t>
      </w:r>
      <w:r>
        <w:rPr>
          <w:lang w:val="en-US"/>
        </w:rPr>
        <w:t>” Kenst cast a glance at the absolutely featureless walls around him. “</w:t>
      </w:r>
      <w:r>
        <w:rPr>
          <w:i/>
          <w:iCs/>
          <w:lang w:val="en-US"/>
        </w:rPr>
        <w:t>Point in the direction of the target while clearly focusing your attention on it, to the exclusion of all else, especially other targets. You don</w:t>
      </w:r>
      <w:del w:id="2785" w:author="R.Scott Wade" w:date="2022-07-31T18:13:18Z">
        <w:r>
          <w:rPr>
            <w:i/>
            <w:iCs/>
            <w:lang w:val="en-US"/>
          </w:rPr>
          <w:delText>’</w:delText>
        </w:r>
      </w:del>
      <w:ins w:id="2786" w:author="R.Scott Wade" w:date="2022-07-31T18:13:18Z">
        <w:r>
          <w:rPr>
            <w:i/>
            <w:iCs/>
            <w:lang w:val="en-US"/>
          </w:rPr>
          <w:t>’</w:t>
        </w:r>
      </w:ins>
      <w:r>
        <w:rPr>
          <w:i/>
          <w:iCs/>
          <w:lang w:val="en-US"/>
        </w:rPr>
        <w:t>t have to point exactly – I will do the actual aiming. You</w:t>
      </w:r>
      <w:del w:id="2787" w:author="R.Scott Wade" w:date="2022-07-31T18:13:18Z">
        <w:r>
          <w:rPr>
            <w:i/>
            <w:iCs/>
            <w:lang w:val="en-US"/>
          </w:rPr>
          <w:delText>’</w:delText>
        </w:r>
      </w:del>
      <w:ins w:id="2788" w:author="R.Scott Wade" w:date="2022-07-31T18:13:18Z">
        <w:r>
          <w:rPr>
            <w:i/>
            <w:iCs/>
            <w:lang w:val="en-US"/>
          </w:rPr>
          <w:t>’</w:t>
        </w:r>
      </w:ins>
      <w:r>
        <w:rPr>
          <w:i/>
          <w:iCs/>
          <w:lang w:val="en-US"/>
        </w:rPr>
        <w:t xml:space="preserve">re pointing to focus your mind on what you want destroyed or killed </w:t>
      </w:r>
      <w:r>
        <w:rPr>
          <w:i/>
          <w:iCs/>
          <w:lang w:val="en-US"/>
        </w:rPr>
        <w:t>so I can acquire the target.</w:t>
      </w:r>
      <w:r>
        <w:rPr>
          <w:lang w:val="en-US"/>
        </w:rPr>
        <w:t>”</w:t>
      </w:r>
    </w:p>
    <w:p>
      <w:pPr>
        <w:pStyle w:val="TextBody"/>
        <w:rPr/>
      </w:pPr>
      <w:r>
        <w:rPr>
          <w:lang w:val="en-US"/>
        </w:rPr>
        <w:t xml:space="preserve">Kenst paused to consider that. In order to kill, he must want to kill. He wondered if his natural reluctance to harm others was about to get </w:t>
      </w:r>
      <w:r>
        <w:rPr>
          <w:i/>
          <w:iCs/>
          <w:lang w:val="en-US"/>
        </w:rPr>
        <w:t>him</w:t>
      </w:r>
      <w:r>
        <w:rPr>
          <w:lang w:val="en-US"/>
        </w:rPr>
        <w:t xml:space="preserve"> killed. “Look, fire at anything that needs to get out of the way, if you</w:t>
      </w:r>
      <w:del w:id="2789" w:author="R.Scott Wade" w:date="2022-07-31T18:13:18Z">
        <w:r>
          <w:rPr>
            <w:lang w:val="en-US"/>
          </w:rPr>
          <w:delText>’</w:delText>
        </w:r>
      </w:del>
      <w:ins w:id="2790" w:author="R.Scott Wade" w:date="2022-07-31T18:13:18Z">
        <w:r>
          <w:rPr>
            <w:lang w:val="en-US"/>
          </w:rPr>
          <w:t>’</w:t>
        </w:r>
      </w:ins>
      <w:r>
        <w:rPr>
          <w:lang w:val="en-US"/>
        </w:rPr>
        <w:t>re sure it</w:t>
      </w:r>
      <w:del w:id="2791" w:author="R.Scott Wade" w:date="2022-07-31T18:13:18Z">
        <w:r>
          <w:rPr>
            <w:lang w:val="en-US"/>
          </w:rPr>
          <w:delText>’</w:delText>
        </w:r>
      </w:del>
      <w:ins w:id="2792" w:author="R.Scott Wade" w:date="2022-07-31T18:13:18Z">
        <w:r>
          <w:rPr>
            <w:lang w:val="en-US"/>
          </w:rPr>
          <w:t>’</w:t>
        </w:r>
      </w:ins>
      <w:r>
        <w:rPr>
          <w:lang w:val="en-US"/>
        </w:rPr>
        <w:t>s not going to kill anyone. I</w:t>
      </w:r>
      <w:del w:id="2793" w:author="R.Scott Wade" w:date="2022-07-31T18:13:18Z">
        <w:r>
          <w:rPr>
            <w:lang w:val="en-US"/>
          </w:rPr>
          <w:delText>’</w:delText>
        </w:r>
      </w:del>
      <w:ins w:id="2794" w:author="R.Scott Wade" w:date="2022-07-31T18:13:18Z">
        <w:r>
          <w:rPr>
            <w:lang w:val="en-US"/>
          </w:rPr>
          <w:t>’</w:t>
        </w:r>
      </w:ins>
      <w:r>
        <w:rPr>
          <w:lang w:val="en-US"/>
        </w:rPr>
        <w:t>ve got no problem with wrecking property. But don</w:t>
      </w:r>
      <w:del w:id="2795" w:author="R.Scott Wade" w:date="2022-07-31T18:13:18Z">
        <w:r>
          <w:rPr>
            <w:lang w:val="en-US"/>
          </w:rPr>
          <w:delText>’</w:delText>
        </w:r>
      </w:del>
      <w:ins w:id="2796" w:author="R.Scott Wade" w:date="2022-07-31T18:13:18Z">
        <w:r>
          <w:rPr>
            <w:lang w:val="en-US"/>
          </w:rPr>
          <w:t>’</w:t>
        </w:r>
      </w:ins>
      <w:r>
        <w:rPr>
          <w:lang w:val="en-US"/>
        </w:rPr>
        <w:t>t give me live targets for now, OK?”</w:t>
      </w:r>
    </w:p>
    <w:p>
      <w:pPr>
        <w:pStyle w:val="TextBody"/>
        <w:rPr>
          <w:lang w:val="en-US"/>
        </w:rPr>
      </w:pPr>
      <w:r>
        <w:rPr>
          <w:lang w:val="en-US"/>
        </w:rPr>
        <w:t>“</w:t>
      </w:r>
      <w:r>
        <w:rPr>
          <w:i/>
          <w:iCs/>
          <w:lang w:val="en-US"/>
        </w:rPr>
        <w:t>Got it. Now, get back from the barrier.</w:t>
      </w:r>
      <w:r>
        <w:rPr>
          <w:lang w:val="en-US"/>
        </w:rPr>
        <w:t>” Chae instructed. “</w:t>
      </w:r>
      <w:r>
        <w:rPr>
          <w:i/>
          <w:iCs/>
          <w:lang w:val="en-US"/>
        </w:rPr>
        <w:t>It</w:t>
      </w:r>
      <w:del w:id="2797" w:author="R.Scott Wade" w:date="2022-07-31T18:13:18Z">
        <w:r>
          <w:rPr>
            <w:i/>
            <w:iCs/>
            <w:lang w:val="en-US"/>
          </w:rPr>
          <w:delText>’</w:delText>
        </w:r>
      </w:del>
      <w:ins w:id="2798" w:author="R.Scott Wade" w:date="2022-07-31T18:13:18Z">
        <w:r>
          <w:rPr>
            <w:i/>
            <w:iCs/>
            <w:lang w:val="en-US"/>
          </w:rPr>
          <w:t>’</w:t>
        </w:r>
      </w:ins>
      <w:r>
        <w:rPr>
          <w:i/>
          <w:iCs/>
          <w:lang w:val="en-US"/>
        </w:rPr>
        <w:t xml:space="preserve">s going to get </w:t>
      </w:r>
      <w:r>
        <w:rPr>
          <w:i/>
          <w:iCs/>
          <w:lang w:val="en-US"/>
        </w:rPr>
        <w:t>extremely</w:t>
      </w:r>
      <w:r>
        <w:rPr>
          <w:i/>
          <w:iCs/>
          <w:lang w:val="en-US"/>
        </w:rPr>
        <w:t xml:space="preserve"> hot.</w:t>
      </w:r>
      <w:r>
        <w:rPr>
          <w:lang w:val="en-US"/>
        </w:rPr>
        <w:t>” Kenst scrambled back a dozen meters. “</w:t>
      </w:r>
      <w:r>
        <w:rPr>
          <w:i/>
          <w:iCs/>
          <w:lang w:val="en-US"/>
        </w:rPr>
        <w:t>Good. Now put your left hand on the wall.</w:t>
      </w:r>
      <w:r>
        <w:rPr>
          <w:lang w:val="en-US"/>
        </w:rPr>
        <w:t>”</w:t>
      </w:r>
    </w:p>
    <w:p>
      <w:pPr>
        <w:pStyle w:val="TextBody"/>
        <w:rPr>
          <w:lang w:val="en-US"/>
        </w:rPr>
      </w:pPr>
      <w:r>
        <w:rPr>
          <w:lang w:val="en-US"/>
        </w:rPr>
        <w:t>As th</w:t>
      </w:r>
      <w:r>
        <w:rPr>
          <w:shd w:fill="FFF200" w:val="clear"/>
          <w:lang w:val="en-US"/>
        </w:rPr>
        <w:t xml:space="preserve">e colonel kept </w:t>
      </w:r>
      <w:r>
        <w:rPr>
          <w:lang w:val="en-US"/>
        </w:rPr>
        <w:commentReference w:id="67"/>
      </w:r>
      <w:r>
        <w:rPr>
          <w:shd w:fill="FFF200" w:val="clear"/>
          <w:lang w:val="en-US"/>
        </w:rPr>
        <w:t>scolding and ra</w:t>
      </w:r>
      <w:r>
        <w:rPr>
          <w:lang w:val="en-US"/>
        </w:rPr>
        <w:t>nting, Kenst</w:t>
      </w:r>
      <w:del w:id="2799" w:author="R.Scott Wade" w:date="2022-07-31T18:13:18Z">
        <w:r>
          <w:rPr>
            <w:lang w:val="en-US"/>
          </w:rPr>
          <w:delText>’</w:delText>
        </w:r>
      </w:del>
      <w:ins w:id="2800" w:author="R.Scott Wade" w:date="2022-07-31T18:13:18Z">
        <w:r>
          <w:rPr>
            <w:lang w:val="en-US"/>
          </w:rPr>
          <w:t>’</w:t>
        </w:r>
      </w:ins>
      <w:r>
        <w:rPr>
          <w:lang w:val="en-US"/>
        </w:rPr>
        <w:t>s</w:t>
      </w:r>
      <w:r>
        <w:rPr>
          <w:lang w:val="en-US"/>
        </w:rPr>
        <w:t xml:space="preserve"> left hand </w:t>
      </w:r>
      <w:r>
        <w:rPr>
          <w:lang w:val="en-US"/>
        </w:rPr>
        <w:t>began</w:t>
      </w:r>
      <w:r>
        <w:rPr>
          <w:lang w:val="en-US"/>
        </w:rPr>
        <w:t xml:space="preserve"> glowing. </w:t>
      </w:r>
      <w:r>
        <w:rPr>
          <w:lang w:val="en-US"/>
        </w:rPr>
        <w:t>H</w:t>
      </w:r>
      <w:r>
        <w:rPr>
          <w:lang w:val="en-US"/>
        </w:rPr>
        <w:t xml:space="preserve">e placed it against the wall. The glow spread up his left arm, across his shoulders to his right hand, which </w:t>
      </w:r>
      <w:r>
        <w:rPr>
          <w:lang w:val="en-US"/>
        </w:rPr>
        <w:t xml:space="preserve">was </w:t>
      </w:r>
      <w:r>
        <w:rPr>
          <w:lang w:val="en-US"/>
        </w:rPr>
        <w:t xml:space="preserve">inflating into a huge glowing caricature of itself. </w:t>
      </w:r>
      <w:r>
        <w:rPr>
          <w:lang w:val="en-US"/>
        </w:rPr>
        <w:t>Even under the armor, h</w:t>
      </w:r>
      <w:r>
        <w:rPr>
          <w:lang w:val="en-US"/>
        </w:rPr>
        <w:t xml:space="preserve">e felt a slight tingling on his skin. He </w:t>
      </w:r>
      <w:r>
        <w:rPr>
          <w:lang w:val="en-US"/>
        </w:rPr>
        <w:t xml:space="preserve">randomly picked a spot to </w:t>
      </w:r>
      <w:r>
        <w:rPr>
          <w:lang w:val="en-US"/>
        </w:rPr>
        <w:t xml:space="preserve">point at on the memmetal barrier blocking the hallway. </w:t>
      </w:r>
    </w:p>
    <w:p>
      <w:pPr>
        <w:pStyle w:val="TextBody"/>
        <w:rPr>
          <w:lang w:val="en-US"/>
        </w:rPr>
      </w:pPr>
      <w:r>
        <w:rPr>
          <w:lang w:val="en-US"/>
        </w:rPr>
        <w:t>He</w:t>
      </w:r>
      <w:r>
        <w:rPr>
          <w:i/>
          <w:iCs/>
          <w:lang w:val="en-US"/>
        </w:rPr>
        <w:t xml:space="preserve"> </w:t>
      </w:r>
      <w:r>
        <w:rPr>
          <w:i w:val="false"/>
          <w:iCs w:val="false"/>
          <w:lang w:val="en-US"/>
        </w:rPr>
        <w:t>let his rage speak</w:t>
      </w:r>
      <w:r>
        <w:rPr>
          <w:lang w:val="en-US"/>
        </w:rPr>
        <w:t>. “</w:t>
      </w:r>
      <w:r>
        <w:rPr>
          <w:i/>
          <w:iCs/>
          <w:lang w:val="en-US"/>
        </w:rPr>
        <w:t>B</w:t>
      </w:r>
      <w:r>
        <w:rPr>
          <w:i/>
          <w:iCs/>
          <w:lang w:val="en-US"/>
        </w:rPr>
        <w:t>reak</w:t>
      </w:r>
      <w:r>
        <w:rPr>
          <w:i/>
          <w:iCs/>
          <w:lang w:val="en-US"/>
        </w:rPr>
        <w:t xml:space="preserve"> it.”</w:t>
      </w:r>
      <w:r>
        <w:rPr>
          <w:lang w:val="en-US"/>
        </w:rPr>
        <w:t xml:space="preserve"> Chae answered by emitting a blinding blast from his fingertip. The lights in the corridor dimmed.</w:t>
      </w:r>
    </w:p>
    <w:p>
      <w:pPr>
        <w:pStyle w:val="TextBody"/>
        <w:rPr>
          <w:lang w:val="en-US"/>
        </w:rPr>
      </w:pPr>
      <w:r>
        <w:rPr>
          <w:lang w:val="en-US"/>
        </w:rPr>
        <w:t xml:space="preserve">There was a deafening crash and the ceiling fell down in front of the barrier. The barrier was scorched, and a hole a centimeter wide had appeared. </w:t>
      </w:r>
    </w:p>
    <w:p>
      <w:pPr>
        <w:pStyle w:val="TextBody"/>
        <w:rPr>
          <w:lang w:val="en-US"/>
        </w:rPr>
      </w:pPr>
      <w:r>
        <w:rPr>
          <w:lang w:val="en-US"/>
        </w:rPr>
        <w:t>“</w:t>
      </w:r>
      <w:r>
        <w:rPr>
          <w:i/>
          <w:iCs/>
          <w:lang w:val="en-US"/>
        </w:rPr>
        <w:t>Just a moment</w:t>
      </w:r>
      <w:r>
        <w:rPr>
          <w:lang w:val="en-US"/>
        </w:rPr>
        <w:t xml:space="preserve">” Chae said. Kenst wondered: had </w:t>
      </w:r>
      <w:r>
        <w:rPr>
          <w:lang w:val="en-US"/>
        </w:rPr>
        <w:t xml:space="preserve">he </w:t>
      </w:r>
      <w:r>
        <w:rPr>
          <w:lang w:val="en-US"/>
        </w:rPr>
        <w:t xml:space="preserve">actually heard a hint of exasperation in the voice, or </w:t>
      </w:r>
      <w:r>
        <w:rPr>
          <w:lang w:val="en-US"/>
        </w:rPr>
        <w:t>had he</w:t>
      </w:r>
      <w:r>
        <w:rPr>
          <w:lang w:val="en-US"/>
        </w:rPr>
        <w:t xml:space="preserve"> imagined </w:t>
      </w:r>
      <w:r>
        <w:rPr>
          <w:lang w:val="en-US"/>
        </w:rPr>
        <w:t>it</w:t>
      </w:r>
      <w:r>
        <w:rPr>
          <w:lang w:val="en-US"/>
        </w:rPr>
        <w:t>?</w:t>
      </w:r>
    </w:p>
    <w:p>
      <w:pPr>
        <w:pStyle w:val="TextBody"/>
        <w:rPr>
          <w:lang w:val="en-US"/>
        </w:rPr>
      </w:pPr>
      <w:r>
        <w:rPr>
          <w:lang w:val="en-US"/>
        </w:rPr>
        <w:t>“</w:t>
      </w:r>
      <w:r>
        <w:rPr>
          <w:i/>
          <w:iCs/>
          <w:lang w:val="en-US"/>
        </w:rPr>
        <w:t>Again</w:t>
      </w:r>
      <w:r>
        <w:rPr>
          <w:lang w:val="en-US"/>
        </w:rPr>
        <w:t xml:space="preserve">”. Kenst pointed next to the hole, reasoning the wall was probably weakest there. Another flash of lightning and thunder, followed by more of the ceiling and this time part of the floor buckled upward. The barrier was now cracked diagonally floor to ceiling. </w:t>
      </w:r>
      <w:r>
        <w:rPr>
          <w:lang w:val="en-US"/>
        </w:rPr>
        <w:t>Smoke emanated from the rubble on the floor and even from the barrier itself.</w:t>
      </w:r>
    </w:p>
    <w:p>
      <w:pPr>
        <w:pStyle w:val="TextBody"/>
        <w:rPr>
          <w:lang w:val="en-US"/>
        </w:rPr>
      </w:pPr>
      <w:r>
        <w:rPr>
          <w:lang w:val="en-US"/>
        </w:rPr>
        <w:t>“</w:t>
      </w:r>
      <w:r>
        <w:rPr>
          <w:i/>
          <w:iCs/>
          <w:lang w:val="en-US"/>
        </w:rPr>
        <w:t>Again, but this time, the blast will be sustained for a moment. Spray top to bottom.</w:t>
      </w:r>
      <w:r>
        <w:rPr>
          <w:lang w:val="en-US"/>
        </w:rPr>
        <w:t xml:space="preserve">” </w:t>
      </w:r>
    </w:p>
    <w:p>
      <w:pPr>
        <w:pStyle w:val="TextBody"/>
        <w:rPr>
          <w:lang w:val="en-US"/>
        </w:rPr>
      </w:pPr>
      <w:r>
        <w:rPr>
          <w:lang w:val="en-US"/>
        </w:rPr>
        <w:t xml:space="preserve">Kenst pointed a third time. He was getting impatient. </w:t>
      </w:r>
      <w:r>
        <w:rPr>
          <w:i/>
          <w:iCs/>
          <w:lang w:val="en-US"/>
        </w:rPr>
        <w:t>Burn</w:t>
      </w:r>
      <w:r>
        <w:rPr>
          <w:i/>
          <w:iCs/>
          <w:lang w:val="en-US"/>
        </w:rPr>
        <w:t xml:space="preserve"> </w:t>
      </w:r>
      <w:r>
        <w:rPr>
          <w:i/>
          <w:iCs/>
          <w:lang w:val="en-US"/>
        </w:rPr>
        <w:t>it</w:t>
      </w:r>
      <w:r>
        <w:rPr>
          <w:lang w:val="en-US"/>
        </w:rPr>
        <w:t xml:space="preserve">, his rage said. As the arc blasted out, he moved his finger to aim the arc as instructed. When the smoke cleared a bit, he could see the crack was burst open enough for him to step through it. He scrambled over the remains of the ceiling and floor tiles through the hole, dragging his bag of supplies. </w:t>
      </w:r>
      <w:r>
        <w:rPr>
          <w:lang w:val="en-US"/>
        </w:rPr>
        <w:t>The mist followed him.</w:t>
      </w:r>
    </w:p>
    <w:p>
      <w:pPr>
        <w:pStyle w:val="TextBody"/>
        <w:rPr>
          <w:lang w:val="en-US"/>
        </w:rPr>
      </w:pPr>
      <w:r>
        <w:rPr>
          <w:lang w:val="en-US"/>
        </w:rPr>
        <w:t>“</w:t>
      </w:r>
      <w:r>
        <w:rPr>
          <w:i/>
          <w:iCs/>
          <w:lang w:val="en-US"/>
        </w:rPr>
        <w:t>Hand up</w:t>
      </w:r>
      <w:r>
        <w:rPr>
          <w:lang w:val="en-US"/>
        </w:rPr>
        <w:t>” Chae ordered and Kenst complied in time for a laser-thin beam to stab down the hallway again and again. “</w:t>
      </w:r>
      <w:r>
        <w:rPr>
          <w:i/>
          <w:iCs/>
          <w:lang w:val="en-US"/>
        </w:rPr>
        <w:t>Sensors</w:t>
      </w:r>
      <w:r>
        <w:rPr>
          <w:lang w:val="en-US"/>
        </w:rPr>
        <w:t xml:space="preserve">” Chae said, by way of explanation. </w:t>
      </w:r>
    </w:p>
    <w:p>
      <w:pPr>
        <w:pStyle w:val="TextBody"/>
        <w:rPr>
          <w:lang w:val="en-US"/>
        </w:rPr>
      </w:pPr>
      <w:r>
        <w:rPr>
          <w:lang w:val="en-US"/>
        </w:rPr>
        <w:t xml:space="preserve">The hallway was clear, except for a bit of debris </w:t>
      </w:r>
      <w:del w:id="2801" w:author="R.Scott Wade" w:date="2022-07-31T12:30:00Z">
        <w:r>
          <w:rPr>
            <w:lang w:val="en-US"/>
          </w:rPr>
          <w:delText>up against</w:delText>
        </w:r>
      </w:del>
      <w:ins w:id="2802" w:author="R.Scott Wade" w:date="2022-07-31T12:30:00Z">
        <w:r>
          <w:rPr>
            <w:lang w:val="en-US"/>
          </w:rPr>
          <w:t>next to</w:t>
        </w:r>
      </w:ins>
      <w:r>
        <w:rPr>
          <w:lang w:val="en-US"/>
        </w:rPr>
        <w:t xml:space="preserve"> the ruined barrier. He shouldered the bag as Chae explained how to use the nabots to form straps </w:t>
      </w:r>
      <w:r>
        <w:rPr>
          <w:lang w:val="en-US"/>
        </w:rPr>
        <w:t>on</w:t>
      </w:r>
      <w:r>
        <w:rPr>
          <w:lang w:val="en-US"/>
        </w:rPr>
        <w:t xml:space="preserve"> the bag </w:t>
      </w:r>
      <w:r>
        <w:rPr>
          <w:lang w:val="en-US"/>
        </w:rPr>
        <w:t>to help carry it</w:t>
      </w:r>
      <w:r>
        <w:rPr>
          <w:lang w:val="en-US"/>
        </w:rPr>
        <w:t>. Kenst was beginning to feel much more optimistic about his chances.</w:t>
      </w:r>
    </w:p>
    <w:p>
      <w:pPr>
        <w:pStyle w:val="TextBody"/>
        <w:rPr>
          <w:lang w:val="en-US"/>
        </w:rPr>
      </w:pPr>
      <w:r>
        <w:rPr>
          <w:lang w:val="en-US"/>
        </w:rPr>
        <w:t>“</w:t>
      </w:r>
      <w:r>
        <w:rPr>
          <w:i/>
          <w:iCs/>
          <w:lang w:val="en-US"/>
        </w:rPr>
        <w:t>Won</w:t>
      </w:r>
      <w:del w:id="2803" w:author="R.Scott Wade" w:date="2022-07-31T18:13:18Z">
        <w:r>
          <w:rPr>
            <w:i/>
            <w:iCs/>
            <w:lang w:val="en-US"/>
          </w:rPr>
          <w:delText>’</w:delText>
        </w:r>
      </w:del>
      <w:ins w:id="2804" w:author="R.Scott Wade" w:date="2022-07-31T18:13:18Z">
        <w:r>
          <w:rPr>
            <w:i/>
            <w:iCs/>
            <w:lang w:val="en-US"/>
          </w:rPr>
          <w:t>’</w:t>
        </w:r>
      </w:ins>
      <w:r>
        <w:rPr>
          <w:i/>
          <w:iCs/>
          <w:lang w:val="en-US"/>
        </w:rPr>
        <w:t>t that use up fighting ability</w:t>
      </w:r>
      <w:r>
        <w:rPr>
          <w:lang w:val="en-US"/>
        </w:rPr>
        <w:t>?” he asked about the straps as he broke into a trot down the hallway. He had a purpose for that firepower. His rage did.</w:t>
      </w:r>
    </w:p>
    <w:p>
      <w:pPr>
        <w:pStyle w:val="TextBody"/>
        <w:rPr>
          <w:lang w:val="en-US"/>
        </w:rPr>
      </w:pPr>
      <w:r>
        <w:rPr>
          <w:lang w:val="en-US"/>
        </w:rPr>
        <w:t>“</w:t>
      </w:r>
      <w:r>
        <w:rPr>
          <w:i/>
          <w:iCs/>
          <w:lang w:val="en-US"/>
        </w:rPr>
        <w:t>Only a little. I</w:t>
      </w:r>
      <w:del w:id="2805" w:author="R.Scott Wade" w:date="2022-07-31T18:13:18Z">
        <w:r>
          <w:rPr>
            <w:i/>
            <w:iCs/>
            <w:lang w:val="en-US"/>
          </w:rPr>
          <w:delText>’</w:delText>
        </w:r>
      </w:del>
      <w:ins w:id="2806" w:author="R.Scott Wade" w:date="2022-07-31T18:13:18Z">
        <w:r>
          <w:rPr>
            <w:i/>
            <w:iCs/>
            <w:lang w:val="en-US"/>
          </w:rPr>
          <w:t>’</w:t>
        </w:r>
      </w:ins>
      <w:r>
        <w:rPr>
          <w:i/>
          <w:iCs/>
          <w:lang w:val="en-US"/>
        </w:rPr>
        <w:t>m tasking my AI nabots to form the straps, and they aren</w:t>
      </w:r>
      <w:del w:id="2807" w:author="R.Scott Wade" w:date="2022-07-31T18:13:18Z">
        <w:r>
          <w:rPr>
            <w:i/>
            <w:iCs/>
            <w:lang w:val="en-US"/>
          </w:rPr>
          <w:delText>’</w:delText>
        </w:r>
      </w:del>
      <w:ins w:id="2808" w:author="R.Scott Wade" w:date="2022-07-31T18:13:18Z">
        <w:r>
          <w:rPr>
            <w:i/>
            <w:iCs/>
            <w:lang w:val="en-US"/>
          </w:rPr>
          <w:t>’</w:t>
        </w:r>
      </w:ins>
      <w:r>
        <w:rPr>
          <w:i/>
          <w:iCs/>
          <w:lang w:val="en-US"/>
        </w:rPr>
        <w:t xml:space="preserve">t </w:t>
      </w:r>
      <w:r>
        <w:rPr>
          <w:i/>
          <w:iCs/>
          <w:lang w:val="en-US"/>
        </w:rPr>
        <w:t>equipp</w:t>
      </w:r>
      <w:r>
        <w:rPr>
          <w:i/>
          <w:iCs/>
          <w:lang w:val="en-US"/>
        </w:rPr>
        <w:t xml:space="preserve">ed </w:t>
      </w:r>
      <w:r>
        <w:rPr>
          <w:i/>
          <w:iCs/>
          <w:lang w:val="en-US"/>
        </w:rPr>
        <w:t>to do much but hold on and think anyway. The flying units will act as power and weapons. Stop here – supplies.</w:t>
      </w:r>
      <w:r>
        <w:rPr>
          <w:lang w:val="en-US"/>
        </w:rPr>
        <w:t>”</w:t>
      </w:r>
    </w:p>
    <w:p>
      <w:pPr>
        <w:pStyle w:val="TextBody"/>
        <w:rPr>
          <w:lang w:val="en-US"/>
        </w:rPr>
      </w:pPr>
      <w:r>
        <w:rPr>
          <w:lang w:val="en-US"/>
        </w:rPr>
        <w:t xml:space="preserve">Kenst halted next to a closed door abruptly, almost falling over from the weight of </w:t>
      </w:r>
      <w:r>
        <w:rPr>
          <w:lang w:val="en-US"/>
        </w:rPr>
        <w:t>all he was carrying</w:t>
      </w:r>
      <w:r>
        <w:rPr>
          <w:lang w:val="en-US"/>
        </w:rPr>
        <w:t xml:space="preserve">. Kenst dropped </w:t>
      </w:r>
      <w:r>
        <w:rPr>
          <w:lang w:val="en-US"/>
        </w:rPr>
        <w:t>the bag and removed his backpack. He</w:t>
      </w:r>
      <w:r>
        <w:rPr>
          <w:lang w:val="en-US"/>
        </w:rPr>
        <w:t xml:space="preserve"> pointed at the doorknob. </w:t>
      </w:r>
    </w:p>
    <w:p>
      <w:pPr>
        <w:pStyle w:val="TextBody"/>
        <w:rPr>
          <w:lang w:val="en-US"/>
        </w:rPr>
      </w:pPr>
      <w:r>
        <w:rPr>
          <w:lang w:val="en-US"/>
        </w:rPr>
        <w:t>“</w:t>
      </w:r>
      <w:r>
        <w:rPr>
          <w:i/>
          <w:iCs/>
          <w:lang w:val="en-US"/>
        </w:rPr>
        <w:t>Not there, go for the center. The lock will be reinforced</w:t>
      </w:r>
      <w:r>
        <w:rPr>
          <w:lang w:val="en-US"/>
        </w:rPr>
        <w:t>.” Kenst expected an arc like he</w:t>
      </w:r>
      <w:del w:id="2809" w:author="R.Scott Wade" w:date="2022-07-31T18:13:18Z">
        <w:r>
          <w:rPr>
            <w:lang w:val="en-US"/>
          </w:rPr>
          <w:delText>’</w:delText>
        </w:r>
      </w:del>
      <w:ins w:id="2810" w:author="R.Scott Wade" w:date="2022-07-31T18:13:18Z">
        <w:r>
          <w:rPr>
            <w:lang w:val="en-US"/>
          </w:rPr>
          <w:t>’</w:t>
        </w:r>
      </w:ins>
      <w:r>
        <w:rPr>
          <w:lang w:val="en-US"/>
        </w:rPr>
        <w:t xml:space="preserve">d used to burst the barrier, but a much smaller beam flashed out, splitting the normally-constructed woodplast door. He kicked and half the door flew open while the rest fell away. It was a pantry larger than the </w:t>
      </w:r>
      <w:r>
        <w:rPr>
          <w:lang w:val="en-US"/>
        </w:rPr>
        <w:t>family</w:t>
      </w:r>
      <w:r>
        <w:rPr>
          <w:lang w:val="en-US"/>
        </w:rPr>
        <w:t xml:space="preserve"> room in the house where he grew up. He trotted down the shelves, grabbing and throwing goods out the wrecked doorway. It took </w:t>
      </w:r>
      <w:r>
        <w:rPr>
          <w:lang w:val="en-US"/>
        </w:rPr>
        <w:t>only</w:t>
      </w:r>
      <w:r>
        <w:rPr>
          <w:lang w:val="en-US"/>
        </w:rPr>
        <w:t xml:space="preserve"> seconds </w:t>
      </w:r>
      <w:r>
        <w:rPr>
          <w:lang w:val="en-US"/>
        </w:rPr>
        <w:t>before</w:t>
      </w:r>
      <w:r>
        <w:rPr>
          <w:lang w:val="en-US"/>
        </w:rPr>
        <w:t xml:space="preserve"> he was in the hall again, stuffing packages into the bag. He was about to stand up and don the </w:t>
      </w:r>
      <w:r>
        <w:rPr>
          <w:lang w:val="en-US"/>
        </w:rPr>
        <w:t>back</w:t>
      </w:r>
      <w:r>
        <w:rPr>
          <w:lang w:val="en-US"/>
        </w:rPr>
        <w:t>pack when a thundering blast startled him into dropping everything and falling flat. Down the hallway, in the direction he</w:t>
      </w:r>
      <w:del w:id="2811" w:author="R.Scott Wade" w:date="2022-07-31T18:13:18Z">
        <w:r>
          <w:rPr>
            <w:lang w:val="en-US"/>
          </w:rPr>
          <w:delText>’</w:delText>
        </w:r>
      </w:del>
      <w:ins w:id="2812" w:author="R.Scott Wade" w:date="2022-07-31T18:13:18Z">
        <w:r>
          <w:rPr>
            <w:lang w:val="en-US"/>
          </w:rPr>
          <w:t>’</w:t>
        </w:r>
      </w:ins>
      <w:r>
        <w:rPr>
          <w:lang w:val="en-US"/>
        </w:rPr>
        <w:t>d been going, a doorway was smoking.</w:t>
      </w:r>
    </w:p>
    <w:p>
      <w:pPr>
        <w:pStyle w:val="TextBody"/>
        <w:rPr>
          <w:lang w:val="en-US"/>
        </w:rPr>
      </w:pPr>
      <w:r>
        <w:rPr>
          <w:lang w:val="en-US"/>
        </w:rPr>
        <w:t>“</w:t>
      </w:r>
      <w:r>
        <w:rPr>
          <w:i/>
          <w:iCs/>
          <w:lang w:val="en-US"/>
        </w:rPr>
        <w:t xml:space="preserve">The </w:t>
      </w:r>
      <w:r>
        <w:rPr>
          <w:i/>
          <w:iCs/>
          <w:lang w:val="en-US"/>
        </w:rPr>
        <w:t>Chaos</w:t>
      </w:r>
      <w:r>
        <w:rPr>
          <w:i/>
          <w:iCs/>
          <w:lang w:val="en-US"/>
        </w:rPr>
        <w:t xml:space="preserve"> was that about?</w:t>
      </w:r>
      <w:r>
        <w:rPr>
          <w:lang w:val="en-US"/>
        </w:rPr>
        <w:t>” he demanded of Chae.</w:t>
      </w:r>
    </w:p>
    <w:p>
      <w:pPr>
        <w:pStyle w:val="TextBody"/>
        <w:rPr>
          <w:lang w:val="en-US"/>
        </w:rPr>
      </w:pPr>
      <w:r>
        <w:rPr>
          <w:lang w:val="en-US"/>
        </w:rPr>
        <w:t>“</w:t>
      </w:r>
      <w:r>
        <w:rPr>
          <w:i/>
          <w:iCs/>
          <w:lang w:val="en-US"/>
        </w:rPr>
        <w:t>Soldiers were approaching that doorway from the other side. I made them exercise caution.</w:t>
      </w:r>
      <w:r>
        <w:rPr>
          <w:lang w:val="en-US"/>
        </w:rPr>
        <w:t>”</w:t>
      </w:r>
    </w:p>
    <w:p>
      <w:pPr>
        <w:pStyle w:val="TextBody"/>
        <w:rPr>
          <w:lang w:val="en-US"/>
        </w:rPr>
      </w:pPr>
      <w:r>
        <w:rPr>
          <w:lang w:val="en-US"/>
        </w:rPr>
        <w:t>“</w:t>
      </w:r>
      <w:r>
        <w:rPr>
          <w:i/>
          <w:iCs/>
          <w:lang w:val="en-US"/>
        </w:rPr>
        <w:t>OK, I guess. But a little warning next time, OK?</w:t>
      </w:r>
      <w:r>
        <w:rPr>
          <w:lang w:val="en-US"/>
        </w:rPr>
        <w:t xml:space="preserve">” He again raised the </w:t>
      </w:r>
      <w:r>
        <w:rPr>
          <w:lang w:val="en-US"/>
        </w:rPr>
        <w:t>pack</w:t>
      </w:r>
      <w:r>
        <w:rPr>
          <w:lang w:val="en-US"/>
        </w:rPr>
        <w:t xml:space="preserve"> and slung it on his back.</w:t>
      </w:r>
    </w:p>
    <w:p>
      <w:pPr>
        <w:pStyle w:val="TextBody"/>
        <w:rPr>
          <w:lang w:val="en-US"/>
        </w:rPr>
      </w:pPr>
      <w:r>
        <w:rPr>
          <w:lang w:val="en-US"/>
        </w:rPr>
        <w:t>“</w:t>
      </w:r>
      <w:r>
        <w:rPr>
          <w:i/>
          <w:iCs/>
          <w:lang w:val="en-US"/>
        </w:rPr>
        <w:t>OK</w:t>
      </w:r>
      <w:r>
        <w:rPr>
          <w:lang w:val="en-US"/>
        </w:rPr>
        <w:t>” said Chae, “</w:t>
      </w:r>
      <w:r>
        <w:rPr>
          <w:i/>
          <w:iCs/>
          <w:lang w:val="en-US"/>
        </w:rPr>
        <w:t>Now.</w:t>
      </w:r>
      <w:r>
        <w:rPr>
          <w:lang w:val="en-US"/>
        </w:rPr>
        <w:t>” Another blast hit the same doorway. Kenst only jumped a little this time.</w:t>
      </w:r>
    </w:p>
    <w:p>
      <w:pPr>
        <w:pStyle w:val="TextBody"/>
        <w:rPr>
          <w:lang w:val="en-US"/>
        </w:rPr>
      </w:pPr>
      <w:r>
        <w:rPr>
          <w:lang w:val="en-US"/>
        </w:rPr>
        <w:t>“</w:t>
      </w:r>
      <w:r>
        <w:rPr>
          <w:i/>
          <w:iCs/>
          <w:lang w:val="en-US"/>
        </w:rPr>
        <w:t>Run to the end of this hall, then go right.</w:t>
      </w:r>
      <w:r>
        <w:rPr>
          <w:lang w:val="en-US"/>
        </w:rPr>
        <w:t xml:space="preserve">” </w:t>
      </w:r>
    </w:p>
    <w:p>
      <w:pPr>
        <w:pStyle w:val="TextBody"/>
        <w:rPr>
          <w:lang w:val="en-US"/>
        </w:rPr>
      </w:pPr>
      <w:r>
        <w:rPr>
          <w:lang w:val="en-US"/>
        </w:rPr>
        <w:t xml:space="preserve">Kenst </w:t>
      </w:r>
      <w:r>
        <w:rPr>
          <w:lang w:val="en-US"/>
        </w:rPr>
        <w:t>heft</w:t>
      </w:r>
      <w:r>
        <w:rPr>
          <w:lang w:val="en-US"/>
        </w:rPr>
        <w:t xml:space="preserve">ed the bag and </w:t>
      </w:r>
      <w:r>
        <w:rPr>
          <w:lang w:val="en-US"/>
        </w:rPr>
        <w:t xml:space="preserve">ran. </w:t>
      </w:r>
      <w:r>
        <w:rPr>
          <w:lang w:val="en-US"/>
        </w:rPr>
        <w:t>As he ran, the mist curled around his legs and moved up over his abdomen.</w:t>
      </w:r>
    </w:p>
    <w:p>
      <w:pPr>
        <w:pStyle w:val="TextBody"/>
        <w:rPr>
          <w:lang w:val="en-US"/>
        </w:rPr>
      </w:pPr>
      <w:r>
        <w:rPr>
          <w:lang w:val="en-US"/>
        </w:rPr>
        <w:t>Around the corner were offices obviously for the higher ranking members of the base staff. Wood paneled walls replaced the government-issue of ugly off-white and carpeting replaced hard flooring. It made this part of the building almost welcoming. Chae had him stop in front of a glass door that opened into some important person</w:t>
      </w:r>
      <w:del w:id="2813" w:author="R.Scott Wade" w:date="2022-07-31T18:13:18Z">
        <w:r>
          <w:rPr>
            <w:lang w:val="en-US"/>
          </w:rPr>
          <w:delText>’</w:delText>
        </w:r>
      </w:del>
      <w:ins w:id="2814" w:author="R.Scott Wade" w:date="2022-07-31T18:13:18Z">
        <w:r>
          <w:rPr>
            <w:lang w:val="en-US"/>
          </w:rPr>
          <w:t>’</w:t>
        </w:r>
      </w:ins>
      <w:r>
        <w:rPr>
          <w:lang w:val="en-US"/>
        </w:rPr>
        <w:t xml:space="preserve">s reception area. Kenst pointed. The door and the wall some meters behind it blew out in a thunderous spray of glass and plaster, letting in the night air. The hole was immediately peppered with gunfire. Chae directed </w:t>
      </w:r>
      <w:r>
        <w:rPr>
          <w:lang w:val="en-US"/>
        </w:rPr>
        <w:t>Kenst away from the hole</w:t>
      </w:r>
      <w:r>
        <w:rPr>
          <w:lang w:val="en-US"/>
        </w:rPr>
        <w:t xml:space="preserve"> around a corner to a similar doorway, also to an office on the outside wall of the building. With a tiny jolt of surprise, Kenst realized he was outside the colonel</w:t>
      </w:r>
      <w:del w:id="2815" w:author="R.Scott Wade" w:date="2022-07-31T18:13:18Z">
        <w:r>
          <w:rPr>
            <w:lang w:val="en-US"/>
          </w:rPr>
          <w:delText>’</w:delText>
        </w:r>
      </w:del>
      <w:ins w:id="2816" w:author="R.Scott Wade" w:date="2022-07-31T18:13:18Z">
        <w:r>
          <w:rPr>
            <w:lang w:val="en-US"/>
          </w:rPr>
          <w:t>’</w:t>
        </w:r>
      </w:ins>
      <w:r>
        <w:rPr>
          <w:lang w:val="en-US"/>
        </w:rPr>
        <w:t xml:space="preserve">s office – he had taken a round-about way to it. </w:t>
      </w:r>
      <w:r>
        <w:rPr>
          <w:i/>
          <w:iCs/>
          <w:lang w:val="en-US"/>
        </w:rPr>
        <w:t xml:space="preserve">Well, he did </w:t>
      </w:r>
      <w:del w:id="2817" w:author="R.Scott Wade" w:date="2022-07-31T12:36:00Z">
        <w:r>
          <w:rPr>
            <w:i/>
            <w:iCs/>
            <w:lang w:val="en-US"/>
          </w:rPr>
          <w:delText>ask</w:delText>
        </w:r>
      </w:del>
      <w:ins w:id="2818" w:author="R.Scott Wade" w:date="2022-07-31T12:36:00Z">
        <w:r>
          <w:rPr>
            <w:i/>
            <w:iCs/>
            <w:lang w:val="en-US"/>
          </w:rPr>
          <w:t>tell</w:t>
        </w:r>
      </w:ins>
      <w:r>
        <w:rPr>
          <w:i/>
          <w:iCs/>
          <w:lang w:val="en-US"/>
        </w:rPr>
        <w:t xml:space="preserve"> me to come by. </w:t>
      </w:r>
      <w:r>
        <w:rPr>
          <w:i w:val="false"/>
          <w:iCs w:val="false"/>
          <w:lang w:val="en-US"/>
        </w:rPr>
        <w:t xml:space="preserve">Kenst thought. </w:t>
      </w:r>
      <w:r>
        <w:rPr>
          <w:i/>
          <w:iCs/>
          <w:lang w:val="en-US"/>
        </w:rPr>
        <w:t>Destroy it</w:t>
      </w:r>
      <w:r>
        <w:rPr>
          <w:lang w:val="en-US"/>
        </w:rPr>
        <w:t xml:space="preserve">, said his rage. </w:t>
      </w:r>
    </w:p>
    <w:p>
      <w:pPr>
        <w:pStyle w:val="TextBody"/>
        <w:rPr>
          <w:lang w:val="en-US"/>
        </w:rPr>
      </w:pPr>
      <w:r>
        <w:rPr>
          <w:lang w:val="en-US"/>
        </w:rPr>
        <w:t xml:space="preserve">With savage satisfaction, he pointed at the exact middle of the door. It exploded away from him </w:t>
      </w:r>
      <w:del w:id="2819" w:author="R.Scott Wade" w:date="2022-07-31T12:20:36Z">
        <w:r>
          <w:rPr>
            <w:lang w:val="en-US"/>
          </w:rPr>
          <w:delText>as</w:delText>
        </w:r>
      </w:del>
      <w:ins w:id="2820" w:author="R.Scott Wade" w:date="2022-07-31T12:20:36Z">
        <w:r>
          <w:rPr>
            <w:lang w:val="en-US"/>
          </w:rPr>
          <w:t>and</w:t>
        </w:r>
      </w:ins>
      <w:r>
        <w:rPr>
          <w:lang w:val="en-US"/>
        </w:rPr>
        <w:t xml:space="preserve"> Kenst was already firing again. </w:t>
      </w:r>
      <w:r>
        <w:rPr>
          <w:lang w:val="en-US"/>
        </w:rPr>
        <w:t>Chae apparently solved whatever power problem she</w:t>
      </w:r>
      <w:del w:id="2821" w:author="R.Scott Wade" w:date="2022-07-31T18:13:18Z">
        <w:r>
          <w:rPr>
            <w:lang w:val="en-US"/>
          </w:rPr>
          <w:delText>’</w:delText>
        </w:r>
      </w:del>
      <w:ins w:id="2822" w:author="R.Scott Wade" w:date="2022-07-31T18:13:18Z">
        <w:r>
          <w:rPr>
            <w:lang w:val="en-US"/>
          </w:rPr>
          <w:t>’</w:t>
        </w:r>
      </w:ins>
      <w:r>
        <w:rPr>
          <w:lang w:val="en-US"/>
        </w:rPr>
        <w:t>d had back at the bulkhead. The most blindingly bright flash so far burst from Kenst</w:t>
      </w:r>
      <w:del w:id="2823" w:author="R.Scott Wade" w:date="2022-07-31T18:13:18Z">
        <w:r>
          <w:rPr>
            <w:lang w:val="en-US"/>
          </w:rPr>
          <w:delText>’</w:delText>
        </w:r>
      </w:del>
      <w:ins w:id="2824" w:author="R.Scott Wade" w:date="2022-07-31T18:13:18Z">
        <w:r>
          <w:rPr>
            <w:lang w:val="en-US"/>
          </w:rPr>
          <w:t>’</w:t>
        </w:r>
      </w:ins>
      <w:r>
        <w:rPr>
          <w:lang w:val="en-US"/>
        </w:rPr>
        <w:t xml:space="preserve">s hand. </w:t>
      </w:r>
      <w:r>
        <w:rPr>
          <w:lang w:val="en-US"/>
        </w:rPr>
        <w:t xml:space="preserve">An inner wall, desk and possibly other office furniture was scorched as his shot penetrated the concrete outer wall and lightning flashed out into the night. The </w:t>
      </w:r>
      <w:r>
        <w:rPr>
          <w:lang w:val="en-US"/>
        </w:rPr>
        <w:t xml:space="preserve">meters-wide </w:t>
      </w:r>
      <w:r>
        <w:rPr>
          <w:lang w:val="en-US"/>
        </w:rPr>
        <w:t xml:space="preserve">hole and the lawn beyond it were </w:t>
      </w:r>
      <w:r>
        <w:rPr>
          <w:lang w:val="en-US"/>
        </w:rPr>
        <w:t xml:space="preserve">now </w:t>
      </w:r>
      <w:r>
        <w:rPr>
          <w:lang w:val="en-US"/>
        </w:rPr>
        <w:t xml:space="preserve">home to a large </w:t>
      </w:r>
      <w:r>
        <w:rPr>
          <w:lang w:val="en-US"/>
        </w:rPr>
        <w:t xml:space="preserve">smoldering </w:t>
      </w:r>
      <w:r>
        <w:rPr>
          <w:lang w:val="en-US"/>
        </w:rPr>
        <w:t xml:space="preserve">pile of broken concrete and </w:t>
      </w:r>
      <w:r>
        <w:rPr>
          <w:lang w:val="en-US"/>
        </w:rPr>
        <w:t>debris</w:t>
      </w:r>
      <w:r>
        <w:rPr>
          <w:lang w:val="en-US"/>
        </w:rPr>
        <w:t>.</w:t>
      </w:r>
    </w:p>
    <w:p>
      <w:pPr>
        <w:pStyle w:val="TextBody"/>
        <w:rPr/>
      </w:pPr>
      <w:r>
        <w:rPr>
          <w:lang w:val="en-US"/>
        </w:rPr>
        <w:t xml:space="preserve">With the spots before his eyes, </w:t>
      </w:r>
      <w:r>
        <w:rPr>
          <w:lang w:val="en-US"/>
        </w:rPr>
        <w:t>Kenst almost didn</w:t>
      </w:r>
      <w:del w:id="2825" w:author="R.Scott Wade" w:date="2022-07-31T18:13:18Z">
        <w:r>
          <w:rPr>
            <w:lang w:val="en-US"/>
          </w:rPr>
          <w:delText>’</w:delText>
        </w:r>
      </w:del>
      <w:ins w:id="2826" w:author="R.Scott Wade" w:date="2022-07-31T18:13:18Z">
        <w:r>
          <w:rPr>
            <w:lang w:val="en-US"/>
          </w:rPr>
          <w:t>’</w:t>
        </w:r>
      </w:ins>
      <w:r>
        <w:rPr>
          <w:lang w:val="en-US"/>
        </w:rPr>
        <w:t xml:space="preserve">t notice the colonel cowering in fear behind his desk. </w:t>
      </w:r>
      <w:r>
        <w:rPr>
          <w:i/>
          <w:iCs/>
          <w:lang w:val="en-US"/>
        </w:rPr>
        <w:t>Blast him!</w:t>
      </w:r>
      <w:r>
        <w:rPr>
          <w:i w:val="false"/>
          <w:iCs w:val="false"/>
          <w:lang w:val="en-US"/>
        </w:rPr>
        <w:t xml:space="preserve"> His rage roared at him, </w:t>
      </w:r>
      <w:r>
        <w:rPr>
          <w:i w:val="false"/>
          <w:iCs w:val="false"/>
          <w:lang w:val="en-US"/>
        </w:rPr>
        <w:t xml:space="preserve">Kenst spun and raised his hand, </w:t>
      </w:r>
      <w:r>
        <w:rPr>
          <w:i w:val="false"/>
          <w:iCs w:val="false"/>
          <w:lang w:val="en-US"/>
        </w:rPr>
        <w:t xml:space="preserve">but hesitated. </w:t>
      </w:r>
      <w:r>
        <w:rPr>
          <w:i/>
          <w:iCs/>
          <w:lang w:val="en-US"/>
        </w:rPr>
        <w:t xml:space="preserve">If I do, he will be killed. </w:t>
      </w:r>
      <w:r>
        <w:rPr>
          <w:i w:val="false"/>
          <w:iCs w:val="false"/>
          <w:lang w:val="en-US"/>
        </w:rPr>
        <w:t xml:space="preserve">He </w:t>
      </w:r>
      <w:r>
        <w:rPr>
          <w:i w:val="false"/>
          <w:iCs w:val="false"/>
          <w:lang w:val="en-US"/>
        </w:rPr>
        <w:t xml:space="preserve">snarled </w:t>
      </w:r>
      <w:r>
        <w:rPr>
          <w:i w:val="false"/>
          <w:iCs w:val="false"/>
          <w:lang w:val="en-US"/>
        </w:rPr>
        <w:t xml:space="preserve">at </w:t>
      </w:r>
      <w:r>
        <w:rPr>
          <w:lang w:val="en-US"/>
        </w:rPr>
        <w:t>the colonel</w:t>
      </w:r>
      <w:r>
        <w:rPr/>
        <w:commentReference w:id="68"/>
      </w:r>
      <w:r>
        <w:rPr>
          <w:i w:val="false"/>
          <w:iCs w:val="false"/>
          <w:lang w:val="en-US"/>
        </w:rPr>
        <w:t xml:space="preserve"> </w:t>
      </w:r>
      <w:r>
        <w:rPr>
          <w:i w:val="false"/>
          <w:iCs w:val="false"/>
          <w:lang w:val="en-US"/>
        </w:rPr>
        <w:t>and turned back to the hole he</w:t>
      </w:r>
      <w:del w:id="2827" w:author="R.Scott Wade" w:date="2022-07-31T18:13:18Z">
        <w:r>
          <w:rPr>
            <w:i w:val="false"/>
            <w:iCs w:val="false"/>
            <w:lang w:val="en-US"/>
          </w:rPr>
          <w:delText>’</w:delText>
        </w:r>
      </w:del>
      <w:ins w:id="2828" w:author="R.Scott Wade" w:date="2022-07-31T18:13:18Z">
        <w:r>
          <w:rPr>
            <w:i w:val="false"/>
            <w:iCs w:val="false"/>
            <w:lang w:val="en-US"/>
          </w:rPr>
          <w:t>’</w:t>
        </w:r>
      </w:ins>
      <w:r>
        <w:rPr>
          <w:i w:val="false"/>
          <w:iCs w:val="false"/>
          <w:lang w:val="en-US"/>
        </w:rPr>
        <w:t>d blasted in the building</w:t>
      </w:r>
      <w:del w:id="2829" w:author="R.Scott Wade" w:date="2022-07-31T18:13:18Z">
        <w:r>
          <w:rPr>
            <w:i w:val="false"/>
            <w:iCs w:val="false"/>
            <w:lang w:val="en-US"/>
          </w:rPr>
          <w:delText>’</w:delText>
        </w:r>
      </w:del>
      <w:ins w:id="2830" w:author="R.Scott Wade" w:date="2022-07-31T18:13:18Z">
        <w:r>
          <w:rPr>
            <w:i w:val="false"/>
            <w:iCs w:val="false"/>
            <w:lang w:val="en-US"/>
          </w:rPr>
          <w:t>’</w:t>
        </w:r>
      </w:ins>
      <w:r>
        <w:rPr>
          <w:i w:val="false"/>
          <w:iCs w:val="false"/>
          <w:lang w:val="en-US"/>
        </w:rPr>
        <w:t>s exterior wall.</w:t>
      </w:r>
    </w:p>
    <w:p>
      <w:pPr>
        <w:pStyle w:val="TextBody"/>
        <w:rPr/>
      </w:pPr>
      <w:r>
        <w:rPr>
          <w:lang w:val="en-US"/>
        </w:rPr>
        <w:t>This hole was around the outside corner of the building, not in direct view of the first hole – or most of the s</w:t>
      </w:r>
      <w:r>
        <w:rPr>
          <w:lang w:val="en-US"/>
        </w:rPr>
        <w:t xml:space="preserve">oldiers </w:t>
      </w:r>
      <w:r>
        <w:rPr>
          <w:lang w:val="en-US"/>
        </w:rPr>
        <w:t xml:space="preserve">attacking it. </w:t>
      </w:r>
      <w:r>
        <w:rPr>
          <w:lang w:val="en-US"/>
        </w:rPr>
        <w:t>Mist poured out around Kenst as he began climbing the rubble pile that was almost blocking the hole.</w:t>
      </w:r>
    </w:p>
    <w:p>
      <w:pPr>
        <w:pStyle w:val="TextBody"/>
        <w:rPr>
          <w:lang w:val="en-US"/>
        </w:rPr>
      </w:pPr>
      <w:r>
        <w:rPr>
          <w:lang w:val="en-US"/>
        </w:rPr>
        <w:t xml:space="preserve">As he passed the building wall, </w:t>
      </w:r>
      <w:r>
        <w:rPr>
          <w:lang w:val="en-US"/>
        </w:rPr>
        <w:t>Kenst hear</w:t>
      </w:r>
      <w:r>
        <w:rPr>
          <w:lang w:val="en-US"/>
        </w:rPr>
        <w:t>d</w:t>
      </w:r>
      <w:r>
        <w:rPr>
          <w:lang w:val="en-US"/>
        </w:rPr>
        <w:t xml:space="preserve"> bullets pinging off the masonry behind him. He flattened himself instinctively. “</w:t>
      </w:r>
      <w:r>
        <w:rPr>
          <w:i/>
          <w:iCs/>
          <w:lang w:val="en-US"/>
        </w:rPr>
        <w:t>Can</w:t>
      </w:r>
      <w:del w:id="2831" w:author="R.Scott Wade" w:date="2022-07-31T18:13:18Z">
        <w:r>
          <w:rPr>
            <w:i/>
            <w:iCs/>
            <w:lang w:val="en-US"/>
          </w:rPr>
          <w:delText>’</w:delText>
        </w:r>
      </w:del>
      <w:ins w:id="2832" w:author="R.Scott Wade" w:date="2022-07-31T18:13:18Z">
        <w:r>
          <w:rPr>
            <w:i/>
            <w:iCs/>
            <w:lang w:val="en-US"/>
          </w:rPr>
          <w:t>’</w:t>
        </w:r>
      </w:ins>
      <w:r>
        <w:rPr>
          <w:i/>
          <w:iCs/>
          <w:lang w:val="en-US"/>
        </w:rPr>
        <w:t>t you do something about that?</w:t>
      </w:r>
      <w:r>
        <w:rPr>
          <w:lang w:val="en-US"/>
        </w:rPr>
        <w:t xml:space="preserve">” he demanded of Chae. </w:t>
      </w:r>
    </w:p>
    <w:p>
      <w:pPr>
        <w:pStyle w:val="TextBody"/>
        <w:rPr>
          <w:lang w:val="en-US"/>
        </w:rPr>
      </w:pPr>
      <w:r>
        <w:rPr>
          <w:lang w:val="en-US"/>
        </w:rPr>
        <w:t>“</w:t>
      </w:r>
      <w:r>
        <w:rPr>
          <w:i/>
          <w:iCs/>
          <w:lang w:val="en-US"/>
        </w:rPr>
        <w:t>Small arms fire is automatically blocked. The bullets can not harm you.</w:t>
      </w:r>
      <w:r>
        <w:rPr>
          <w:lang w:val="en-US"/>
        </w:rPr>
        <w:t>”</w:t>
      </w:r>
    </w:p>
    <w:p>
      <w:pPr>
        <w:pStyle w:val="TextBody"/>
        <w:rPr>
          <w:lang w:val="en-US"/>
        </w:rPr>
      </w:pPr>
      <w:r>
        <w:rPr>
          <w:lang w:val="en-US"/>
        </w:rPr>
        <w:t>“</w:t>
      </w:r>
      <w:r>
        <w:rPr>
          <w:i/>
          <w:iCs/>
          <w:lang w:val="en-US"/>
        </w:rPr>
        <w:t>I should bet my life on that, right?”</w:t>
      </w:r>
    </w:p>
    <w:p>
      <w:pPr>
        <w:pStyle w:val="TextBody"/>
        <w:rPr>
          <w:lang w:val="en-US"/>
        </w:rPr>
      </w:pPr>
      <w:r>
        <w:rPr>
          <w:i/>
          <w:iCs/>
          <w:lang w:val="en-US"/>
        </w:rPr>
        <w:t>“</w:t>
      </w:r>
      <w:r>
        <w:rPr>
          <w:i/>
          <w:iCs/>
          <w:lang w:val="en-US"/>
        </w:rPr>
        <w:t>It has already saved your life several times.</w:t>
      </w:r>
      <w:r>
        <w:rPr>
          <w:lang w:val="en-US"/>
        </w:rPr>
        <w:t>”</w:t>
      </w:r>
    </w:p>
    <w:p>
      <w:pPr>
        <w:pStyle w:val="TextBody"/>
        <w:rPr>
          <w:lang w:val="en-US"/>
        </w:rPr>
      </w:pPr>
      <w:r>
        <w:rPr>
          <w:lang w:val="en-US"/>
        </w:rPr>
        <w:t xml:space="preserve">Kenst </w:t>
      </w:r>
      <w:r>
        <w:rPr>
          <w:lang w:val="en-US"/>
        </w:rPr>
        <w:t>reflected on</w:t>
      </w:r>
      <w:r>
        <w:rPr>
          <w:lang w:val="en-US"/>
        </w:rPr>
        <w:t xml:space="preserve"> that only for an instant. “</w:t>
      </w:r>
      <w:r>
        <w:rPr>
          <w:i/>
          <w:iCs/>
          <w:lang w:val="en-US"/>
        </w:rPr>
        <w:t xml:space="preserve">Well, try not to </w:t>
      </w:r>
      <w:r>
        <w:rPr>
          <w:i/>
          <w:iCs/>
          <w:lang w:val="en-US"/>
        </w:rPr>
        <w:t>kill</w:t>
      </w:r>
      <w:r>
        <w:rPr>
          <w:i/>
          <w:iCs/>
          <w:lang w:val="en-US"/>
        </w:rPr>
        <w:t xml:space="preserve"> anyone, but stop them from shooting at me if you can.</w:t>
      </w:r>
      <w:r>
        <w:rPr>
          <w:lang w:val="en-US"/>
        </w:rPr>
        <w:t>”</w:t>
      </w:r>
    </w:p>
    <w:p>
      <w:pPr>
        <w:pStyle w:val="TextBody"/>
        <w:rPr>
          <w:lang w:val="en-US"/>
        </w:rPr>
      </w:pPr>
      <w:r>
        <w:rPr>
          <w:lang w:val="en-US"/>
        </w:rPr>
        <w:t>“</w:t>
      </w:r>
      <w:r>
        <w:rPr>
          <w:i/>
          <w:iCs/>
          <w:lang w:val="en-US"/>
        </w:rPr>
        <w:t xml:space="preserve">I can do that, but you must choose the targets and issue the commands to shoot. </w:t>
      </w:r>
      <w:r>
        <w:rPr>
          <w:i/>
          <w:iCs/>
          <w:lang w:val="en-US"/>
        </w:rPr>
        <w:t>By design, m</w:t>
      </w:r>
      <w:r>
        <w:rPr>
          <w:i/>
          <w:iCs/>
          <w:lang w:val="en-US"/>
        </w:rPr>
        <w:t>y discretion has limits and needs constant reinforcement from the wielder.</w:t>
      </w:r>
      <w:r>
        <w:rPr>
          <w:lang w:val="en-US"/>
        </w:rPr>
        <w:t>” Chae seemed disappointed in herself.</w:t>
      </w:r>
    </w:p>
    <w:p>
      <w:pPr>
        <w:pStyle w:val="TextBody"/>
        <w:rPr>
          <w:lang w:val="en-US"/>
        </w:rPr>
      </w:pPr>
      <w:r>
        <w:rPr>
          <w:lang w:val="en-US"/>
        </w:rPr>
        <w:t>“</w:t>
      </w:r>
      <w:r>
        <w:rPr>
          <w:i/>
          <w:iCs/>
          <w:lang w:val="en-US"/>
        </w:rPr>
        <w:t>OK, but I don</w:t>
      </w:r>
      <w:del w:id="2833" w:author="R.Scott Wade" w:date="2022-07-31T18:13:18Z">
        <w:r>
          <w:rPr>
            <w:i/>
            <w:iCs/>
            <w:lang w:val="en-US"/>
          </w:rPr>
          <w:delText>’</w:delText>
        </w:r>
      </w:del>
      <w:ins w:id="2834" w:author="R.Scott Wade" w:date="2022-07-31T18:13:18Z">
        <w:r>
          <w:rPr>
            <w:i/>
            <w:iCs/>
            <w:lang w:val="en-US"/>
          </w:rPr>
          <w:t>’</w:t>
        </w:r>
      </w:ins>
      <w:r>
        <w:rPr>
          <w:i/>
          <w:iCs/>
          <w:lang w:val="en-US"/>
        </w:rPr>
        <w:t>t know what to shoot at. You point out the targets, I</w:t>
      </w:r>
      <w:del w:id="2835" w:author="R.Scott Wade" w:date="2022-07-31T18:13:18Z">
        <w:r>
          <w:rPr>
            <w:i/>
            <w:iCs/>
            <w:lang w:val="en-US"/>
          </w:rPr>
          <w:delText>’</w:delText>
        </w:r>
      </w:del>
      <w:ins w:id="2836" w:author="R.Scott Wade" w:date="2022-07-31T18:13:18Z">
        <w:r>
          <w:rPr>
            <w:i/>
            <w:iCs/>
            <w:lang w:val="en-US"/>
          </w:rPr>
          <w:t>’</w:t>
        </w:r>
      </w:ins>
      <w:r>
        <w:rPr>
          <w:i/>
          <w:iCs/>
          <w:lang w:val="en-US"/>
        </w:rPr>
        <w:t>ll choose and shoot.</w:t>
      </w:r>
      <w:r>
        <w:rPr>
          <w:lang w:val="en-US"/>
        </w:rPr>
        <w:t>”</w:t>
      </w:r>
    </w:p>
    <w:p>
      <w:pPr>
        <w:pStyle w:val="TextBody"/>
        <w:rPr>
          <w:lang w:val="en-US"/>
        </w:rPr>
      </w:pPr>
      <w:r>
        <w:rPr>
          <w:lang w:val="en-US"/>
        </w:rPr>
        <w:t xml:space="preserve">Kenst popped his head up </w:t>
      </w:r>
      <w:r>
        <w:rPr>
          <w:lang w:val="en-US"/>
        </w:rPr>
        <w:t>for an instant</w:t>
      </w:r>
      <w:r>
        <w:rPr>
          <w:lang w:val="en-US"/>
        </w:rPr>
        <w:t xml:space="preserve">, over the rubble in front of him. Numbered </w:t>
      </w:r>
      <w:r>
        <w:rPr>
          <w:lang w:val="en-US"/>
        </w:rPr>
        <w:t>cross hairs</w:t>
      </w:r>
      <w:r>
        <w:rPr>
          <w:lang w:val="en-US"/>
        </w:rPr>
        <w:t xml:space="preserve"> appeared in the darkness before him, highlighting targets as if there were spotlights shining on them. Kenst </w:t>
      </w:r>
      <w:r>
        <w:rPr>
          <w:lang w:val="en-US"/>
        </w:rPr>
        <w:t xml:space="preserve">try to blink away the fading spots in his eyes and </w:t>
      </w:r>
      <w:r>
        <w:rPr>
          <w:lang w:val="en-US"/>
        </w:rPr>
        <w:t>selected anything that looked like it wasn</w:t>
      </w:r>
      <w:del w:id="2837" w:author="R.Scott Wade" w:date="2022-07-31T18:13:18Z">
        <w:r>
          <w:rPr>
            <w:lang w:val="en-US"/>
          </w:rPr>
          <w:delText>’</w:delText>
        </w:r>
      </w:del>
      <w:ins w:id="2838" w:author="R.Scott Wade" w:date="2022-07-31T18:13:18Z">
        <w:r>
          <w:rPr>
            <w:lang w:val="en-US"/>
          </w:rPr>
          <w:t>’</w:t>
        </w:r>
      </w:ins>
      <w:r>
        <w:rPr>
          <w:lang w:val="en-US"/>
        </w:rPr>
        <w:t xml:space="preserve">t human. </w:t>
      </w:r>
    </w:p>
    <w:p>
      <w:pPr>
        <w:pStyle w:val="TextBody"/>
        <w:rPr>
          <w:lang w:val="en-US"/>
        </w:rPr>
      </w:pPr>
      <w:r>
        <w:rPr>
          <w:i/>
          <w:iCs/>
          <w:lang w:val="en-US"/>
        </w:rPr>
        <w:t>Get rid of the automatic weapons first</w:t>
      </w:r>
      <w:r>
        <w:rPr>
          <w:lang w:val="en-US"/>
        </w:rPr>
        <w:t xml:space="preserve">, he thought. He was surprisingly cool, despite feeling the rage still ticking away inside him. Lightning struck </w:t>
      </w:r>
      <w:r>
        <w:rPr>
          <w:lang w:val="en-US"/>
        </w:rPr>
        <w:t>outward</w:t>
      </w:r>
      <w:r>
        <w:rPr>
          <w:lang w:val="en-US"/>
        </w:rPr>
        <w:t xml:space="preserve">, stabbing each of the targets in the order Kenst had considered them. </w:t>
      </w:r>
    </w:p>
    <w:p>
      <w:pPr>
        <w:pStyle w:val="TextBody"/>
        <w:rPr>
          <w:lang w:val="en-US"/>
        </w:rPr>
      </w:pPr>
      <w:r>
        <w:rPr>
          <w:lang w:val="en-US"/>
        </w:rPr>
        <w:t>Two of the automatics turned out to be power distribution nodes. They exploded spectacularly and the entire base was plunged into darkness. Kenst didn</w:t>
      </w:r>
      <w:del w:id="2839" w:author="R.Scott Wade" w:date="2022-07-31T18:13:18Z">
        <w:r>
          <w:rPr>
            <w:lang w:val="en-US"/>
          </w:rPr>
          <w:delText>’</w:delText>
        </w:r>
      </w:del>
      <w:ins w:id="2840" w:author="R.Scott Wade" w:date="2022-07-31T18:13:18Z">
        <w:r>
          <w:rPr>
            <w:lang w:val="en-US"/>
          </w:rPr>
          <w:t>’</w:t>
        </w:r>
      </w:ins>
      <w:r>
        <w:rPr>
          <w:lang w:val="en-US"/>
        </w:rPr>
        <w:t xml:space="preserve">t wait for </w:t>
      </w:r>
      <w:r>
        <w:rPr>
          <w:lang w:val="en-US"/>
        </w:rPr>
        <w:t>some</w:t>
      </w:r>
      <w:r>
        <w:rPr>
          <w:lang w:val="en-US"/>
        </w:rPr>
        <w:t xml:space="preserve">body to find the switches to restore power, and </w:t>
      </w:r>
      <w:r>
        <w:rPr>
          <w:lang w:val="en-US"/>
        </w:rPr>
        <w:t>moved</w:t>
      </w:r>
      <w:r>
        <w:rPr>
          <w:lang w:val="en-US"/>
        </w:rPr>
        <w:t xml:space="preserve"> forward again. He could see now that the markings of the targets were part of a dim hazy fog in the air in front of him. Even in the dark, he could still see the targets clearly. He resumed firing while </w:t>
      </w:r>
      <w:r>
        <w:rPr>
          <w:lang w:val="en-US"/>
        </w:rPr>
        <w:t xml:space="preserve">dragging the bag and </w:t>
      </w:r>
      <w:r>
        <w:rPr>
          <w:lang w:val="en-US"/>
        </w:rPr>
        <w:t xml:space="preserve">stumbling forward </w:t>
      </w:r>
      <w:r>
        <w:rPr>
          <w:lang w:val="en-US"/>
        </w:rPr>
        <w:t>alongside</w:t>
      </w:r>
      <w:r>
        <w:rPr>
          <w:lang w:val="en-US"/>
        </w:rPr>
        <w:t xml:space="preserve"> the rubble. </w:t>
      </w:r>
      <w:r>
        <w:rPr>
          <w:lang w:val="en-US"/>
        </w:rPr>
        <w:t>The mist was piled up all around Kenst now, adhering to him without tactilely touching him.</w:t>
      </w:r>
    </w:p>
    <w:p>
      <w:pPr>
        <w:pStyle w:val="TextBody"/>
        <w:rPr>
          <w:lang w:val="en-US"/>
        </w:rPr>
      </w:pPr>
      <w:r>
        <w:rPr>
          <w:lang w:val="en-US"/>
        </w:rPr>
        <w:t xml:space="preserve">As he moved </w:t>
      </w:r>
      <w:r>
        <w:rPr>
          <w:lang w:val="en-US"/>
        </w:rPr>
        <w:t>away from the protection of the wall</w:t>
      </w:r>
      <w:r>
        <w:rPr>
          <w:lang w:val="en-US"/>
        </w:rPr>
        <w:t xml:space="preserve">, bullets began thudding around </w:t>
      </w:r>
      <w:ins w:id="2841" w:author="R.Scott Wade" w:date="2022-07-09T21:22:59Z">
        <w:r>
          <w:rPr>
            <w:lang w:val="en-US"/>
          </w:rPr>
          <w:commentReference w:id="69"/>
        </w:r>
      </w:ins>
      <w:r>
        <w:rPr>
          <w:lang w:val="en-US"/>
        </w:rPr>
        <w:t xml:space="preserve">him. </w:t>
      </w:r>
      <w:r>
        <w:rPr>
          <w:lang w:val="en-US"/>
        </w:rPr>
        <w:t>S</w:t>
      </w:r>
      <w:r>
        <w:rPr>
          <w:lang w:val="en-US"/>
        </w:rPr>
        <w:t>ome hiss</w:t>
      </w:r>
      <w:r>
        <w:rPr>
          <w:lang w:val="en-US"/>
        </w:rPr>
        <w:t>ed</w:t>
      </w:r>
      <w:r>
        <w:rPr>
          <w:lang w:val="en-US"/>
        </w:rPr>
        <w:t xml:space="preserve"> as they hit Chae</w:t>
      </w:r>
      <w:del w:id="2842" w:author="R.Scott Wade" w:date="2022-07-31T18:13:18Z">
        <w:r>
          <w:rPr>
            <w:lang w:val="en-US"/>
          </w:rPr>
          <w:delText>’</w:delText>
        </w:r>
      </w:del>
      <w:ins w:id="2843" w:author="R.Scott Wade" w:date="2022-07-31T18:13:18Z">
        <w:r>
          <w:rPr>
            <w:lang w:val="en-US"/>
          </w:rPr>
          <w:t>’</w:t>
        </w:r>
      </w:ins>
      <w:r>
        <w:rPr>
          <w:lang w:val="en-US"/>
        </w:rPr>
        <w:t xml:space="preserve">s shield. Momentarily, fear nearing panic gripped him in an adrenaline-powered vise as he desperately hoped Chae was </w:t>
      </w:r>
      <w:r>
        <w:rPr>
          <w:lang w:val="en-US"/>
        </w:rPr>
        <w:t>right</w:t>
      </w:r>
      <w:r>
        <w:rPr>
          <w:lang w:val="en-US"/>
        </w:rPr>
        <w:t xml:space="preserve"> about the shield. His rage wanted to shout at those shooting </w:t>
      </w:r>
      <w:r>
        <w:rPr>
          <w:lang w:val="en-US"/>
        </w:rPr>
        <w:t>that</w:t>
      </w:r>
      <w:r>
        <w:rPr>
          <w:lang w:val="en-US"/>
        </w:rPr>
        <w:t xml:space="preserve"> </w:t>
      </w:r>
      <w:ins w:id="2844" w:author="R.Scott Wade" w:date="2022-07-23T17:54:35Z">
        <w:r>
          <w:rPr>
            <w:lang w:val="en-US"/>
          </w:rPr>
          <w:t>he</w:t>
        </w:r>
      </w:ins>
      <w:del w:id="2845" w:author="R.Scott Wade" w:date="2022-07-23T17:54:38Z">
        <w:r>
          <w:rPr>
            <w:lang w:val="en-US"/>
          </w:rPr>
          <w:delText xml:space="preserve">they were </w:delText>
        </w:r>
      </w:del>
      <w:del w:id="2846" w:author="R.Scott Wade" w:date="2022-07-23T17:54:38Z">
        <w:r>
          <w:rPr>
            <w:lang w:val="en-US"/>
          </w:rPr>
          <w:delText>targeting</w:delText>
        </w:r>
      </w:del>
      <w:del w:id="2847" w:author="R.Scott Wade" w:date="2022-07-23T17:54:38Z">
        <w:r>
          <w:rPr>
            <w:lang w:val="en-US"/>
          </w:rPr>
          <w:delText xml:space="preserve"> a kid who</w:delText>
        </w:r>
      </w:del>
      <w:r>
        <w:rPr>
          <w:lang w:val="en-US"/>
        </w:rPr>
        <w:t xml:space="preserve"> </w:t>
      </w:r>
      <w:r>
        <w:rPr>
          <w:lang w:val="en-US"/>
        </w:rPr>
        <w:t>only</w:t>
      </w:r>
      <w:r>
        <w:rPr>
          <w:lang w:val="en-US"/>
        </w:rPr>
        <w:t xml:space="preserve"> wanted to get away.</w:t>
      </w:r>
    </w:p>
    <w:p>
      <w:pPr>
        <w:pStyle w:val="TextBody"/>
        <w:rPr/>
      </w:pPr>
      <w:r>
        <w:rPr>
          <w:lang w:val="en-US"/>
        </w:rPr>
        <w:t>Kenst realized that the lightning that was striking out at the targets now wasn</w:t>
      </w:r>
      <w:del w:id="2848" w:author="R.Scott Wade" w:date="2022-07-31T18:13:18Z">
        <w:r>
          <w:rPr>
            <w:lang w:val="en-US"/>
          </w:rPr>
          <w:delText>’</w:delText>
        </w:r>
      </w:del>
      <w:ins w:id="2849" w:author="R.Scott Wade" w:date="2022-07-31T18:13:18Z">
        <w:r>
          <w:rPr>
            <w:lang w:val="en-US"/>
          </w:rPr>
          <w:t>’</w:t>
        </w:r>
      </w:ins>
      <w:r>
        <w:rPr>
          <w:lang w:val="en-US"/>
        </w:rPr>
        <w:t xml:space="preserve">t fired from the haze around him, but from above him. He looked up in time to see a glowing ball a meter in diameter coalesce hissing above his head. </w:t>
      </w:r>
      <w:r>
        <w:rPr>
          <w:lang w:val="en-US"/>
        </w:rPr>
        <w:t>Congealed from the mist flowing up around his body, the ball</w:t>
      </w:r>
      <w:r>
        <w:rPr>
          <w:lang w:val="en-US"/>
        </w:rPr>
        <w:t xml:space="preserve"> extended crackling electric arcs </w:t>
      </w:r>
      <w:r>
        <w:rPr>
          <w:lang w:val="en-US"/>
        </w:rPr>
        <w:t>out</w:t>
      </w:r>
      <w:r>
        <w:rPr>
          <w:lang w:val="en-US"/>
        </w:rPr>
        <w:t xml:space="preserve">ward to </w:t>
      </w:r>
      <w:r>
        <w:rPr>
          <w:lang w:val="en-US"/>
        </w:rPr>
        <w:t>create</w:t>
      </w:r>
      <w:r>
        <w:rPr>
          <w:lang w:val="en-US"/>
        </w:rPr>
        <w:t xml:space="preserve"> a </w:t>
      </w:r>
      <w:r>
        <w:rPr>
          <w:rStyle w:val="Emphasis"/>
          <w:i w:val="false"/>
          <w:iCs w:val="false"/>
          <w:lang w:val="en-US"/>
        </w:rPr>
        <w:t>protective</w:t>
      </w:r>
      <w:r>
        <w:rPr>
          <w:rStyle w:val="Emphasis"/>
          <w:lang w:val="en-US"/>
        </w:rPr>
        <w:t xml:space="preserve"> </w:t>
      </w:r>
      <w:r>
        <w:rPr>
          <w:lang w:val="en-US"/>
        </w:rPr>
        <w:t xml:space="preserve">cage around him. </w:t>
      </w:r>
      <w:r>
        <w:rPr>
          <w:lang w:val="en-US"/>
        </w:rPr>
        <w:t>The ball formed m</w:t>
      </w:r>
      <w:r>
        <w:rPr>
          <w:lang w:val="en-US"/>
        </w:rPr>
        <w:t xml:space="preserve">andibles to fire balls of plasma at incoming </w:t>
      </w:r>
      <w:r>
        <w:rPr>
          <w:lang w:val="en-US"/>
        </w:rPr>
        <w:t xml:space="preserve">missiles and </w:t>
      </w:r>
      <w:r>
        <w:rPr>
          <w:lang w:val="en-US"/>
        </w:rPr>
        <w:t xml:space="preserve">rocket-propelled grenades. Spinnerets </w:t>
      </w:r>
      <w:r>
        <w:rPr>
          <w:lang w:val="en-US"/>
        </w:rPr>
        <w:t xml:space="preserve">took shape </w:t>
      </w:r>
      <w:r>
        <w:rPr>
          <w:lang w:val="en-US"/>
        </w:rPr>
        <w:t xml:space="preserve">and threw loops of lightning to intercept inward flashing weapon beams. </w:t>
      </w:r>
      <w:r>
        <w:rPr>
          <w:lang w:val="en-US"/>
        </w:rPr>
        <w:t>M</w:t>
      </w:r>
      <w:r>
        <w:rPr>
          <w:lang w:val="en-US"/>
        </w:rPr>
        <w:t>ist closed around him to solidify and thickened his armor. The tiny thorns all over the armor thickened and lengthened. The rest of the mist was flowing upward, faster and faster. Some of it formed armor around Chae</w:t>
      </w:r>
      <w:del w:id="2850" w:author="R.Scott Wade" w:date="2022-07-31T18:13:18Z">
        <w:r>
          <w:rPr>
            <w:lang w:val="en-US"/>
          </w:rPr>
          <w:delText>’</w:delText>
        </w:r>
      </w:del>
      <w:ins w:id="2851" w:author="R.Scott Wade" w:date="2022-07-31T18:13:18Z">
        <w:r>
          <w:rPr>
            <w:lang w:val="en-US"/>
          </w:rPr>
          <w:t>’</w:t>
        </w:r>
      </w:ins>
      <w:r>
        <w:rPr>
          <w:lang w:val="en-US"/>
        </w:rPr>
        <w:t xml:space="preserve">s “body” that matched his own. </w:t>
      </w:r>
    </w:p>
    <w:p>
      <w:pPr>
        <w:pStyle w:val="TextBody"/>
        <w:rPr>
          <w:lang w:val="en-US"/>
        </w:rPr>
      </w:pPr>
      <w:r>
        <w:rPr>
          <w:lang w:val="en-US"/>
        </w:rPr>
        <w:t>“</w:t>
      </w:r>
      <w:r>
        <w:rPr>
          <w:i/>
          <w:iCs/>
          <w:lang w:val="en-US"/>
        </w:rPr>
        <w:t>Chae!</w:t>
      </w:r>
      <w:r>
        <w:rPr>
          <w:lang w:val="en-US"/>
        </w:rPr>
        <w:t>” he thought, amazed.</w:t>
      </w:r>
    </w:p>
    <w:p>
      <w:pPr>
        <w:pStyle w:val="TextBody"/>
        <w:rPr>
          <w:lang w:val="en-US"/>
        </w:rPr>
      </w:pPr>
      <w:r>
        <w:rPr>
          <w:lang w:val="en-US"/>
        </w:rPr>
        <w:t>“</w:t>
      </w:r>
      <w:r>
        <w:rPr>
          <w:i/>
          <w:iCs/>
          <w:lang w:val="en-US"/>
        </w:rPr>
        <w:t>Yes, this is me.”</w:t>
      </w:r>
    </w:p>
    <w:p>
      <w:pPr>
        <w:pStyle w:val="TextBody"/>
        <w:rPr/>
      </w:pPr>
      <w:r>
        <w:rPr/>
        <w:t xml:space="preserve">The newly formed legs danced and </w:t>
      </w:r>
      <w:r>
        <w:rPr/>
        <w:t>bounc</w:t>
      </w:r>
      <w:r>
        <w:rPr/>
        <w:t xml:space="preserve">ed where they touched the ground. A dim white hazy field enveloped him, extending horizontally from the legs. </w:t>
      </w:r>
      <w:r>
        <w:rPr/>
        <w:t>H</w:t>
      </w:r>
      <w:r>
        <w:rPr/>
        <w:t xml:space="preserve">e rose to run </w:t>
      </w:r>
      <w:r>
        <w:rPr/>
        <w:t>and</w:t>
      </w:r>
      <w:r>
        <w:rPr/>
        <w:t xml:space="preserve"> the monstrous arcing form moved with him even as it took shape around him. He </w:t>
      </w:r>
      <w:r>
        <w:rPr/>
        <w:t>ran around the rubble pi</w:t>
      </w:r>
      <w:r>
        <w:rPr/>
        <w:t>l</w:t>
      </w:r>
      <w:r>
        <w:rPr/>
        <w:t>e</w:t>
      </w:r>
      <w:r>
        <w:rPr/>
        <w:t xml:space="preserve"> and the legs grew to four meters long and stepped over the rubble. Lines of electricity played along and between the legs like fine hairs. As he sprinted away from the rubble, the giant plasma spider finished expanding around him.</w:t>
      </w:r>
    </w:p>
    <w:p>
      <w:pPr>
        <w:pStyle w:val="TextBody"/>
        <w:rPr>
          <w:lang w:val="en-US"/>
        </w:rPr>
      </w:pPr>
      <w:r>
        <w:rPr>
          <w:lang w:val="en-US"/>
        </w:rPr>
        <w:t xml:space="preserve">For the first time in four centuries, the fully manifested horror of the Arachnae Combat System rose above </w:t>
      </w:r>
      <w:r>
        <w:rPr>
          <w:lang w:val="en-US"/>
        </w:rPr>
        <w:t>a</w:t>
      </w:r>
      <w:r>
        <w:rPr>
          <w:lang w:val="en-US"/>
        </w:rPr>
        <w:t xml:space="preserve"> battlefield.</w:t>
      </w:r>
      <w:r>
        <w:rPr>
          <w:lang w:val="en-US"/>
        </w:rPr>
        <w:commentReference w:id="70"/>
      </w:r>
      <w:ins w:id="2852" w:author="R.Scott Wade" w:date="2022-07-23T17:58:34Z">
        <w:r>
          <w:rPr>
            <w:lang w:val="en-US"/>
          </w:rPr>
          <w:commentReference w:id="71"/>
        </w:r>
      </w:ins>
    </w:p>
    <w:p>
      <w:pPr>
        <w:pStyle w:val="Heading9"/>
        <w:rPr>
          <w:lang w:val="en-US"/>
        </w:rPr>
      </w:pPr>
      <w:bookmarkStart w:id="55" w:name="__RefHeading___Toc29901_1146340026"/>
      <w:bookmarkEnd w:id="55"/>
      <w:r>
        <w:rPr>
          <w:lang w:val="en-US"/>
        </w:rPr>
        <w:t xml:space="preserve">Arachnae rose above the battlefield. </w:t>
      </w:r>
    </w:p>
    <w:p>
      <w:pPr>
        <w:pStyle w:val="Heading8"/>
        <w:rPr/>
      </w:pPr>
      <w:bookmarkStart w:id="56" w:name="__RefHeading___Toc27021_2990157556"/>
      <w:bookmarkEnd w:id="56"/>
      <w:r>
        <w:rPr/>
        <w:t xml:space="preserve">--- </w:t>
      </w:r>
      <w:bookmarkStart w:id="57" w:name="End_Post_4"/>
      <w:bookmarkEnd w:id="57"/>
      <w:r>
        <w:rPr/>
        <w:t>end</w:t>
      </w:r>
      <w:del w:id="2853" w:author="R.Scott Wade" w:date="2022-07-10T16:34:54Z">
        <w:r>
          <w:rPr/>
          <w:delText xml:space="preserve">  </w:delText>
        </w:r>
      </w:del>
      <w:ins w:id="2854" w:author="R.Scott Wade" w:date="2022-07-10T16:34:54Z">
        <w:r>
          <w:rPr>
            <w:rFonts w:eastAsia="Noto Sans CJK SC" w:cs="Lohit Devanagari"/>
            <w:b/>
            <w:bCs/>
            <w:i w:val="false"/>
            <w:iCs/>
            <w:sz w:val="21"/>
            <w:szCs w:val="22"/>
          </w:rPr>
          <w:t xml:space="preserve"> </w:t>
        </w:r>
      </w:ins>
      <w:r>
        <w:rPr/>
        <w:t xml:space="preserve">Post </w:t>
      </w:r>
      <w:r>
        <w:rPr/>
        <w:t xml:space="preserve">4 </w:t>
      </w:r>
      <w:r>
        <w:rPr/>
        <w:t>~~ 2.0k Words ~~ 11.6k chars ~~</w:t>
      </w:r>
      <w:r>
        <w:rPr/>
        <w:t xml:space="preserve"> </w:t>
      </w:r>
      <w:del w:id="2855" w:author="R.Scott Wade" w:date="2022-07-13T12:26:58Z">
        <w:r>
          <w:rPr>
            <w:rFonts w:eastAsia="Noto Sans CJK SC" w:cs="Lohit Devanagari"/>
            <w:b/>
            <w:bCs/>
            <w:i w:val="false"/>
            <w:iCs/>
            <w:sz w:val="21"/>
            <w:szCs w:val="22"/>
          </w:rPr>
          <w:delText xml:space="preserve">. </w:delText>
        </w:r>
      </w:del>
      <w:ins w:id="2856" w:author="R.Scott Wade" w:date="2022-07-13T12:26:40Z">
        <w:r>
          <w:rPr>
            <w:rFonts w:eastAsia="Noto Sans CJK SC" w:cs="Lohit Devanagari"/>
            <w:b/>
            <w:bCs/>
            <w:i w:val="false"/>
            <w:iCs/>
            <w:sz w:val="21"/>
            <w:szCs w:val="22"/>
          </w:rPr>
          <w:t xml:space="preserve">… </w:t>
        </w:r>
      </w:ins>
      <w:del w:id="2857" w:author="R.Scott Wade" w:date="2022-07-13T12:26:54Z">
        <w:r>
          <w:rPr>
            <w:rFonts w:eastAsia="Noto Sans CJK SC" w:cs="Lohit Devanagari"/>
            <w:b/>
            <w:bCs/>
            <w:i w:val="false"/>
            <w:iCs/>
            <w:sz w:val="21"/>
            <w:szCs w:val="22"/>
          </w:rPr>
          <w:delText>.</w:delText>
        </w:r>
      </w:del>
      <w:r>
        <w:rPr/>
        <w:t>AND</w:t>
      </w:r>
      <w:del w:id="2858" w:author="R.Scott Wade" w:date="2022-07-10T16:34:55Z">
        <w:r>
          <w:rPr/>
          <w:delText xml:space="preserve">  </w:delText>
        </w:r>
      </w:del>
      <w:ins w:id="2859" w:author="R.Scott Wade" w:date="2022-07-10T16:34:55Z">
        <w:r>
          <w:rPr>
            <w:rFonts w:eastAsia="Noto Sans CJK SC" w:cs="Lohit Devanagari"/>
            <w:b/>
            <w:bCs/>
            <w:i w:val="false"/>
            <w:iCs/>
            <w:sz w:val="21"/>
            <w:szCs w:val="22"/>
          </w:rPr>
          <w:t xml:space="preserve"> </w:t>
        </w:r>
      </w:ins>
      <w:r>
        <w:rPr/>
        <w:t>end Of File.</w:t>
      </w:r>
    </w:p>
    <w:p>
      <w:pPr>
        <w:pStyle w:val="Heading"/>
        <w:jc w:val="center"/>
        <w:rPr>
          <w:shd w:fill="FFF200" w:val="clear"/>
        </w:rPr>
      </w:pPr>
      <w:r>
        <w:rPr>
          <w:shd w:fill="FFF200" w:val="clear"/>
        </w:rPr>
      </w:r>
    </w:p>
    <w:p>
      <w:pPr>
        <w:pStyle w:val="Heading"/>
        <w:jc w:val="center"/>
        <w:rPr/>
      </w:pPr>
      <w:r>
        <w:rPr>
          <w:shd w:fill="FFF200" w:val="clear"/>
        </w:rPr>
        <w:t>All above here is Actual, Factual ROUGH DRAFT!  HU</w:t>
      </w:r>
      <w:r>
        <w:rPr>
          <w:shd w:fill="FFF200" w:val="clear"/>
        </w:rPr>
        <w:t>R</w:t>
      </w:r>
      <w:r>
        <w:rPr>
          <w:shd w:fill="FFF200" w:val="clear"/>
        </w:rPr>
        <w:t>RAY!!</w:t>
      </w:r>
    </w:p>
    <w:p>
      <w:pPr>
        <w:pStyle w:val="TextBody"/>
        <w:jc w:val="center"/>
        <w:rPr>
          <w:shd w:fill="FFF200" w:val="clear"/>
          <w:lang w:val="en-US"/>
        </w:rPr>
      </w:pPr>
      <w:r>
        <w:rPr>
          <w:shd w:fill="FFF200" w:val="clear"/>
          <w:lang w:val="en-US"/>
        </w:rPr>
        <w:t>(DON</w:t>
      </w:r>
      <w:del w:id="2860" w:author="R.Scott Wade" w:date="2022-07-31T18:13:18Z">
        <w:r>
          <w:rPr>
            <w:shd w:fill="FFF200" w:val="clear"/>
            <w:lang w:val="en-US"/>
          </w:rPr>
          <w:delText>’</w:delText>
        </w:r>
      </w:del>
      <w:ins w:id="2861" w:author="R.Scott Wade" w:date="2022-07-31T18:13:18Z">
        <w:r>
          <w:rPr>
            <w:shd w:fill="FFF200" w:val="clear"/>
            <w:lang w:val="en-US"/>
          </w:rPr>
          <w:t>’</w:t>
        </w:r>
      </w:ins>
      <w:r>
        <w:rPr>
          <w:shd w:fill="FFF200" w:val="clear"/>
          <w:lang w:val="en-US"/>
        </w:rPr>
        <w:t>T YOU DARE CHANGE A WORD OF IT!!!)</w:t>
      </w:r>
    </w:p>
    <w:p>
      <w:pPr>
        <w:pStyle w:val="IndexHeading"/>
        <w:rPr/>
      </w:pPr>
      <w:r>
        <w:rPr/>
        <w:t>Alphabetical Index</w:t>
      </w:r>
    </w:p>
    <w:p>
      <w:pPr>
        <w:pStyle w:val="Index1"/>
        <w:tabs>
          <w:tab w:val="right" w:pos="9972" w:leader="dot"/>
        </w:tabs>
        <w:rPr/>
      </w:pPr>
      <w:r>
        <w:fldChar w:fldCharType="begin"/>
      </w:r>
      <w:r>
        <w:rPr/>
        <w:instrText xml:space="preserve"> INDEX \e "</w:instrText>
        <w:tab/>
        <w:instrText xml:space="preserve">" </w:instrText>
      </w:r>
      <w:r>
        <w:rPr/>
        <w:fldChar w:fldCharType="separate"/>
      </w:r>
      <w:bookmarkStart w:id="58" w:name="__RefHeading___Toc69589_1456871355"/>
      <w:bookmarkEnd w:id="58"/>
      <w:r>
        <w:rPr/>
        <w:t>People</w:t>
        <w:tab/>
      </w:r>
    </w:p>
    <w:p>
      <w:pPr>
        <w:pStyle w:val="Index2"/>
        <w:tabs>
          <w:tab w:val="right" w:pos="9972" w:leader="dot"/>
        </w:tabs>
        <w:rPr/>
      </w:pPr>
      <w:bookmarkStart w:id="59" w:name="__RefHeading___Toc69591_1456871355"/>
      <w:bookmarkEnd w:id="59"/>
      <w:r>
        <w:rPr/>
        <w:t>Father</w:t>
        <w:tab/>
      </w:r>
      <w:r>
        <w:rPr>
          <w:rStyle w:val="MainIndexEntry"/>
        </w:rPr>
        <w:t>7</w:t>
      </w:r>
    </w:p>
    <w:p>
      <w:pPr>
        <w:pStyle w:val="Index2"/>
        <w:tabs>
          <w:tab w:val="right" w:pos="9972" w:leader="dot"/>
        </w:tabs>
        <w:rPr/>
      </w:pPr>
      <w:bookmarkStart w:id="60" w:name="__RefHeading___Toc69593_1456871355"/>
      <w:bookmarkEnd w:id="60"/>
      <w:r>
        <w:rPr/>
        <w:t>Gabbro, prime minister</w:t>
        <w:tab/>
        <w:t>4</w:t>
      </w:r>
    </w:p>
    <w:p>
      <w:pPr>
        <w:pStyle w:val="Index2"/>
        <w:tabs>
          <w:tab w:val="right" w:pos="9972" w:leader="dot"/>
        </w:tabs>
        <w:rPr/>
      </w:pPr>
      <w:bookmarkStart w:id="61" w:name="__RefHeading___Toc69595_1456871355"/>
      <w:bookmarkEnd w:id="61"/>
      <w:r>
        <w:rPr/>
        <w:t>Gabriel, General Danyl</w:t>
        <w:tab/>
      </w:r>
      <w:r>
        <w:rPr>
          <w:rStyle w:val="MainIndexEntry"/>
        </w:rPr>
        <w:t>13</w:t>
      </w:r>
    </w:p>
    <w:p>
      <w:pPr>
        <w:pStyle w:val="Index2"/>
        <w:tabs>
          <w:tab w:val="right" w:pos="9972" w:leader="dot"/>
        </w:tabs>
        <w:rPr/>
      </w:pPr>
      <w:bookmarkStart w:id="62" w:name="__RefHeading___Toc69597_1456871355"/>
      <w:bookmarkEnd w:id="62"/>
      <w:r>
        <w:rPr/>
        <w:t>Gabriel, General Danyl</w:t>
        <w:tab/>
        <w:t>4</w:t>
      </w:r>
    </w:p>
    <w:p>
      <w:pPr>
        <w:pStyle w:val="Index2"/>
        <w:tabs>
          <w:tab w:val="right" w:pos="9972" w:leader="dot"/>
        </w:tabs>
        <w:rPr/>
      </w:pPr>
      <w:bookmarkStart w:id="63" w:name="__RefHeading___Toc69599_1456871355"/>
      <w:bookmarkEnd w:id="63"/>
      <w:r>
        <w:rPr/>
        <w:t>Kenst</w:t>
        <w:tab/>
      </w:r>
      <w:r>
        <w:rPr>
          <w:rStyle w:val="MainIndexEntry"/>
        </w:rPr>
        <w:t xml:space="preserve">7, </w:t>
      </w:r>
      <w:r>
        <w:rPr/>
        <w:t>8</w:t>
      </w:r>
    </w:p>
    <w:p>
      <w:pPr>
        <w:pStyle w:val="Index2"/>
        <w:tabs>
          <w:tab w:val="right" w:pos="9972" w:leader="dot"/>
        </w:tabs>
        <w:rPr/>
      </w:pPr>
      <w:bookmarkStart w:id="64" w:name="__RefHeading___Toc69601_1456871355"/>
      <w:bookmarkEnd w:id="64"/>
      <w:r>
        <w:rPr/>
        <w:t>Kir deMeng</w:t>
        <w:tab/>
      </w:r>
      <w:r>
        <w:rPr>
          <w:rStyle w:val="MainIndexEntry"/>
        </w:rPr>
        <w:t>7</w:t>
      </w:r>
    </w:p>
    <w:p>
      <w:pPr>
        <w:pStyle w:val="Index2"/>
        <w:tabs>
          <w:tab w:val="right" w:pos="9972" w:leader="dot"/>
        </w:tabs>
        <w:rPr/>
      </w:pPr>
      <w:bookmarkStart w:id="65" w:name="__RefHeading___Toc69603_1456871355"/>
      <w:bookmarkEnd w:id="65"/>
      <w:r>
        <w:rPr/>
        <w:t>Pirka</w:t>
        <w:tab/>
        <w:t>9</w:t>
      </w:r>
    </w:p>
    <w:p>
      <w:pPr>
        <w:pStyle w:val="Index2"/>
        <w:tabs>
          <w:tab w:val="right" w:pos="9972" w:leader="dot"/>
        </w:tabs>
        <w:rPr/>
      </w:pPr>
      <w:bookmarkStart w:id="66" w:name="__RefHeading___Toc69605_1456871355"/>
      <w:bookmarkEnd w:id="66"/>
      <w:r>
        <w:rPr/>
        <w:t>Riadn</w:t>
        <w:tab/>
      </w:r>
      <w:r>
        <w:rPr>
          <w:rStyle w:val="MainIndexEntry"/>
        </w:rPr>
        <w:t>7 f.</w:t>
      </w:r>
    </w:p>
    <w:p>
      <w:pPr>
        <w:pStyle w:val="Index2"/>
        <w:tabs>
          <w:tab w:val="right" w:pos="9972" w:leader="dot"/>
        </w:tabs>
        <w:rPr/>
      </w:pPr>
      <w:bookmarkStart w:id="67" w:name="__RefHeading___Toc69607_1456871355"/>
      <w:bookmarkEnd w:id="67"/>
      <w:r>
        <w:rPr/>
        <w:t>Wielders of Arachnae</w:t>
        <w:tab/>
        <w:t>4</w:t>
      </w:r>
    </w:p>
    <w:p>
      <w:pPr>
        <w:pStyle w:val="Index2"/>
        <w:tabs>
          <w:tab w:val="right" w:pos="9972" w:leader="dot"/>
        </w:tabs>
        <w:rPr/>
      </w:pPr>
      <w:bookmarkStart w:id="68" w:name="__RefHeading___Toc69609_1456871355"/>
      <w:bookmarkEnd w:id="68"/>
      <w:r>
        <w:rPr/>
        <w:t>Zada</w:t>
        <w:tab/>
        <w:t>9</w:t>
      </w:r>
    </w:p>
    <w:p>
      <w:pPr>
        <w:pStyle w:val="Index2"/>
        <w:tabs>
          <w:tab w:val="right" w:pos="9972" w:leader="dot"/>
        </w:tabs>
        <w:rPr/>
      </w:pPr>
      <w:bookmarkStart w:id="69" w:name="__RefHeading___Toc69611_1456871355"/>
      <w:bookmarkEnd w:id="69"/>
      <w:r>
        <w:rPr/>
        <w:t>Zada Triflagr</w:t>
        <w:tab/>
      </w:r>
      <w:r>
        <w:rPr>
          <w:rStyle w:val="MainIndexEntry"/>
        </w:rPr>
        <w:t>7</w:t>
      </w:r>
    </w:p>
    <w:p>
      <w:pPr>
        <w:pStyle w:val="Index1"/>
        <w:tabs>
          <w:tab w:val="right" w:pos="9972" w:leader="dot"/>
        </w:tabs>
        <w:rPr/>
      </w:pPr>
      <w:bookmarkStart w:id="70" w:name="__RefHeading___Toc69613_1456871355"/>
      <w:bookmarkEnd w:id="70"/>
      <w:r>
        <w:rPr/>
        <w:t>Places</w:t>
        <w:tab/>
      </w:r>
    </w:p>
    <w:p>
      <w:pPr>
        <w:pStyle w:val="Index2"/>
        <w:tabs>
          <w:tab w:val="right" w:pos="9972" w:leader="dot"/>
        </w:tabs>
        <w:rPr/>
      </w:pPr>
      <w:bookmarkStart w:id="71" w:name="__RefHeading___Toc69615_1456871355"/>
      <w:bookmarkEnd w:id="71"/>
      <w:r>
        <w:rPr/>
        <w:t>Arach</w:t>
        <w:tab/>
        <w:t>3 ff., 8, 10, 13 ff., 21, 25 f., 30 f., 34, 43, 46 ff., 55, 59</w:t>
      </w:r>
    </w:p>
    <w:p>
      <w:pPr>
        <w:pStyle w:val="Index2"/>
        <w:tabs>
          <w:tab w:val="right" w:pos="9972" w:leader="dot"/>
        </w:tabs>
        <w:rPr/>
      </w:pPr>
      <w:bookmarkStart w:id="72" w:name="__RefHeading___Toc69617_1456871355"/>
      <w:bookmarkEnd w:id="72"/>
      <w:r>
        <w:rPr/>
        <w:t>Arach”</w:t>
        <w:tab/>
        <w:t>25</w:t>
      </w:r>
    </w:p>
    <w:p>
      <w:pPr>
        <w:pStyle w:val="Index2"/>
        <w:tabs>
          <w:tab w:val="right" w:pos="9972" w:leader="dot"/>
        </w:tabs>
        <w:rPr/>
      </w:pPr>
      <w:bookmarkStart w:id="73" w:name="__RefHeading___Toc69619_1456871355"/>
      <w:bookmarkEnd w:id="73"/>
      <w:r>
        <w:rPr/>
        <w:t>Prilani</w:t>
        <w:tab/>
        <w:t>3</w:t>
      </w:r>
    </w:p>
    <w:p>
      <w:pPr>
        <w:pStyle w:val="Index2"/>
        <w:tabs>
          <w:tab w:val="right" w:pos="9972" w:leader="dot"/>
        </w:tabs>
        <w:rPr/>
      </w:pPr>
      <w:bookmarkStart w:id="74" w:name="__RefHeading___Toc69621_1456871355"/>
      <w:bookmarkEnd w:id="74"/>
      <w:r>
        <w:rPr/>
        <w:t>Rathrifili</w:t>
        <w:tab/>
      </w:r>
      <w:r>
        <w:rPr>
          <w:rStyle w:val="MainIndexEntry"/>
        </w:rPr>
        <w:t>3</w:t>
      </w:r>
    </w:p>
    <w:p>
      <w:pPr>
        <w:pStyle w:val="Index2"/>
        <w:tabs>
          <w:tab w:val="right" w:pos="9972" w:leader="dot"/>
        </w:tabs>
        <w:rPr/>
      </w:pPr>
      <w:bookmarkStart w:id="75" w:name="__RefHeading___Toc69623_1456871355"/>
      <w:bookmarkEnd w:id="75"/>
      <w:r>
        <w:rPr/>
        <w:t>”</w:t>
      </w:r>
      <w:r>
        <w:rPr/>
        <w:tab/>
        <w:t>25</w:t>
      </w:r>
      <w:r>
        <w:rPr/>
        <w:fldChar w:fldCharType="end"/>
      </w:r>
    </w:p>
    <w:p>
      <w:pPr>
        <w:pStyle w:val="TextBody"/>
        <w:spacing w:before="0" w:after="140"/>
        <w:jc w:val="center"/>
        <w:rPr>
          <w:shd w:fill="FFF200" w:val="clear"/>
          <w:lang w:val="en-US"/>
        </w:rPr>
      </w:pPr>
      <w:r>
        <w:rPr>
          <w:shd w:fill="FFF200" w:val="clear"/>
          <w:lang w:val="en-US"/>
        </w:rPr>
      </w:r>
    </w:p>
    <w:sectPr>
      <w:headerReference w:type="default" r:id="rId44"/>
      <w:headerReference w:type="first" r:id="rId45"/>
      <w:footerReference w:type="default" r:id="rId46"/>
      <w:footerReference w:type="first" r:id="rId47"/>
      <w:type w:val="nextPage"/>
      <w:pgSz w:w="12240" w:h="15811"/>
      <w:pgMar w:left="1134" w:right="1134" w:gutter="0" w:header="1123" w:top="1745" w:footer="1123" w:bottom="1469"/>
      <w:pgNumType w:fmt="decimal"/>
      <w:formProt w:val="false"/>
      <w:textDirection w:val="lrTb"/>
      <w:docGrid w:type="default" w:linePitch="312" w:charSpace="4294961151"/>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R.Scott Wade" w:date="2022-07-10T16:36:58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2"/>
          <w:szCs w:val="24"/>
          <w:u w:val="none"/>
          <w:shd w:fill="auto" w:val="clear"/>
          <w:vertAlign w:val="baseline"/>
          <w:em w:val="none"/>
          <w:lang w:val="en-US" w:eastAsia="zh-CN" w:bidi="hi-IN"/>
        </w:rPr>
        <w:t>Think up something to replace the Gabriel thread, but much, much shorter</w:t>
      </w:r>
    </w:p>
  </w:comment>
  <w:comment w:id="1" w:author="R.Scott Wade" w:date="2020-03-10T11:35:07Z" w:initials="RW">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 xml:space="preserve">Info to show later in chapter: </w:t>
      </w:r>
    </w:p>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 Physical description – he’s chubby/pudgy (nabots covering him, but nobody realizes it)</w:t>
      </w:r>
    </w:p>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{}Riadn is athletic, a little bit muscley, auburn hair, blue eyes. Average height.</w:t>
      </w:r>
    </w:p>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 xml:space="preserve">{} Kenst Rodeloy is timid but not pathetically so. He's got a lot of anger, generally unfocused and useless. </w:t>
      </w:r>
    </w:p>
    <w:p w14:paraId="01000000">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{Planet is blue from space because on this world compared to Earth, gravity is slightly lower, chlorophyl is blue and slightly less efficient, trees are bluer, with much larger leaves.}</w:t>
      </w:r>
    </w:p>
  </w:comment>
  <w:comment w:id="2" w:author="R.Scott Wade" w:date="2020-04-07T11:27:04Z" w:initials="RW">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Reply to R.Scott Wade (03/10/2020, 11:35): "Still not done"</w:t>
      </w:r>
    </w:p>
    <w:p w14:paraId="02000000">
      <w:pPr>
        <w:kinsoku w:val="true"/>
        <w:overflowPunct w:val="true"/>
        <w:autoSpaceDE w:val="true"/>
        <w:bidi w:val="0"/>
        <w:spacing w:before="0" w:after="0" w:lineRule="auto" w:line="240"/>
        <w:ind w:left="0" w:right="0" w:hanging="0"/>
        <w:jc w:val="left"/>
        <w:rPr/>
      </w:pPr>
      <w:r>
        <w:rPr>
          <w:rFonts w:eastAsia="Segoe UI" w:cs="Tahoma"/>
          <w:kern w:val="0"/>
          <w:lang w:val="en-US" w:eastAsia="en-US" w:bidi="en-US"/>
        </w:rPr>
      </w:r>
    </w:p>
  </w:comment>
  <w:comment w:id="3" w:author="R.Scott Wade" w:date="2022-04-25T21:14:06Z" w:initials="SW">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Reply to R.Scott Wade (04/07/2020, 11:27): "..."</w:t>
      </w:r>
    </w:p>
    <w:p w14:paraId="03000000">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Somewhat done. Note that Kenst’s pudginess is solely due to nabots associated with Arachnae; he is diligent and in very good health and athletically fit.</w:t>
      </w:r>
    </w:p>
  </w:comment>
  <w:comment w:id="4" w:author="R.Scott Wade" w:date="2020-03-28T17:16:34Z" w:initials="RW">
    <w:p w14:paraId="04000000">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Add physical descriptions of Kenst and Riadn through this passage.</w:t>
      </w:r>
    </w:p>
  </w:comment>
  <w:comment w:id="5" w:author="R.Scott Wade" w:date="2022-05-21T16:40:03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Add text describing what they want to be when they grow up. Show progress toward that goal.</w:t>
      </w:r>
    </w:p>
  </w:comment>
  <w:comment w:id="6" w:author="R.Scott Wade" w:date="2020-04-05T14:03:20Z" w:initials="RW">
    <w:p>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Show Riadn changing subject to something else Pirka is more interested in, and Pirka looking over her shoulder for an instant at Kenst and his mark.</w:t>
      </w:r>
    </w:p>
  </w:comment>
  <w:comment w:id="7" w:author="R.Scott Wade" w:date="2022-07-10T16:32:20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Methinks I doth protest too much.</w:t>
      </w:r>
    </w:p>
  </w:comment>
  <w:comment w:id="8" w:author="R.Scott Wade" w:date="2022-04-29T20:17:31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Describe Zada and Kir physically here.</w:t>
      </w:r>
    </w:p>
    <w:p w14:paraId="05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Resolved, sorta. Can do better.</w:t>
      </w:r>
    </w:p>
  </w:comment>
  <w:comment w:id="9" w:author="R.Scott Wade" w:date="2022-07-22T19:19:40Z" w:initials="RSW">
    <w:p>
      <w:pPr>
        <w:overflowPunct w:val="false"/>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4"/>
          <w:szCs w:val="24"/>
          <w:u w:val="none"/>
          <w:shd w:fill="auto" w:val="clear"/>
          <w:vertAlign w:val="baseline"/>
          <w:em w:val="none"/>
          <w:lang w:val="en-US" w:eastAsia="zh-CN" w:bidi="hi-IN"/>
        </w:rPr>
        <w:t>[ED: all meeting attendees are Group: Army Chief of Staff, CIA head, Pika Chu (Prime’s Chief of Staff), Smoothhound of Army Logistics, Security Advisor (or similar group). Jevv is also part of the task force, but is otherwise occupied (tracking Maj. Bob)]</w:t>
      </w:r>
    </w:p>
  </w:comment>
  <w:comment w:id="10" w:author="R.Scott Wade" w:date="2022-07-22T19:17:04Z" w:initials="RSW">
    <w:p>
      <w:pPr>
        <w:overflowPunct w:val="false"/>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4"/>
          <w:szCs w:val="24"/>
          <w:u w:val="none"/>
          <w:shd w:fill="auto" w:val="clear"/>
          <w:vertAlign w:val="baseline"/>
          <w:em w:val="none"/>
          <w:lang w:val="en-US" w:eastAsia="zh-CN" w:bidi="hi-IN"/>
        </w:rPr>
        <w:t>[ED: There Jevv contacts someone in the Group and issues instructions on the wielder research, then he uses a secret password or command word to start the research into General Gabe. His research quickly leads him back to the wielders.]</w:t>
      </w:r>
    </w:p>
  </w:comment>
  <w:comment w:id="11" w:author="R.Scott Wade" w:date="2022-07-22T19:28:30Z" w:initials="RSW">
    <w:p>
      <w:pPr>
        <w:overflowPunct w:val="false"/>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4"/>
          <w:szCs w:val="24"/>
          <w:u w:val="none"/>
          <w:shd w:fill="auto" w:val="clear"/>
          <w:vertAlign w:val="baseline"/>
          <w:em w:val="none"/>
          <w:lang w:val="en-US" w:eastAsia="zh-CN" w:bidi="hi-IN"/>
        </w:rPr>
        <w:t xml:space="preserve">[ED: Explain this by way of conversation between Jevv and Prime, possibly introducing a new Group character. Jevv explains what he and the Group discovered about Gabe and the facility. Prime (or Jevv) calls in to Group detectives to monitor / break in to the facility to find out what’s up there.] </w:t>
      </w:r>
    </w:p>
  </w:comment>
  <w:comment w:id="12" w:author="R.Scott Wade" w:date="2022-04-29T20:17:31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Describe Zada and Kir physically here.</w:t>
      </w:r>
    </w:p>
    <w:p w14:paraId="06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Resolved, sorta. Can do better.</w:t>
      </w:r>
    </w:p>
  </w:comment>
  <w:comment w:id="13" w:author="R.Scott Wade" w:date="2022-05-16T21:01:08Z" w:initials="SW">
    <w:p w14:paraId="07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Archaic turn of phrase. Replace.</w:t>
      </w:r>
    </w:p>
  </w:comment>
  <w:comment w:id="14" w:author="R.Scott Wade" w:date="2020-04-18T11:12:46Z" w:initials="RW">
    <w:p>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Fight is unrealistic. Fix this.</w:t>
      </w:r>
    </w:p>
  </w:comment>
  <w:comment w:id="15" w:author="R.Scott Wade" w:date="2022-05-16T21:10:25Z" w:initials="SW">
    <w:p w14:paraId="08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Move the fence, it’s confusing.</w:t>
      </w:r>
    </w:p>
  </w:comment>
  <w:comment w:id="16" w:author="R.Scott Wade" w:date="2022-05-16T21:11:42Z" w:initials="SW">
    <w:p w14:paraId="09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Word is overused. Mix it up.</w:t>
      </w:r>
    </w:p>
  </w:comment>
  <w:comment w:id="17" w:author="R.Scott Wade" w:date="2022-04-26T11:41:12Z" w:initials="SW">
    <w:p w14:paraId="0a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He wouldn’t be expecting her to be home – she’s at the farm. FIXME</w:t>
      </w:r>
    </w:p>
  </w:comment>
  <w:comment w:id="18" w:author="R.Scott Wade" w:date="2022-04-23T19:59:26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Ability to focus despite stressful situations, Assertive mood control, self possessed focus, ummmm</w:t>
      </w:r>
    </w:p>
  </w:comment>
  <w:comment w:id="19" w:author="R.Scott Wade" w:date="2022-04-26T11:54:29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Explain why he’s already dodging the MIBs.</w:t>
      </w:r>
    </w:p>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Resolved.</w:t>
      </w:r>
    </w:p>
    <w:p w14:paraId="0b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 xml:space="preserve"> Also, He should notice A bright blue phopecan tree.</w:t>
      </w:r>
    </w:p>
  </w:comment>
  <w:comment w:id="20" w:author="R.Scott Wade" w:date="2022-04-23T20:13:32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Probably a better place for this, further down, after Chae introduces herself.</w:t>
      </w:r>
    </w:p>
  </w:comment>
  <w:comment w:id="21" w:author="R.Scott Wade" w:date="2020-04-05T14:37:36Z" w:initials="RW">
    <w:p>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Does this need a little more text?</w:t>
      </w:r>
    </w:p>
    <w:p>
      <w:pPr>
        <w:kinsoku w:val="true"/>
        <w:overflowPunct w:val="true"/>
        <w:autoSpaceDE w:val="true"/>
        <w:bidi w:val="0"/>
        <w:spacing w:before="0" w:after="0" w:lineRule="auto" w:line="240"/>
        <w:ind w:left="0" w:right="0" w:hanging="0"/>
        <w:jc w:val="left"/>
        <w:rPr/>
      </w:pPr>
      <w:r>
        <w:rPr>
          <w:rFonts w:eastAsia="Segoe UI" w:cs="Tahoma"/>
          <w:kern w:val="0"/>
          <w:lang w:val="en-US" w:eastAsia="en-US" w:bidi="en-US"/>
        </w:rPr>
      </w:r>
    </w:p>
    <w:p w14:paraId="0c000000">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no.</w:t>
      </w:r>
    </w:p>
  </w:comment>
  <w:comment w:id="22" w:author="R.Scott Wade" w:date="2022-04-25T15:15:58Z" w:initials="SW">
    <w:p w14:paraId="0d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Remember Kenst is still in woods that he is very familiar with. He should be guiding / navigating himself towards Trefoil (?) or whatever town he decided to flee to. Chae will update his information and discuss with him why to change paths and destination to avoid capture.</w:t>
      </w:r>
    </w:p>
  </w:comment>
  <w:comment w:id="23" w:author="R.Scott Wade" w:date="2022-04-26T18:46:10Z" w:initials="SW">
    <w:p w14:paraId="0e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He’s headed to Fast Ford, not Trefoil.</w:t>
      </w:r>
    </w:p>
  </w:comment>
  <w:comment w:id="24" w:author="R.Scott Wade" w:date="2022-04-27T15:12:55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Describe this, show this, tell this some other way. This is clumsy.</w:t>
      </w:r>
    </w:p>
  </w:comment>
  <w:comment w:id="25" w:author="R.Scott Wade" w:date="2022-04-25T20:37:11Z" w:initials="SW">
    <w:p w14:paraId="0f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Ugg. I am the king of the runon sentence. Reword all this crap.</w:t>
      </w:r>
    </w:p>
  </w:comment>
  <w:comment w:id="26" w:author="R.Scott Wade" w:date="2022-04-27T15:17:18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O gawd this is awful. Reword, redo entirely the idea of the encirclement being successful.</w:t>
      </w:r>
    </w:p>
  </w:comment>
  <w:comment w:id="27" w:author="R.Scott Wade" w:date="2022-07-10T18:02:30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Do his rage better.</w:t>
      </w:r>
    </w:p>
  </w:comment>
  <w:comment w:id="28" w:author="R.Scott Wade" w:date="2020-04-25T14:53:39Z" w:initials="RW">
    <w:p w14:paraId="10000000">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This reason seems incongruous here. A bit better dialogue needed.</w:t>
      </w:r>
    </w:p>
  </w:comment>
  <w:comment w:id="29" w:author="R.Scott Wade" w:date="2022-04-24T12:05:59Z" w:initials="SW">
    <w:p>
      <w:pPr>
        <w:kinsoku w:val="true"/>
        <w:overflowPunct w:val="true"/>
        <w:autoSpaceDE w:val="true"/>
        <w:bidi w:val="0"/>
        <w:spacing w:before="0" w:after="0" w:lineRule="auto" w:line="240"/>
        <w:ind w:left="0" w:right="0" w:hanging="0"/>
        <w:jc w:val="left"/>
        <w:rPr/>
      </w:pPr>
      <w:r>
        <w:rPr>
          <w:rFonts w:ascii="MV Boli" w:hAnsi="MV Boli"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2"/>
          <w:szCs w:val="24"/>
          <w:u w:val="none"/>
          <w:shd w:fill="auto" w:val="clear"/>
          <w:vertAlign w:val="baseline"/>
          <w:em w:val="none"/>
          <w:lang w:val="en-US" w:eastAsia="zh-CN" w:bidi="hi-IN"/>
        </w:rPr>
        <w:t>Bob introduces Kenst to a civilian woman in the car, Taelza. She is early 20s, attractive, smiles hesitantly, only nods to acknowledge the intro. She’s at least a little anxious. Kenst is seated at the far side of the car from her, and appreciates that his bedraggled condition sticks out.</w:t>
      </w:r>
    </w:p>
    <w:p w14:paraId="11000000">
      <w:pPr>
        <w:kinsoku w:val="true"/>
        <w:overflowPunct w:val="true"/>
        <w:autoSpaceDE w:val="true"/>
        <w:bidi w:val="0"/>
        <w:spacing w:before="0" w:after="0" w:lineRule="auto" w:line="240"/>
        <w:ind w:left="0" w:right="0" w:hanging="0"/>
        <w:jc w:val="left"/>
        <w:rPr/>
      </w:pPr>
      <w:r>
        <w:rPr>
          <w:rFonts w:ascii="MV Boli" w:hAnsi="MV Boli"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2"/>
          <w:szCs w:val="24"/>
          <w:u w:val="none"/>
          <w:shd w:fill="auto" w:val="clear"/>
          <w:vertAlign w:val="baseline"/>
          <w:em w:val="none"/>
          <w:lang w:val="en-US" w:eastAsia="zh-CN" w:bidi="hi-IN"/>
        </w:rPr>
        <w:t>Expand on her a bit.</w:t>
      </w:r>
    </w:p>
  </w:comment>
  <w:comment w:id="30" w:author="R.Scott Wade" w:date="2022-04-23T20:59:47Z" w:initials="SW">
    <w:p w14:paraId="12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Remember the circle he was trying to get out of? Somehow, tie it off – it’s kinda like a little loose end here.</w:t>
      </w:r>
    </w:p>
  </w:comment>
  <w:comment w:id="31" w:author="R.Scott Wade" w:date="2022-04-27T15:32:40Z" w:initials="SW">
    <w:p w14:paraId="13000000">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How did Taelza wind up here in Bob’s car? Blauwald is far away from any regular recruiting post or college. How did circumstances work so Bob came to pick her up so that she’s in the car here/now?</w:t>
      </w:r>
    </w:p>
  </w:comment>
  <w:comment w:id="32" w:author="R.Scott Wade" w:date="2022-04-24T12:09:04Z" w:initials="SW">
    <w:p w14:paraId="14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Kenst was well aware of his condition compared to Taelza’s clean, presentable affect.</w:t>
      </w:r>
    </w:p>
  </w:comment>
  <w:comment w:id="33" w:author="R.Scott Wade" w:date="2022-04-24T12:12:57Z" w:initials="SW">
    <w:p w14:paraId="15000000">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Taelza is looking out the window, away from both of them. She apparently has her own business for being here and her own concerns to deal with.</w:t>
      </w:r>
    </w:p>
  </w:comment>
  <w:comment w:id="34" w:author="R.Scott Wade" w:date="2022-04-27T15:26:58Z" w:initials="SW">
    <w:p w14:paraId="16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He exchanges a few words with Taelza, she says something that, with insight, reveals a little of her own situation and just a little bit jars Kenst out of his self-absorption for his own concerns.</w:t>
      </w:r>
    </w:p>
  </w:comment>
  <w:comment w:id="35" w:author="R.Scott Wade" w:date="2022-04-24T12:14:07Z" w:initials="SW">
    <w:p w14:paraId="17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Chae tried but was unable to figure out how Taelza fit into the current situation. Secret from reader: Taelza is another recruit, picked up from college because of her mark. She wasn’t looking to join the military and is still in the process of getting pissed off at being scooped up out of her life which was going well up til now.</w:t>
      </w:r>
    </w:p>
  </w:comment>
  <w:comment w:id="36" w:author="R.Scott Wade" w:date="2020-04-05T14:54:46Z" w:initials="RW">
    <w:p w14:paraId="18000000">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Describe Bob physically. Go back and describe Zada and Kir, also.</w:t>
      </w:r>
    </w:p>
  </w:comment>
  <w:comment w:id="37" w:author="R.Scott Wade" w:date="2022-04-24T12:18:11Z" w:initials="SW">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4"/>
          <w:szCs w:val="28"/>
          <w:u w:val="none"/>
          <w:shd w:fill="auto" w:val="clear"/>
          <w:vertAlign w:val="baseline"/>
          <w:em w:val="none"/>
          <w:lang w:val="en-US" w:eastAsia="zh-CN" w:bidi="hi-IN"/>
        </w:rPr>
        <w:t>Taelza is/ maybe telempathic, reading the sudden flair in his internal emotions. This can be a hook to keep her in the sequel as a character. It also goes to explain her instant trust of him during their flight from the siege of Camp Gabriel (See Act IIB)</w:t>
      </w:r>
    </w:p>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4"/>
          <w:szCs w:val="28"/>
          <w:u w:val="none"/>
          <w:shd w:fill="auto" w:val="clear"/>
          <w:vertAlign w:val="baseline"/>
          <w:em w:val="none"/>
          <w:lang w:val="en-US" w:eastAsia="zh-CN" w:bidi="hi-IN"/>
        </w:rPr>
        <w:t>This gets her to see Kenst as a person, not as part of her personal world’s problems right now.</w:t>
      </w:r>
    </w:p>
  </w:comment>
  <w:comment w:id="38" w:author="R.Scott Wade" w:date="2022-07-10T19:32:28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4"/>
          <w:szCs w:val="28"/>
          <w:u w:val="none"/>
          <w:shd w:fill="auto" w:val="clear"/>
          <w:vertAlign w:val="baseline"/>
          <w:em w:val="none"/>
          <w:lang w:val="en-US" w:eastAsia="zh-CN" w:bidi="hi-IN"/>
        </w:rPr>
        <w:t>Give a cue as to how the major knows it’s a ‘she’ Kenst left, OR use a genderless way to say this.</w:t>
      </w:r>
    </w:p>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4"/>
          <w:szCs w:val="28"/>
          <w:u w:val="none"/>
          <w:shd w:fill="auto" w:val="clear"/>
          <w:vertAlign w:val="baseline"/>
          <w:em w:val="none"/>
          <w:lang w:val="en-US" w:eastAsia="zh-CN" w:bidi="hi-IN"/>
        </w:rPr>
        <w:t>OR never mind – they visited her house.</w:t>
      </w:r>
    </w:p>
  </w:comment>
  <w:comment w:id="39" w:author="R.Scott Wade" w:date="2020-04-05T14:56:37Z" w:initials="RW">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4"/>
          <w:szCs w:val="28"/>
          <w:u w:val="none"/>
          <w:shd w:fill="auto" w:val="clear"/>
          <w:vertAlign w:val="baseline"/>
          <w:em w:val="none"/>
          <w:lang w:val="en-US" w:eastAsia="zh-CN" w:bidi="hi-IN"/>
        </w:rPr>
        <w:t>Continue this conversation, pull some more info out of Kenst.</w:t>
      </w:r>
    </w:p>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4"/>
          <w:szCs w:val="28"/>
          <w:u w:val="none"/>
          <w:shd w:fill="auto" w:val="clear"/>
          <w:vertAlign w:val="baseline"/>
          <w:em w:val="none"/>
          <w:lang w:val="en-US" w:eastAsia="zh-CN" w:bidi="hi-IN"/>
        </w:rPr>
        <w:t>Remember Taelza’s in the car, too. Include her in the conversation.</w:t>
      </w:r>
    </w:p>
  </w:comment>
  <w:comment w:id="40" w:author="R.Scott Wade" w:date="2022-04-24T12:22:50Z" w:initials="SW">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4"/>
          <w:szCs w:val="28"/>
          <w:u w:val="none"/>
          <w:shd w:fill="auto" w:val="clear"/>
          <w:vertAlign w:val="baseline"/>
          <w:em w:val="none"/>
          <w:lang w:val="en-US" w:eastAsia="zh-CN" w:bidi="hi-IN"/>
        </w:rPr>
        <w:t>Both of you to …</w:t>
      </w:r>
    </w:p>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4"/>
          <w:szCs w:val="28"/>
          <w:u w:val="none"/>
          <w:shd w:fill="auto" w:val="clear"/>
          <w:vertAlign w:val="baseline"/>
          <w:em w:val="none"/>
          <w:lang w:val="en-US" w:eastAsia="zh-CN" w:bidi="hi-IN"/>
        </w:rPr>
        <w:t>He stops at a door and indicates to Taelza that it’s her room for now. There are no guards. Then they move on to Kenst’s room, where there is a guard.</w:t>
      </w:r>
    </w:p>
  </w:comment>
  <w:comment w:id="41" w:author="R.Scott Wade" w:date="2022-04-24T12:26:40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4"/>
          <w:szCs w:val="30"/>
          <w:u w:val="none"/>
          <w:shd w:fill="auto" w:val="clear"/>
          <w:vertAlign w:val="baseline"/>
          <w:em w:val="none"/>
          <w:lang w:val="en-US" w:eastAsia="zh-CN" w:bidi="hi-IN"/>
        </w:rPr>
        <w:t>Taelza is there with an unknown civilian man, 40ish, impeccably dressed and mannered. Taelza just nods at Kenst to acknowledge his presence.</w:t>
      </w:r>
    </w:p>
  </w:comment>
  <w:comment w:id="42" w:author="R.Scott Wade" w:date="2022-04-24T12:32:23Z" w:initials="SW">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I guess you two must be…</w:t>
      </w:r>
    </w:p>
    <w:p w14:paraId="19000000">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Taelza shook her head briefly, and Kenst decided...</w:t>
      </w:r>
    </w:p>
  </w:comment>
  <w:comment w:id="43" w:author="R.Scott Wade" w:date="2022-04-24T12:33:48Z" w:initials="SW">
    <w:p w14:paraId="1a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Taelza should say something here. ED: Pearson is interested in Kenst more than Taelza because he’s already shown himself to be a troublemaker and potential spy material.</w:t>
      </w:r>
    </w:p>
  </w:comment>
  <w:comment w:id="44" w:author="R.Scott Wade" w:date="2022-04-24T12:43:20Z" w:initials="SW">
    <w:p w14:paraId="1b000000">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1"/>
          <w:szCs w:val="24"/>
          <w:u w:val="none"/>
          <w:shd w:fill="auto" w:val="clear"/>
          <w:vertAlign w:val="baseline"/>
          <w:em w:val="none"/>
          <w:lang w:val="en-US" w:eastAsia="zh-CN" w:bidi="hi-IN"/>
        </w:rPr>
        <w:t>Kenst tries to draw Taelza into the conversation to take the heat off himself. Note that she is normally quite taciturn due to her empathic sense – being a little detached saves her from being overwhelmed by the feelings of others.</w:t>
      </w:r>
    </w:p>
  </w:comment>
  <w:comment w:id="45" w:author="R.Scott Wade" w:date="2022-04-24T12:44:48Z" w:initials="SW">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4"/>
          <w:szCs w:val="26"/>
          <w:u w:val="none"/>
          <w:shd w:fill="auto" w:val="clear"/>
          <w:vertAlign w:val="baseline"/>
          <w:em w:val="none"/>
          <w:lang w:val="en-US" w:eastAsia="zh-CN" w:bidi="hi-IN"/>
        </w:rPr>
        <w:t>Greets both of them by name, giving appraising looks to each.</w:t>
      </w:r>
    </w:p>
    <w:p>
      <w:pPr>
        <w:kinsoku w:val="true"/>
        <w:overflowPunct w:val="true"/>
        <w:autoSpaceDE w:val="true"/>
        <w:bidi w:val="0"/>
        <w:spacing w:before="0" w:after="0" w:lineRule="auto" w:line="240"/>
        <w:ind w:left="0" w:right="0" w:hanging="0"/>
        <w:jc w:val="left"/>
        <w:rPr/>
      </w:pPr>
      <w:r>
        <w:rPr>
          <w:rFonts w:ascii="Liberation Serif:kern" w:hAnsi="Liberation Serif:kern"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4"/>
          <w:szCs w:val="26"/>
          <w:u w:val="none"/>
          <w:shd w:fill="auto" w:val="clear"/>
          <w:vertAlign w:val="baseline"/>
          <w:em w:val="none"/>
          <w:lang w:val="en-US" w:eastAsia="zh-CN" w:bidi="hi-IN"/>
        </w:rPr>
        <w:t>During dinner, Taelza’s natural sociality begins to assert itself, and she asks some questions that Kenst wished he’d thought of.  Also, describe the cuisine here a bit, and surroundings.</w:t>
      </w:r>
    </w:p>
  </w:comment>
  <w:comment w:id="46" w:author="R.Scott Wade" w:date="2022-04-30T19:47:28Z" w:initials="SW">
    <w:p w14:paraId="1c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Around people whose motives and words don’t match up; untrustable, etc.</w:t>
      </w:r>
    </w:p>
  </w:comment>
  <w:comment w:id="47" w:author="R.Scott Wade" w:date="2022-04-24T12:52:53Z" w:initials="SW">
    <w:p w14:paraId="1d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...and Taelza’s futures.</w:t>
      </w:r>
    </w:p>
  </w:comment>
  <w:comment w:id="48" w:author="R.Scott Wade" w:date="2020-05-08T22:48:40Z" w:initials="RW">
    <w:p>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Colonel needs to really really piss off Kenst here during this meal. Something unintentional, possibly being condescending or dismissive of Kenst’s opinions on what’s best for Kenst.</w:t>
      </w:r>
    </w:p>
  </w:comment>
  <w:comment w:id="49" w:author="R.Scott Wade" w:date="2022-06-18T15:02:59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Kenst hasn’t seen the colonel’s office yet. FIXME</w:t>
      </w:r>
    </w:p>
  </w:comment>
  <w:comment w:id="50" w:author="R.Scott Wade" w:date="2022-06-16T13:40:21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Polish this or delet it. But must show the colonel getting unintentionally offensive about Kenst’s plans and future without even knowing what they were. Kenst will get really angry but will hold his peace.</w:t>
      </w:r>
    </w:p>
  </w:comment>
  <w:comment w:id="51" w:author="R.Scott Wade" w:date="2022-04-24T16:06:39Z" w:initials="SW">
    <w:p w14:paraId="1e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Shooed them all out… Klebel, Bob, Kenst, Taelza.</w:t>
      </w:r>
    </w:p>
  </w:comment>
  <w:comment w:id="52" w:author="R.Scott Wade" w:date="2022-04-24T16:07:23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Taelza expresses a desire to have nothing whatever to do with the military.</w:t>
      </w:r>
    </w:p>
  </w:comment>
  <w:comment w:id="53" w:author="R.Scott Wade" w:date="2022-07-12T17:20:43Z" w:initials="RSW">
    <w:p w14:paraId="1f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FIXME: Fill in the conversation here.</w:t>
      </w:r>
    </w:p>
  </w:comment>
  <w:comment w:id="54" w:author="R.Scott Wade" w:date="2022-07-30T17:00:26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 xml:space="preserve">FIXME: This was real damn fast. Kenst ran away just yesterday. </w:t>
      </w:r>
    </w:p>
  </w:comment>
  <w:comment w:id="55" w:author="R.Scott Wade" w:date="2022-07-30T17:01:54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FIXME: They shouldn’t run out of things to talk about. They would get mushy and crave each other’s voice.</w:t>
      </w:r>
    </w:p>
  </w:comment>
  <w:comment w:id="56" w:author="R.Scott Wade" w:date="2022-07-30T17:06:13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She needs to evade saying this.</w:t>
      </w:r>
    </w:p>
  </w:comment>
  <w:comment w:id="57" w:author="R.Scott Wade" w:date="2022-04-30T20:07:07Z" w:initials="SW">
    <w:p w14:paraId="20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Hint that Earth may get violent in their efforts to capture or suppress Arachnae technology. This gives Kenst a stake in not letting the secret slip to Klebel.</w:t>
      </w:r>
    </w:p>
  </w:comment>
  <w:comment w:id="58" w:author="R.Scott Wade" w:date="2020-05-08T22:53:28Z" w:initials="RW">
    <w:p>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She had no idea how wrong some of her basic assumptions were. &lt;&lt; Make this make sense and add it in here.</w:t>
      </w:r>
    </w:p>
  </w:comment>
  <w:comment w:id="59" w:author="R.Scott Wade" w:date="2022-04-24T18:57:47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Taelza, too. She’ll be bored and get impatient, causing Klebel to shorten the tour somewhat. Her presence will also cause Klebel to aim some of his questioning at Taelza instead of Kenst.</w:t>
      </w:r>
    </w:p>
  </w:comment>
  <w:comment w:id="60" w:author="R.Scott Wade" w:date="2022-06-17T15:11:14Z" w:initials="SW">
    <w:p>
      <w:pPr>
        <w:kinsoku w:val="true"/>
        <w:overflowPunct w:val="true"/>
        <w:autoSpaceDE w:val="true"/>
        <w:bidi w:val="0"/>
        <w:spacing w:before="0" w:after="0" w:lineRule="auto" w:line="240"/>
        <w:ind w:left="0" w:right="0" w:hanging="0"/>
        <w:jc w:val="left"/>
        <w:rPr/>
      </w:pPr>
      <w:r>
        <w:rPr>
          <w:rFonts w:ascii="MV Boli" w:hAnsi="MV Boli"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4"/>
          <w:szCs w:val="24"/>
          <w:u w:val="none"/>
          <w:shd w:fill="auto" w:val="clear"/>
          <w:vertAlign w:val="baseline"/>
          <w:em w:val="none"/>
          <w:lang w:val="en-US" w:eastAsia="zh-CN" w:bidi="hi-IN"/>
        </w:rPr>
        <w:t xml:space="preserve">He tells war stories, describes different jobs, pries into what Kenst is interested in, etc. </w:t>
      </w:r>
    </w:p>
    <w:p>
      <w:pPr>
        <w:kinsoku w:val="true"/>
        <w:overflowPunct w:val="true"/>
        <w:autoSpaceDE w:val="true"/>
        <w:bidi w:val="0"/>
        <w:spacing w:before="0" w:after="0" w:lineRule="auto" w:line="240"/>
        <w:ind w:left="0" w:right="0" w:hanging="0"/>
        <w:jc w:val="left"/>
        <w:rPr/>
      </w:pPr>
      <w:r>
        <w:rPr>
          <w:rFonts w:ascii="MV Boli" w:hAnsi="MV Boli"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4"/>
          <w:szCs w:val="24"/>
          <w:u w:val="none"/>
          <w:shd w:fill="auto" w:val="clear"/>
          <w:vertAlign w:val="baseline"/>
          <w:em w:val="none"/>
          <w:lang w:val="en-US" w:eastAsia="zh-CN" w:bidi="hi-IN"/>
        </w:rPr>
        <w:t>Add about a paragraph.</w:t>
      </w:r>
    </w:p>
  </w:comment>
  <w:comment w:id="61" w:author="R.Scott Wade" w:date="2022-07-30T18:46:17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FIXME: Figure out how Kenst figures this out, and do so.</w:t>
      </w:r>
    </w:p>
  </w:comment>
  <w:comment w:id="62" w:author="R.Scott Wade" w:date="2022-07-10T15:01:18Z" w:initials="RSW">
    <w:p w14:paraId="21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Show, don’t tell.</w:t>
      </w:r>
    </w:p>
  </w:comment>
  <w:comment w:id="63" w:author="R.Scott Wade" w:date="2022-06-17T15:16:54Z" w:initials="SW">
    <w:p w14:paraId="22000000">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And the girl (Taelza)</w:t>
      </w:r>
    </w:p>
  </w:comment>
  <w:comment w:id="64" w:author="R.Scott Wade" w:date="2022-07-10T16:27:44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4"/>
          <w:szCs w:val="24"/>
          <w:u w:val="none"/>
          <w:shd w:fill="auto" w:val="clear"/>
          <w:vertAlign w:val="baseline"/>
          <w:em w:val="none"/>
          <w:lang w:val="en-US" w:eastAsia="zh-CN" w:bidi="hi-IN"/>
        </w:rPr>
        <w:t xml:space="preserve">Show the call. Segue smoother than this speed bump. </w:t>
      </w:r>
    </w:p>
  </w:comment>
  <w:comment w:id="65" w:author="R.Scott Wade" w:date="2020-03-30T20:21:09Z" w:initials="RW">
    <w:p w14:paraId="23000000">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 xml:space="preserve">Clumsy will let the cat outa the bag somewhere here or before: He’ll reveal that Prime has issued an edict that all wielders are to be inducted into the military, like it or not. </w:t>
      </w:r>
    </w:p>
  </w:comment>
  <w:comment w:id="66" w:author="R.Scott Wade" w:date="2022-04-24T22:25:16Z" w:initials="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Put here what the Colonel actually says.</w:t>
      </w:r>
    </w:p>
  </w:comment>
  <w:comment w:id="67" w:author="R.Scott Wade" w:date="2020-04-06T13:27:09Z" w:initials="RW">
    <w:p>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Expand into actual words, show don’t tell.</w:t>
      </w:r>
    </w:p>
  </w:comment>
  <w:comment w:id="68" w:author="R.Scott Wade" w:date="2020-04-05T23:50:42Z" w:initials="RW">
    <w:p w14:paraId="24000000">
      <w:pPr>
        <w:kinsoku w:val="true"/>
        <w:overflowPunct w:val="true"/>
        <w:autoSpaceDE w:val="true"/>
        <w:bidi w:val="0"/>
        <w:spacing w:before="0" w:after="0" w:lineRule="auto" w:line="240"/>
        <w:ind w:left="0" w:right="0" w:hanging="0"/>
        <w:jc w:val="left"/>
        <w:rPr/>
      </w:pPr>
      <w:r>
        <w:rPr>
          <w:rFonts w:ascii="Liberation Serif" w:hAnsi="Liberation Serif" w:eastAsia="Source Han Sans CN Regular" w:cs="Lohit Devanagari"/>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Cs w:val="24"/>
          <w:u w:val="none"/>
          <w:shd w:fill="auto" w:val="clear"/>
          <w:vertAlign w:val="baseline"/>
          <w:em w:val="none"/>
          <w:lang w:val="en-US" w:eastAsia="zh-CN" w:bidi="hi-IN"/>
        </w:rPr>
        <w:t xml:space="preserve">The Arachnae was an electronically-induced blinding terror to all except the wielder inside its shielded zone. Any soldiers who were too close to the Arachnae effects suffered permanent psychological trauma. The most fearsome capability of the Arachnae Combat System was a design flaw that injured everyone nearby, friend and foe alike.  </w:t>
      </w:r>
    </w:p>
  </w:comment>
  <w:comment w:id="69" w:author="R.Scott Wade" w:date="2022-07-09T21:22:59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Add changes to Kenst’s armor and shield here. Upper forearms swell with weapons.</w:t>
      </w:r>
    </w:p>
  </w:comment>
  <w:comment w:id="70" w:author="R.Scott Wade" w:date="2022-06-19T10:58:40Z" w:initials="SW">
    <w:p w14:paraId="25000000">
      <w:pPr>
        <w:overflowPunct w:val="false"/>
        <w:rPr/>
      </w:pPr>
      <w:r>
        <w:rPr>
          <w:rFonts w:ascii="Liberation Serif" w:hAnsi="Liberation Serif" w:eastAsia="Noto Sans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en-US" w:eastAsia="zh-CN" w:bidi="hi-IN"/>
        </w:rPr>
        <w:t>NOTE: “The summons” by the little two-button box has to be explained somewhere in here.</w:t>
      </w:r>
    </w:p>
  </w:comment>
  <w:comment w:id="71" w:author="R.Scott Wade" w:date="2022-07-23T17:58:34Z" w:initials="RSW">
    <w:p>
      <w:pPr>
        <w:kinsoku w:val="true"/>
        <w:overflowPunct w:val="true"/>
        <w:autoSpaceDE w:val="true"/>
        <w:bidi w:val="0"/>
        <w:spacing w:before="0" w:after="0" w:lineRule="auto" w:line="240"/>
        <w:ind w:left="0" w:right="0" w:hanging="0"/>
        <w:jc w:val="left"/>
        <w:rPr/>
      </w:pPr>
      <w:r>
        <w:rPr>
          <w:rFonts w:ascii="Liberation Serif" w:hAnsi="Liberation Serif" w:eastAsia="Noto Sans CJK SC" w:cs="Lohit Devanagari"/>
          <w:b w:val="false"/>
          <w:bCs w:val="false"/>
          <w:i/>
          <w:iCs w:val="false"/>
          <w:caps w:val="false"/>
          <w:smallCaps w:val="false"/>
          <w:strike w:val="false"/>
          <w:dstrike w:val="false"/>
          <w:outline w:val="false"/>
          <w:shadow w:val="false"/>
          <w:emboss w:val="false"/>
          <w:imprint w:val="false"/>
          <w:color w:val="auto"/>
          <w:spacing w:val="0"/>
          <w:w w:val="100"/>
          <w:kern w:val="2"/>
          <w:position w:val="0"/>
          <w:sz w:val="16"/>
          <w:szCs w:val="24"/>
          <w:u w:val="none"/>
          <w:shd w:fill="auto" w:val="clear"/>
          <w:vertAlign w:val="baseline"/>
          <w:em w:val="none"/>
          <w:lang w:val="en-US" w:eastAsia="zh-CN" w:bidi="hi-IN"/>
        </w:rPr>
        <w:t>Reply to R.Scott Wade (06/19/2022, 10:58): "..."</w:t>
      </w:r>
    </w:p>
    <w:p w14:paraId="26000000">
      <w:pPr>
        <w:overflowPunct w:val="false"/>
        <w:rPr/>
      </w:pPr>
      <w:r>
        <w:rPr>
          <w:rFonts w:eastAsia="Segoe UI" w:cs="Tahoma"/>
          <w:kern w:val="0"/>
          <w:sz w:val="20"/>
          <w:lang w:val="en-US" w:eastAsia="zh-CN" w:bidi="hi-IN"/>
        </w:rPr>
        <w:t>No it doesn’t.</w:t>
      </w:r>
    </w:p>
  </w:comment>
</w:comments>
</file>

<file path=word/commentsExtended.xml><?xml version="1.0" encoding="utf-8"?>
<w15:commentsEx xmlns:mc="http://schemas.openxmlformats.org/markup-compatibility/2006" xmlns:w15="http://schemas.microsoft.com/office/word/2012/wordml" mc:Ignorable="w15">
  <w15:commentEx w15:paraId="01000000" w15:done="1"/>
  <w15:commentEx w15:paraId="02000000" w15:done="1"/>
  <w15:commentEx w15:paraId="03000000" w15:done="1"/>
  <w15:commentEx w15:paraId="04000000" w15:done="1"/>
  <w15:commentEx w15:paraId="05000000" w15:done="1"/>
  <w15:commentEx w15:paraId="06000000" w15:done="1"/>
  <w15:commentEx w15:paraId="07000000" w15:done="1"/>
  <w15:commentEx w15:paraId="08000000" w15:done="1"/>
  <w15:commentEx w15:paraId="09000000" w15:done="1"/>
  <w15:commentEx w15:paraId="0a000000" w15:done="1"/>
  <w15:commentEx w15:paraId="0b000000" w15:done="1"/>
  <w15:commentEx w15:paraId="0c000000" w15:done="1"/>
  <w15:commentEx w15:paraId="0d000000" w15:done="1"/>
  <w15:commentEx w15:paraId="0e000000" w15:done="1"/>
  <w15:commentEx w15:paraId="0f000000" w15:done="1"/>
  <w15:commentEx w15:paraId="10000000" w15:done="1"/>
  <w15:commentEx w15:paraId="11000000" w15:done="1"/>
  <w15:commentEx w15:paraId="12000000" w15:done="1"/>
  <w15:commentEx w15:paraId="13000000" w15:done="1"/>
  <w15:commentEx w15:paraId="14000000" w15:done="1"/>
  <w15:commentEx w15:paraId="15000000" w15:done="1"/>
  <w15:commentEx w15:paraId="16000000" w15:done="1"/>
  <w15:commentEx w15:paraId="17000000" w15:done="1"/>
  <w15:commentEx w15:paraId="18000000" w15:done="1"/>
  <w15:commentEx w15:paraId="19000000" w15:done="1"/>
  <w15:commentEx w15:paraId="1a000000" w15:done="1"/>
  <w15:commentEx w15:paraId="1b000000" w15:done="1"/>
  <w15:commentEx w15:paraId="1c000000" w15:done="1"/>
  <w15:commentEx w15:paraId="1d000000" w15:done="1"/>
  <w15:commentEx w15:paraId="1e000000" w15:done="1"/>
  <w15:commentEx w15:paraId="1f000000" w15:done="1"/>
  <w15:commentEx w15:paraId="20000000" w15:done="1"/>
  <w15:commentEx w15:paraId="21000000" w15:done="1"/>
  <w15:commentEx w15:paraId="22000000" w15:done="1"/>
  <w15:commentEx w15:paraId="23000000" w15:done="1"/>
  <w15:commentEx w15:paraId="24000000" w15:done="1"/>
  <w15:commentEx w15:paraId="25000000" w15:done="1"/>
  <w15:commentEx w15:paraId="26000000" w15:done="1"/>
</w15:commentsEx>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Mono">
    <w:altName w:val="Courier New"/>
    <w:charset w:val="00"/>
    <w:family w:val="modern"/>
    <w:pitch w:val="fixed"/>
  </w:font>
  <w:font w:name="Ani">
    <w:charset w:val="00"/>
    <w:family w:val="auto"/>
    <w:pitch w:val="variable"/>
  </w:font>
  <w:font w:name="FreeSerif">
    <w:charset w:val="00"/>
    <w:family w:val="roman"/>
    <w:pitch w:val="variable"/>
  </w:font>
  <w:font w:name="Liberation Serif:kern">
    <w:charset w:val="00"/>
    <w:family w:val="roman"/>
    <w:pitch w:val="variable"/>
  </w:font>
  <w:font w:name="MV Boli">
    <w:charset w:val="0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16" w:author="R.Scott Wade" w:date="2022-07-10T16:35:13Z">
      <w:r>
        <w:rPr>
          <w:lang w:val="en-US"/>
        </w:rPr>
        <w:delText xml:space="preserve">  </w:delText>
      </w:r>
    </w:del>
    <w:ins w:id="17"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18" w:author="R.Scott Wade" w:date="2022-07-10T16:35:15Z">
      <w:r>
        <w:rPr>
          <w:lang w:val="en-US"/>
        </w:rPr>
        <w:delText xml:space="preserve">  </w:delText>
      </w:r>
    </w:del>
    <w:ins w:id="19"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1292" w:author="R.Scott Wade" w:date="2022-07-10T16:35:13Z">
      <w:r>
        <w:rPr>
          <w:lang w:val="en-US"/>
        </w:rPr>
        <w:delText xml:space="preserve">  </w:delText>
      </w:r>
    </w:del>
    <w:ins w:id="1293"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1294" w:author="R.Scott Wade" w:date="2022-07-10T16:35:15Z">
      <w:r>
        <w:rPr>
          <w:lang w:val="en-US"/>
        </w:rPr>
        <w:delText xml:space="preserve">  </w:delText>
      </w:r>
    </w:del>
    <w:ins w:id="1295"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1529" w:author="R.Scott Wade" w:date="2022-07-10T16:35:13Z">
      <w:r>
        <w:rPr>
          <w:lang w:val="en-US"/>
        </w:rPr>
        <w:delText xml:space="preserve">  </w:delText>
      </w:r>
    </w:del>
    <w:ins w:id="1530"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1531" w:author="R.Scott Wade" w:date="2022-07-10T16:35:15Z">
      <w:r>
        <w:rPr>
          <w:lang w:val="en-US"/>
        </w:rPr>
        <w:delText xml:space="preserve">  </w:delText>
      </w:r>
    </w:del>
    <w:ins w:id="1532"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1574" w:author="R.Scott Wade" w:date="2022-07-10T16:35:13Z">
      <w:r>
        <w:rPr>
          <w:lang w:val="en-US"/>
        </w:rPr>
        <w:delText xml:space="preserve">  </w:delText>
      </w:r>
    </w:del>
    <w:ins w:id="1575"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1576" w:author="R.Scott Wade" w:date="2022-07-10T16:35:15Z">
      <w:r>
        <w:rPr>
          <w:lang w:val="en-US"/>
        </w:rPr>
        <w:delText xml:space="preserve">  </w:delText>
      </w:r>
    </w:del>
    <w:ins w:id="1577"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1772" w:author="R.Scott Wade" w:date="2022-07-10T16:35:13Z">
      <w:r>
        <w:rPr>
          <w:lang w:val="en-US"/>
        </w:rPr>
        <w:delText xml:space="preserve">  </w:delText>
      </w:r>
    </w:del>
    <w:ins w:id="1773"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1774" w:author="R.Scott Wade" w:date="2022-07-10T16:35:15Z">
      <w:r>
        <w:rPr>
          <w:lang w:val="en-US"/>
        </w:rPr>
        <w:delText xml:space="preserve">  </w:delText>
      </w:r>
    </w:del>
    <w:ins w:id="1775"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1935" w:author="R.Scott Wade" w:date="2022-07-10T16:35:13Z">
      <w:r>
        <w:rPr>
          <w:lang w:val="en-US"/>
        </w:rPr>
        <w:delText xml:space="preserve">  </w:delText>
      </w:r>
    </w:del>
    <w:ins w:id="1936"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1937" w:author="R.Scott Wade" w:date="2022-07-10T16:35:15Z">
      <w:r>
        <w:rPr>
          <w:lang w:val="en-US"/>
        </w:rPr>
        <w:delText xml:space="preserve">  </w:delText>
      </w:r>
    </w:del>
    <w:ins w:id="1938"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306" w:author="R.Scott Wade" w:date="2022-07-10T16:35:13Z">
      <w:r>
        <w:rPr>
          <w:lang w:val="en-US"/>
        </w:rPr>
        <w:delText xml:space="preserve">  </w:delText>
      </w:r>
    </w:del>
    <w:ins w:id="307"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308" w:author="R.Scott Wade" w:date="2022-07-10T16:35:15Z">
      <w:r>
        <w:rPr>
          <w:lang w:val="en-US"/>
        </w:rPr>
        <w:delText xml:space="preserve">  </w:delText>
      </w:r>
    </w:del>
    <w:ins w:id="309"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2769" w:author="R.Scott Wade" w:date="2022-07-10T16:35:13Z">
      <w:r>
        <w:rPr>
          <w:lang w:val="en-US"/>
        </w:rPr>
        <w:delText xml:space="preserve">  </w:delText>
      </w:r>
    </w:del>
    <w:ins w:id="2770"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2771" w:author="R.Scott Wade" w:date="2022-07-10T16:35:15Z">
      <w:r>
        <w:rPr>
          <w:lang w:val="en-US"/>
        </w:rPr>
        <w:delText xml:space="preserve">  </w:delText>
      </w:r>
    </w:del>
    <w:ins w:id="2772"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2878" w:author="R.Scott Wade" w:date="2022-07-10T16:35:13Z">
      <w:r>
        <w:rPr>
          <w:lang w:val="en-US"/>
        </w:rPr>
        <w:delText xml:space="preserve">  </w:delText>
      </w:r>
    </w:del>
    <w:ins w:id="2879"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2880" w:author="R.Scott Wade" w:date="2022-07-10T16:35:15Z">
      <w:r>
        <w:rPr>
          <w:lang w:val="en-US"/>
        </w:rPr>
        <w:delText xml:space="preserve">  </w:delText>
      </w:r>
    </w:del>
    <w:ins w:id="2881"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665" w:author="R.Scott Wade" w:date="2022-07-10T16:35:13Z">
      <w:r>
        <w:rPr>
          <w:lang w:val="en-US"/>
        </w:rPr>
        <w:delText xml:space="preserve">  </w:delText>
      </w:r>
    </w:del>
    <w:ins w:id="666"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667" w:author="R.Scott Wade" w:date="2022-07-10T16:35:15Z">
      <w:r>
        <w:rPr>
          <w:lang w:val="en-US"/>
        </w:rPr>
        <w:delText xml:space="preserve">  </w:delText>
      </w:r>
    </w:del>
    <w:ins w:id="668"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813" w:author="R.Scott Wade" w:date="2022-07-10T16:35:13Z">
      <w:r>
        <w:rPr>
          <w:lang w:val="en-US"/>
        </w:rPr>
        <w:delText xml:space="preserve">  </w:delText>
      </w:r>
    </w:del>
    <w:ins w:id="814"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815" w:author="R.Scott Wade" w:date="2022-07-10T16:35:15Z">
      <w:r>
        <w:rPr>
          <w:lang w:val="en-US"/>
        </w:rPr>
        <w:delText xml:space="preserve">  </w:delText>
      </w:r>
    </w:del>
    <w:ins w:id="816"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hd w:fill="C8E5F4" w:val="clear"/>
      <w:jc w:val="center"/>
      <w:rPr>
        <w:lang w:val="en-US"/>
      </w:rPr>
    </w:pPr>
    <w:r>
      <w:rPr>
        <w:lang w:val="en-US"/>
      </w:rPr>
      <w:fldChar w:fldCharType="begin"/>
    </w:r>
    <w:r>
      <w:rPr>
        <w:lang w:val="en-US"/>
      </w:rPr>
      <w:instrText xml:space="preserve"> PAGE </w:instrText>
    </w:r>
    <w:r>
      <w:rPr>
        <w:lang w:val="en-US"/>
      </w:rPr>
      <w:fldChar w:fldCharType="separate"/>
    </w:r>
    <w:r>
      <w:rPr>
        <w:lang w:val="en-US"/>
      </w:rPr>
      <w:t>66</w:t>
    </w:r>
    <w:r>
      <w:rPr>
        <w:lang w:val="en-US"/>
      </w:rPr>
      <w:fldChar w:fldCharType="end"/>
    </w:r>
    <w:r>
      <w:rPr>
        <w:lang w:val="en-US"/>
      </w:rPr>
      <w:t xml:space="preserve"> </w:t>
    </w:r>
    <w:r>
      <w:rPr>
        <w:lang w:val="en-US"/>
      </w:rPr>
      <w:t xml:space="preserve">of </w:t>
    </w:r>
    <w:r>
      <w:rPr>
        <w:lang w:val="en-US"/>
      </w:rPr>
      <w:fldChar w:fldCharType="begin"/>
    </w:r>
    <w:r>
      <w:rPr>
        <w:lang w:val="en-US"/>
      </w:rPr>
      <w:instrText xml:space="preserve"> NUMPAGES </w:instrText>
    </w:r>
    <w:r>
      <w:rPr>
        <w:lang w:val="en-US"/>
      </w:rPr>
      <w:fldChar w:fldCharType="separate"/>
    </w:r>
    <w:r>
      <w:rPr>
        <w:lang w:val="en-US"/>
      </w:rPr>
      <w:t>66</w:t>
    </w:r>
    <w:r>
      <w:rPr>
        <w:lang w:val="en-US"/>
      </w:rPr>
      <w:fldChar w:fldCharType="end"/>
    </w:r>
    <w:r>
      <w:rPr>
        <w:lang w:val="en-US"/>
      </w:rPr>
      <w:tab/>
      <w:t>Chapter</w:t>
    </w:r>
    <w:del w:id="878" w:author="R.Scott Wade" w:date="2022-07-10T16:35:13Z">
      <w:r>
        <w:rPr>
          <w:lang w:val="en-US"/>
        </w:rPr>
        <w:delText xml:space="preserve">  </w:delText>
      </w:r>
    </w:del>
    <w:ins w:id="879" w:author="R.Scott Wade" w:date="2022-07-10T16:35:13Z">
      <w:r>
        <w:rPr>
          <w:lang w:val="en-US"/>
        </w:rPr>
        <w:t xml:space="preserve"> </w:t>
      </w:r>
    </w:ins>
    <w:r>
      <w:rPr>
        <w:lang w:val="en-US"/>
      </w:rPr>
      <w:fldChar w:fldCharType="begin"/>
    </w:r>
    <w:r>
      <w:rPr>
        <w:lang w:val="en-US"/>
      </w:rPr>
      <w:instrText xml:space="preserve"> STYLEREF  2 \* MERGEFORMAT </w:instrText>
    </w:r>
    <w:r>
      <w:rPr>
        <w:lang w:val="en-US"/>
      </w:rPr>
      <w:fldChar w:fldCharType="separate"/>
    </w:r>
    <w:r>
      <w:rPr>
        <w:lang w:val="en-US"/>
      </w:rPr>
    </w:r>
    <w:r>
      <w:rPr>
        <w:lang w:val="en-US"/>
      </w:rPr>
      <w:fldChar w:fldCharType="end"/>
    </w:r>
    <w:del w:id="880" w:author="R.Scott Wade" w:date="2022-07-10T16:35:15Z">
      <w:r>
        <w:rPr>
          <w:lang w:val="en-US"/>
        </w:rPr>
        <w:delText xml:space="preserve">  </w:delText>
      </w:r>
    </w:del>
    <w:ins w:id="881" w:author="R.Scott Wade" w:date="2022-07-10T16:35:15Z">
      <w:r>
        <w:rPr>
          <w:lang w:val="en-US"/>
        </w:rPr>
        <w:t xml:space="preserve"> </w:t>
      </w:r>
    </w:ins>
    <w:r>
      <w:rPr>
        <w:lang w:val="en-US"/>
      </w:rPr>
      <w:t xml:space="preserve"> </w:t>
    </w:r>
    <w:r>
      <w:rPr>
        <w:lang w:val="en-US"/>
      </w:rPr>
      <w:fldChar w:fldCharType="begin"/>
    </w:r>
    <w:r>
      <w:rPr>
        <w:lang w:val="en-US"/>
      </w:rPr>
      <w:instrText xml:space="preserve"> STYLEREF  2 \* MERGEFORMAT </w:instrText>
    </w:r>
    <w:r>
      <w:rPr>
        <w:lang w:val="en-US"/>
      </w:rPr>
      <w:fldChar w:fldCharType="separate"/>
    </w:r>
    <w:r>
      <w:rPr>
        <w:lang w:val="en-US"/>
      </w:rPr>
      <w:t>” 25</w:t>
    </w:r>
    <w:r>
      <w:rPr>
        <w:lang w:val="en-US"/>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0" w:author="R.Scott Wade" w:date="2022-07-22T16:12:45Z">
      <w:r>
        <w:rPr>
          <w:lang w:val="en-US"/>
        </w:rPr>
        <w:t>1.</w:t>
      </w:r>
    </w:ins>
    <w:del w:id="1" w:author="R.Scott Wade" w:date="2022-07-22T16:12:50Z">
      <w:r>
        <w:rPr>
          <w:lang w:val="en-US"/>
        </w:rPr>
        <w:delText>2.0</w:delText>
      </w:r>
    </w:del>
    <w:del w:id="2" w:author="R.Scott Wade" w:date="2022-07-10T16:35:07Z">
      <w:r>
        <w:rPr>
          <w:lang w:val="en-US"/>
        </w:rPr>
        <w:delText xml:space="preserve">  </w:delText>
      </w:r>
    </w:del>
    <w:del w:id="3" w:author="R.Scott Wade" w:date="2022-07-22T19:51:57Z">
      <w:r>
        <w:rPr>
          <w:lang w:val="en-US"/>
        </w:rPr>
        <w:delText>A</w:delText>
      </w:r>
    </w:del>
    <w:ins w:id="4" w:author="R.Scott Wade" w:date="2022-07-22T19:51:57Z">
      <w:r>
        <w:rPr>
          <w:lang w:val="en-US"/>
        </w:rPr>
        <w:t>6 A</w:t>
      </w:r>
    </w:ins>
    <w:r>
      <w:rPr>
        <w:lang w:val="en-US"/>
      </w:rPr>
      <w:t xml:space="preserve">ct </w:t>
    </w:r>
    <w:del w:id="5" w:author="R.Scott Wade" w:date="2022-07-22T19:51:38Z">
      <w:r>
        <w:rPr>
          <w:lang w:val="en-US"/>
        </w:rPr>
        <w:delText>I</w:delText>
      </w:r>
    </w:del>
    <w:del w:id="6" w:author="R.Scott Wade" w:date="2022-07-10T16:35:08Z">
      <w:r>
        <w:rPr>
          <w:lang w:val="en-US"/>
        </w:rPr>
        <w:delText xml:space="preserve">  </w:delText>
      </w:r>
    </w:del>
    <w:del w:id="7" w:author="R.Scott Wade" w:date="2022-07-10T16:35:08Z">
      <w:r>
        <w:rPr>
          <w:outline w:val="false"/>
          <w:shadow w:val="false"/>
          <w:color w:val="000000"/>
          <w:spacing w:val="4"/>
          <w:position w:val="0"/>
          <w:sz w:val="24"/>
          <w:vertAlign w:val="baseline"/>
          <w:lang w:val="en-US"/>
        </w:rPr>
        <w:delText xml:space="preserve">  </w:delText>
      </w:r>
    </w:del>
    <w:del w:id="8" w:author="R.Scott Wade" w:date="2022-07-22T19:51:38Z">
      <w:r>
        <w:rPr>
          <w:outline w:val="false"/>
          <w:shadow w:val="false"/>
          <w:color w:val="000000"/>
          <w:spacing w:val="4"/>
          <w:position w:val="0"/>
          <w:sz w:val="24"/>
          <w:vertAlign w:val="baseline"/>
          <w:lang w:val="en-US"/>
        </w:rPr>
        <w:delText>9</w:delText>
      </w:r>
    </w:del>
    <w:ins w:id="9" w:author="R.Scott Wade" w:date="2022-07-22T19:51:38Z">
      <w:r>
        <w:rPr>
          <w:lang w:val="en-US"/>
        </w:rPr>
        <w:t xml:space="preserve">I </w:t>
      </w:r>
    </w:ins>
    <w:ins w:id="10" w:author="R.Scott Wade" w:date="2022-07-22T23:05:23Z">
      <w:r>
        <w:rPr>
          <w:lang w:val="en-US"/>
        </w:rPr>
        <w:t>80</w:t>
      </w:r>
    </w:ins>
    <w:del w:id="11" w:author="R.Scott Wade" w:date="2022-07-22T23:05:21Z">
      <w:r>
        <w:rPr>
          <w:lang w:val="en-US"/>
        </w:rPr>
        <w:delText>2</w:delText>
      </w:r>
    </w:del>
    <w:del w:id="12" w:author="R.Scott Wade" w:date="2022-07-22T19:15:28Z">
      <w:r>
        <w:rPr>
          <w:lang w:val="en-US"/>
        </w:rPr>
        <w:delText>%</w:delText>
      </w:r>
    </w:del>
    <w:del w:id="13" w:author="R.Scott Wade" w:date="2022-07-10T16:35:10Z">
      <w:r>
        <w:rPr>
          <w:lang w:val="en-US"/>
        </w:rPr>
        <w:delText xml:space="preserve">  </w:delText>
      </w:r>
    </w:del>
    <w:ins w:id="14" w:author="R.Scott Wade" w:date="2022-07-22T19:15:28Z">
      <w:r>
        <w:rPr>
          <w:lang w:val="en-US"/>
        </w:rPr>
        <w:t>%</w:t>
      </w:r>
    </w:ins>
    <w:ins w:id="15" w:author="R.Scott Wade" w:date="2022-07-10T16:35:10Z">
      <w:r>
        <w:rPr>
          <w:outline w:val="false"/>
          <w:shadow w:val="false"/>
          <w:color w:val="000000"/>
          <w:spacing w:val="4"/>
          <w:position w:val="0"/>
          <w:sz w:val="24"/>
          <w:vertAlign w:val="baseline"/>
          <w:lang w:val="en-US"/>
        </w:rPr>
        <w:t xml:space="preserve"> </w:t>
      </w:r>
    </w:ins>
    <w:r>
      <w:rPr>
        <w:lang w:val="en-US"/>
      </w:rPr>
      <w:pict>
        <v:shapetype id="_x0000_t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1276" w:author="R.Scott Wade" w:date="2022-07-22T16:12:45Z">
      <w:r>
        <w:rPr>
          <w:lang w:val="en-US"/>
        </w:rPr>
        <w:t>1.</w:t>
      </w:r>
    </w:ins>
    <w:del w:id="1277" w:author="R.Scott Wade" w:date="2022-07-22T16:12:50Z">
      <w:r>
        <w:rPr>
          <w:lang w:val="en-US"/>
        </w:rPr>
        <w:delText>2.0</w:delText>
      </w:r>
    </w:del>
    <w:del w:id="1278" w:author="R.Scott Wade" w:date="2022-07-10T16:35:07Z">
      <w:r>
        <w:rPr>
          <w:lang w:val="en-US"/>
        </w:rPr>
        <w:delText xml:space="preserve">  </w:delText>
      </w:r>
    </w:del>
    <w:del w:id="1279" w:author="R.Scott Wade" w:date="2022-07-22T19:51:57Z">
      <w:r>
        <w:rPr>
          <w:lang w:val="en-US"/>
        </w:rPr>
        <w:delText>A</w:delText>
      </w:r>
    </w:del>
    <w:ins w:id="1280" w:author="R.Scott Wade" w:date="2022-07-22T19:51:57Z">
      <w:r>
        <w:rPr>
          <w:lang w:val="en-US"/>
        </w:rPr>
        <w:t>6 A</w:t>
      </w:r>
    </w:ins>
    <w:r>
      <w:rPr>
        <w:lang w:val="en-US"/>
      </w:rPr>
      <w:t xml:space="preserve">ct </w:t>
    </w:r>
    <w:del w:id="1281" w:author="R.Scott Wade" w:date="2022-07-22T19:51:38Z">
      <w:r>
        <w:rPr>
          <w:lang w:val="en-US"/>
        </w:rPr>
        <w:delText>I</w:delText>
      </w:r>
    </w:del>
    <w:del w:id="1282" w:author="R.Scott Wade" w:date="2022-07-10T16:35:08Z">
      <w:r>
        <w:rPr>
          <w:lang w:val="en-US"/>
        </w:rPr>
        <w:delText xml:space="preserve">  </w:delText>
      </w:r>
    </w:del>
    <w:del w:id="1283" w:author="R.Scott Wade" w:date="2022-07-10T16:35:08Z">
      <w:r>
        <w:rPr>
          <w:outline w:val="false"/>
          <w:shadow w:val="false"/>
          <w:color w:val="000000"/>
          <w:spacing w:val="4"/>
          <w:position w:val="0"/>
          <w:sz w:val="24"/>
          <w:vertAlign w:val="baseline"/>
          <w:lang w:val="en-US"/>
        </w:rPr>
        <w:delText xml:space="preserve">  </w:delText>
      </w:r>
    </w:del>
    <w:del w:id="1284" w:author="R.Scott Wade" w:date="2022-07-22T19:51:38Z">
      <w:r>
        <w:rPr>
          <w:outline w:val="false"/>
          <w:shadow w:val="false"/>
          <w:color w:val="000000"/>
          <w:spacing w:val="4"/>
          <w:position w:val="0"/>
          <w:sz w:val="24"/>
          <w:vertAlign w:val="baseline"/>
          <w:lang w:val="en-US"/>
        </w:rPr>
        <w:delText>9</w:delText>
      </w:r>
    </w:del>
    <w:ins w:id="1285" w:author="R.Scott Wade" w:date="2022-07-22T19:51:38Z">
      <w:r>
        <w:rPr>
          <w:lang w:val="en-US"/>
        </w:rPr>
        <w:t xml:space="preserve">I </w:t>
      </w:r>
    </w:ins>
    <w:ins w:id="1286" w:author="R.Scott Wade" w:date="2022-07-22T23:05:23Z">
      <w:r>
        <w:rPr>
          <w:lang w:val="en-US"/>
        </w:rPr>
        <w:t>80</w:t>
      </w:r>
    </w:ins>
    <w:del w:id="1287" w:author="R.Scott Wade" w:date="2022-07-22T23:05:21Z">
      <w:r>
        <w:rPr>
          <w:lang w:val="en-US"/>
        </w:rPr>
        <w:delText>2</w:delText>
      </w:r>
    </w:del>
    <w:del w:id="1288" w:author="R.Scott Wade" w:date="2022-07-22T19:15:28Z">
      <w:r>
        <w:rPr>
          <w:lang w:val="en-US"/>
        </w:rPr>
        <w:delText>%</w:delText>
      </w:r>
    </w:del>
    <w:del w:id="1289" w:author="R.Scott Wade" w:date="2022-07-10T16:35:10Z">
      <w:r>
        <w:rPr>
          <w:lang w:val="en-US"/>
        </w:rPr>
        <w:delText xml:space="preserve">  </w:delText>
      </w:r>
    </w:del>
    <w:ins w:id="1290" w:author="R.Scott Wade" w:date="2022-07-22T19:15:28Z">
      <w:r>
        <w:rPr>
          <w:lang w:val="en-US"/>
        </w:rPr>
        <w:t>%</w:t>
      </w:r>
    </w:ins>
    <w:ins w:id="1291"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1513" w:author="R.Scott Wade" w:date="2022-07-22T16:12:45Z">
      <w:r>
        <w:rPr>
          <w:lang w:val="en-US"/>
        </w:rPr>
        <w:t>1.</w:t>
      </w:r>
    </w:ins>
    <w:del w:id="1514" w:author="R.Scott Wade" w:date="2022-07-22T16:12:50Z">
      <w:r>
        <w:rPr>
          <w:lang w:val="en-US"/>
        </w:rPr>
        <w:delText>2.0</w:delText>
      </w:r>
    </w:del>
    <w:del w:id="1515" w:author="R.Scott Wade" w:date="2022-07-10T16:35:07Z">
      <w:r>
        <w:rPr>
          <w:lang w:val="en-US"/>
        </w:rPr>
        <w:delText xml:space="preserve">  </w:delText>
      </w:r>
    </w:del>
    <w:del w:id="1516" w:author="R.Scott Wade" w:date="2022-07-22T19:51:57Z">
      <w:r>
        <w:rPr>
          <w:lang w:val="en-US"/>
        </w:rPr>
        <w:delText>A</w:delText>
      </w:r>
    </w:del>
    <w:ins w:id="1517" w:author="R.Scott Wade" w:date="2022-07-22T19:51:57Z">
      <w:r>
        <w:rPr>
          <w:lang w:val="en-US"/>
        </w:rPr>
        <w:t>6 A</w:t>
      </w:r>
    </w:ins>
    <w:r>
      <w:rPr>
        <w:lang w:val="en-US"/>
      </w:rPr>
      <w:t xml:space="preserve">ct </w:t>
    </w:r>
    <w:del w:id="1518" w:author="R.Scott Wade" w:date="2022-07-22T19:51:38Z">
      <w:r>
        <w:rPr>
          <w:lang w:val="en-US"/>
        </w:rPr>
        <w:delText>I</w:delText>
      </w:r>
    </w:del>
    <w:del w:id="1519" w:author="R.Scott Wade" w:date="2022-07-10T16:35:08Z">
      <w:r>
        <w:rPr>
          <w:lang w:val="en-US"/>
        </w:rPr>
        <w:delText xml:space="preserve">  </w:delText>
      </w:r>
    </w:del>
    <w:del w:id="1520" w:author="R.Scott Wade" w:date="2022-07-10T16:35:08Z">
      <w:r>
        <w:rPr>
          <w:outline w:val="false"/>
          <w:shadow w:val="false"/>
          <w:color w:val="000000"/>
          <w:spacing w:val="4"/>
          <w:position w:val="0"/>
          <w:sz w:val="24"/>
          <w:vertAlign w:val="baseline"/>
          <w:lang w:val="en-US"/>
        </w:rPr>
        <w:delText xml:space="preserve">  </w:delText>
      </w:r>
    </w:del>
    <w:del w:id="1521" w:author="R.Scott Wade" w:date="2022-07-22T19:51:38Z">
      <w:r>
        <w:rPr>
          <w:outline w:val="false"/>
          <w:shadow w:val="false"/>
          <w:color w:val="000000"/>
          <w:spacing w:val="4"/>
          <w:position w:val="0"/>
          <w:sz w:val="24"/>
          <w:vertAlign w:val="baseline"/>
          <w:lang w:val="en-US"/>
        </w:rPr>
        <w:delText>9</w:delText>
      </w:r>
    </w:del>
    <w:ins w:id="1522" w:author="R.Scott Wade" w:date="2022-07-22T19:51:38Z">
      <w:r>
        <w:rPr>
          <w:lang w:val="en-US"/>
        </w:rPr>
        <w:t xml:space="preserve">I </w:t>
      </w:r>
    </w:ins>
    <w:ins w:id="1523" w:author="R.Scott Wade" w:date="2022-07-22T23:05:23Z">
      <w:r>
        <w:rPr>
          <w:lang w:val="en-US"/>
        </w:rPr>
        <w:t>80</w:t>
      </w:r>
    </w:ins>
    <w:del w:id="1524" w:author="R.Scott Wade" w:date="2022-07-22T23:05:21Z">
      <w:r>
        <w:rPr>
          <w:lang w:val="en-US"/>
        </w:rPr>
        <w:delText>2</w:delText>
      </w:r>
    </w:del>
    <w:del w:id="1525" w:author="R.Scott Wade" w:date="2022-07-22T19:15:28Z">
      <w:r>
        <w:rPr>
          <w:lang w:val="en-US"/>
        </w:rPr>
        <w:delText>%</w:delText>
      </w:r>
    </w:del>
    <w:del w:id="1526" w:author="R.Scott Wade" w:date="2022-07-10T16:35:10Z">
      <w:r>
        <w:rPr>
          <w:lang w:val="en-US"/>
        </w:rPr>
        <w:delText xml:space="preserve">  </w:delText>
      </w:r>
    </w:del>
    <w:ins w:id="1527" w:author="R.Scott Wade" w:date="2022-07-22T19:15:28Z">
      <w:r>
        <w:rPr>
          <w:lang w:val="en-US"/>
        </w:rPr>
        <w:t>%</w:t>
      </w:r>
    </w:ins>
    <w:ins w:id="1528"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1558" w:author="R.Scott Wade" w:date="2022-07-22T16:12:45Z">
      <w:r>
        <w:rPr>
          <w:lang w:val="en-US"/>
        </w:rPr>
        <w:t>1.</w:t>
      </w:r>
    </w:ins>
    <w:del w:id="1559" w:author="R.Scott Wade" w:date="2022-07-22T16:12:50Z">
      <w:r>
        <w:rPr>
          <w:lang w:val="en-US"/>
        </w:rPr>
        <w:delText>2.0</w:delText>
      </w:r>
    </w:del>
    <w:del w:id="1560" w:author="R.Scott Wade" w:date="2022-07-10T16:35:07Z">
      <w:r>
        <w:rPr>
          <w:lang w:val="en-US"/>
        </w:rPr>
        <w:delText xml:space="preserve">  </w:delText>
      </w:r>
    </w:del>
    <w:del w:id="1561" w:author="R.Scott Wade" w:date="2022-07-22T19:51:57Z">
      <w:r>
        <w:rPr>
          <w:lang w:val="en-US"/>
        </w:rPr>
        <w:delText>A</w:delText>
      </w:r>
    </w:del>
    <w:ins w:id="1562" w:author="R.Scott Wade" w:date="2022-07-22T19:51:57Z">
      <w:r>
        <w:rPr>
          <w:lang w:val="en-US"/>
        </w:rPr>
        <w:t>6 A</w:t>
      </w:r>
    </w:ins>
    <w:r>
      <w:rPr>
        <w:lang w:val="en-US"/>
      </w:rPr>
      <w:t xml:space="preserve">ct </w:t>
    </w:r>
    <w:del w:id="1563" w:author="R.Scott Wade" w:date="2022-07-22T19:51:38Z">
      <w:r>
        <w:rPr>
          <w:lang w:val="en-US"/>
        </w:rPr>
        <w:delText>I</w:delText>
      </w:r>
    </w:del>
    <w:del w:id="1564" w:author="R.Scott Wade" w:date="2022-07-10T16:35:08Z">
      <w:r>
        <w:rPr>
          <w:lang w:val="en-US"/>
        </w:rPr>
        <w:delText xml:space="preserve">  </w:delText>
      </w:r>
    </w:del>
    <w:del w:id="1565" w:author="R.Scott Wade" w:date="2022-07-10T16:35:08Z">
      <w:r>
        <w:rPr>
          <w:outline w:val="false"/>
          <w:shadow w:val="false"/>
          <w:color w:val="000000"/>
          <w:spacing w:val="4"/>
          <w:position w:val="0"/>
          <w:sz w:val="24"/>
          <w:vertAlign w:val="baseline"/>
          <w:lang w:val="en-US"/>
        </w:rPr>
        <w:delText xml:space="preserve">  </w:delText>
      </w:r>
    </w:del>
    <w:del w:id="1566" w:author="R.Scott Wade" w:date="2022-07-22T19:51:38Z">
      <w:r>
        <w:rPr>
          <w:outline w:val="false"/>
          <w:shadow w:val="false"/>
          <w:color w:val="000000"/>
          <w:spacing w:val="4"/>
          <w:position w:val="0"/>
          <w:sz w:val="24"/>
          <w:vertAlign w:val="baseline"/>
          <w:lang w:val="en-US"/>
        </w:rPr>
        <w:delText>9</w:delText>
      </w:r>
    </w:del>
    <w:ins w:id="1567" w:author="R.Scott Wade" w:date="2022-07-22T19:51:38Z">
      <w:r>
        <w:rPr>
          <w:lang w:val="en-US"/>
        </w:rPr>
        <w:t xml:space="preserve">I </w:t>
      </w:r>
    </w:ins>
    <w:ins w:id="1568" w:author="R.Scott Wade" w:date="2022-07-22T23:05:23Z">
      <w:r>
        <w:rPr>
          <w:lang w:val="en-US"/>
        </w:rPr>
        <w:t>80</w:t>
      </w:r>
    </w:ins>
    <w:del w:id="1569" w:author="R.Scott Wade" w:date="2022-07-22T23:05:21Z">
      <w:r>
        <w:rPr>
          <w:lang w:val="en-US"/>
        </w:rPr>
        <w:delText>2</w:delText>
      </w:r>
    </w:del>
    <w:del w:id="1570" w:author="R.Scott Wade" w:date="2022-07-22T19:15:28Z">
      <w:r>
        <w:rPr>
          <w:lang w:val="en-US"/>
        </w:rPr>
        <w:delText>%</w:delText>
      </w:r>
    </w:del>
    <w:del w:id="1571" w:author="R.Scott Wade" w:date="2022-07-10T16:35:10Z">
      <w:r>
        <w:rPr>
          <w:lang w:val="en-US"/>
        </w:rPr>
        <w:delText xml:space="preserve">  </w:delText>
      </w:r>
    </w:del>
    <w:ins w:id="1572" w:author="R.Scott Wade" w:date="2022-07-22T19:15:28Z">
      <w:r>
        <w:rPr>
          <w:lang w:val="en-US"/>
        </w:rPr>
        <w:t>%</w:t>
      </w:r>
    </w:ins>
    <w:ins w:id="1573"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1756" w:author="R.Scott Wade" w:date="2022-07-22T16:12:45Z">
      <w:r>
        <w:rPr>
          <w:lang w:val="en-US"/>
        </w:rPr>
        <w:t>1.</w:t>
      </w:r>
    </w:ins>
    <w:del w:id="1757" w:author="R.Scott Wade" w:date="2022-07-22T16:12:50Z">
      <w:r>
        <w:rPr>
          <w:lang w:val="en-US"/>
        </w:rPr>
        <w:delText>2.0</w:delText>
      </w:r>
    </w:del>
    <w:del w:id="1758" w:author="R.Scott Wade" w:date="2022-07-10T16:35:07Z">
      <w:r>
        <w:rPr>
          <w:lang w:val="en-US"/>
        </w:rPr>
        <w:delText xml:space="preserve">  </w:delText>
      </w:r>
    </w:del>
    <w:del w:id="1759" w:author="R.Scott Wade" w:date="2022-07-22T19:51:57Z">
      <w:r>
        <w:rPr>
          <w:lang w:val="en-US"/>
        </w:rPr>
        <w:delText>A</w:delText>
      </w:r>
    </w:del>
    <w:ins w:id="1760" w:author="R.Scott Wade" w:date="2022-07-22T19:51:57Z">
      <w:r>
        <w:rPr>
          <w:lang w:val="en-US"/>
        </w:rPr>
        <w:t>6 A</w:t>
      </w:r>
    </w:ins>
    <w:r>
      <w:rPr>
        <w:lang w:val="en-US"/>
      </w:rPr>
      <w:t xml:space="preserve">ct </w:t>
    </w:r>
    <w:del w:id="1761" w:author="R.Scott Wade" w:date="2022-07-22T19:51:38Z">
      <w:r>
        <w:rPr>
          <w:lang w:val="en-US"/>
        </w:rPr>
        <w:delText>I</w:delText>
      </w:r>
    </w:del>
    <w:del w:id="1762" w:author="R.Scott Wade" w:date="2022-07-10T16:35:08Z">
      <w:r>
        <w:rPr>
          <w:lang w:val="en-US"/>
        </w:rPr>
        <w:delText xml:space="preserve">  </w:delText>
      </w:r>
    </w:del>
    <w:del w:id="1763" w:author="R.Scott Wade" w:date="2022-07-10T16:35:08Z">
      <w:r>
        <w:rPr>
          <w:outline w:val="false"/>
          <w:shadow w:val="false"/>
          <w:color w:val="000000"/>
          <w:spacing w:val="4"/>
          <w:position w:val="0"/>
          <w:sz w:val="24"/>
          <w:vertAlign w:val="baseline"/>
          <w:lang w:val="en-US"/>
        </w:rPr>
        <w:delText xml:space="preserve">  </w:delText>
      </w:r>
    </w:del>
    <w:del w:id="1764" w:author="R.Scott Wade" w:date="2022-07-22T19:51:38Z">
      <w:r>
        <w:rPr>
          <w:outline w:val="false"/>
          <w:shadow w:val="false"/>
          <w:color w:val="000000"/>
          <w:spacing w:val="4"/>
          <w:position w:val="0"/>
          <w:sz w:val="24"/>
          <w:vertAlign w:val="baseline"/>
          <w:lang w:val="en-US"/>
        </w:rPr>
        <w:delText>9</w:delText>
      </w:r>
    </w:del>
    <w:ins w:id="1765" w:author="R.Scott Wade" w:date="2022-07-22T19:51:38Z">
      <w:r>
        <w:rPr>
          <w:lang w:val="en-US"/>
        </w:rPr>
        <w:t xml:space="preserve">I </w:t>
      </w:r>
    </w:ins>
    <w:ins w:id="1766" w:author="R.Scott Wade" w:date="2022-07-22T23:05:23Z">
      <w:r>
        <w:rPr>
          <w:lang w:val="en-US"/>
        </w:rPr>
        <w:t>80</w:t>
      </w:r>
    </w:ins>
    <w:del w:id="1767" w:author="R.Scott Wade" w:date="2022-07-22T23:05:21Z">
      <w:r>
        <w:rPr>
          <w:lang w:val="en-US"/>
        </w:rPr>
        <w:delText>2</w:delText>
      </w:r>
    </w:del>
    <w:del w:id="1768" w:author="R.Scott Wade" w:date="2022-07-22T19:15:28Z">
      <w:r>
        <w:rPr>
          <w:lang w:val="en-US"/>
        </w:rPr>
        <w:delText>%</w:delText>
      </w:r>
    </w:del>
    <w:del w:id="1769" w:author="R.Scott Wade" w:date="2022-07-10T16:35:10Z">
      <w:r>
        <w:rPr>
          <w:lang w:val="en-US"/>
        </w:rPr>
        <w:delText xml:space="preserve">  </w:delText>
      </w:r>
    </w:del>
    <w:ins w:id="1770" w:author="R.Scott Wade" w:date="2022-07-22T19:15:28Z">
      <w:r>
        <w:rPr>
          <w:lang w:val="en-US"/>
        </w:rPr>
        <w:t>%</w:t>
      </w:r>
    </w:ins>
    <w:ins w:id="1771"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1919" w:author="R.Scott Wade" w:date="2022-07-22T16:12:45Z">
      <w:r>
        <w:rPr>
          <w:lang w:val="en-US"/>
        </w:rPr>
        <w:t>1.</w:t>
      </w:r>
    </w:ins>
    <w:del w:id="1920" w:author="R.Scott Wade" w:date="2022-07-22T16:12:50Z">
      <w:r>
        <w:rPr>
          <w:lang w:val="en-US"/>
        </w:rPr>
        <w:delText>2.0</w:delText>
      </w:r>
    </w:del>
    <w:del w:id="1921" w:author="R.Scott Wade" w:date="2022-07-10T16:35:07Z">
      <w:r>
        <w:rPr>
          <w:lang w:val="en-US"/>
        </w:rPr>
        <w:delText xml:space="preserve">  </w:delText>
      </w:r>
    </w:del>
    <w:del w:id="1922" w:author="R.Scott Wade" w:date="2022-07-22T19:51:57Z">
      <w:r>
        <w:rPr>
          <w:lang w:val="en-US"/>
        </w:rPr>
        <w:delText>A</w:delText>
      </w:r>
    </w:del>
    <w:ins w:id="1923" w:author="R.Scott Wade" w:date="2022-07-22T19:51:57Z">
      <w:r>
        <w:rPr>
          <w:lang w:val="en-US"/>
        </w:rPr>
        <w:t>6 A</w:t>
      </w:r>
    </w:ins>
    <w:r>
      <w:rPr>
        <w:lang w:val="en-US"/>
      </w:rPr>
      <w:t xml:space="preserve">ct </w:t>
    </w:r>
    <w:del w:id="1924" w:author="R.Scott Wade" w:date="2022-07-22T19:51:38Z">
      <w:r>
        <w:rPr>
          <w:lang w:val="en-US"/>
        </w:rPr>
        <w:delText>I</w:delText>
      </w:r>
    </w:del>
    <w:del w:id="1925" w:author="R.Scott Wade" w:date="2022-07-10T16:35:08Z">
      <w:r>
        <w:rPr>
          <w:lang w:val="en-US"/>
        </w:rPr>
        <w:delText xml:space="preserve">  </w:delText>
      </w:r>
    </w:del>
    <w:del w:id="1926" w:author="R.Scott Wade" w:date="2022-07-10T16:35:08Z">
      <w:r>
        <w:rPr>
          <w:outline w:val="false"/>
          <w:shadow w:val="false"/>
          <w:color w:val="000000"/>
          <w:spacing w:val="4"/>
          <w:position w:val="0"/>
          <w:sz w:val="24"/>
          <w:vertAlign w:val="baseline"/>
          <w:lang w:val="en-US"/>
        </w:rPr>
        <w:delText xml:space="preserve">  </w:delText>
      </w:r>
    </w:del>
    <w:del w:id="1927" w:author="R.Scott Wade" w:date="2022-07-22T19:51:38Z">
      <w:r>
        <w:rPr>
          <w:outline w:val="false"/>
          <w:shadow w:val="false"/>
          <w:color w:val="000000"/>
          <w:spacing w:val="4"/>
          <w:position w:val="0"/>
          <w:sz w:val="24"/>
          <w:vertAlign w:val="baseline"/>
          <w:lang w:val="en-US"/>
        </w:rPr>
        <w:delText>9</w:delText>
      </w:r>
    </w:del>
    <w:ins w:id="1928" w:author="R.Scott Wade" w:date="2022-07-22T19:51:38Z">
      <w:r>
        <w:rPr>
          <w:lang w:val="en-US"/>
        </w:rPr>
        <w:t xml:space="preserve">I </w:t>
      </w:r>
    </w:ins>
    <w:ins w:id="1929" w:author="R.Scott Wade" w:date="2022-07-22T23:05:23Z">
      <w:r>
        <w:rPr>
          <w:lang w:val="en-US"/>
        </w:rPr>
        <w:t>80</w:t>
      </w:r>
    </w:ins>
    <w:del w:id="1930" w:author="R.Scott Wade" w:date="2022-07-22T23:05:21Z">
      <w:r>
        <w:rPr>
          <w:lang w:val="en-US"/>
        </w:rPr>
        <w:delText>2</w:delText>
      </w:r>
    </w:del>
    <w:del w:id="1931" w:author="R.Scott Wade" w:date="2022-07-22T19:15:28Z">
      <w:r>
        <w:rPr>
          <w:lang w:val="en-US"/>
        </w:rPr>
        <w:delText>%</w:delText>
      </w:r>
    </w:del>
    <w:del w:id="1932" w:author="R.Scott Wade" w:date="2022-07-10T16:35:10Z">
      <w:r>
        <w:rPr>
          <w:lang w:val="en-US"/>
        </w:rPr>
        <w:delText xml:space="preserve">  </w:delText>
      </w:r>
    </w:del>
    <w:ins w:id="1933" w:author="R.Scott Wade" w:date="2022-07-22T19:15:28Z">
      <w:r>
        <w:rPr>
          <w:lang w:val="en-US"/>
        </w:rPr>
        <w:t>%</w:t>
      </w:r>
    </w:ins>
    <w:ins w:id="1934"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290" w:author="R.Scott Wade" w:date="2022-07-22T16:12:45Z">
      <w:r>
        <w:rPr>
          <w:lang w:val="en-US"/>
        </w:rPr>
        <w:t>1.</w:t>
      </w:r>
    </w:ins>
    <w:del w:id="291" w:author="R.Scott Wade" w:date="2022-07-22T16:12:50Z">
      <w:r>
        <w:rPr>
          <w:lang w:val="en-US"/>
        </w:rPr>
        <w:delText>2.0</w:delText>
      </w:r>
    </w:del>
    <w:del w:id="292" w:author="R.Scott Wade" w:date="2022-07-10T16:35:07Z">
      <w:r>
        <w:rPr>
          <w:lang w:val="en-US"/>
        </w:rPr>
        <w:delText xml:space="preserve">  </w:delText>
      </w:r>
    </w:del>
    <w:del w:id="293" w:author="R.Scott Wade" w:date="2022-07-22T19:51:57Z">
      <w:r>
        <w:rPr>
          <w:lang w:val="en-US"/>
        </w:rPr>
        <w:delText>A</w:delText>
      </w:r>
    </w:del>
    <w:ins w:id="294" w:author="R.Scott Wade" w:date="2022-07-22T19:51:57Z">
      <w:r>
        <w:rPr>
          <w:lang w:val="en-US"/>
        </w:rPr>
        <w:t>6 A</w:t>
      </w:r>
    </w:ins>
    <w:r>
      <w:rPr>
        <w:lang w:val="en-US"/>
      </w:rPr>
      <w:t xml:space="preserve">ct </w:t>
    </w:r>
    <w:del w:id="295" w:author="R.Scott Wade" w:date="2022-07-22T19:51:38Z">
      <w:r>
        <w:rPr>
          <w:lang w:val="en-US"/>
        </w:rPr>
        <w:delText>I</w:delText>
      </w:r>
    </w:del>
    <w:del w:id="296" w:author="R.Scott Wade" w:date="2022-07-10T16:35:08Z">
      <w:r>
        <w:rPr>
          <w:lang w:val="en-US"/>
        </w:rPr>
        <w:delText xml:space="preserve">  </w:delText>
      </w:r>
    </w:del>
    <w:del w:id="297" w:author="R.Scott Wade" w:date="2022-07-10T16:35:08Z">
      <w:r>
        <w:rPr>
          <w:outline w:val="false"/>
          <w:shadow w:val="false"/>
          <w:color w:val="000000"/>
          <w:spacing w:val="4"/>
          <w:position w:val="0"/>
          <w:sz w:val="24"/>
          <w:vertAlign w:val="baseline"/>
          <w:lang w:val="en-US"/>
        </w:rPr>
        <w:delText xml:space="preserve">  </w:delText>
      </w:r>
    </w:del>
    <w:del w:id="298" w:author="R.Scott Wade" w:date="2022-07-22T19:51:38Z">
      <w:r>
        <w:rPr>
          <w:outline w:val="false"/>
          <w:shadow w:val="false"/>
          <w:color w:val="000000"/>
          <w:spacing w:val="4"/>
          <w:position w:val="0"/>
          <w:sz w:val="24"/>
          <w:vertAlign w:val="baseline"/>
          <w:lang w:val="en-US"/>
        </w:rPr>
        <w:delText>9</w:delText>
      </w:r>
    </w:del>
    <w:ins w:id="299" w:author="R.Scott Wade" w:date="2022-07-22T19:51:38Z">
      <w:r>
        <w:rPr>
          <w:lang w:val="en-US"/>
        </w:rPr>
        <w:t xml:space="preserve">I </w:t>
      </w:r>
    </w:ins>
    <w:ins w:id="300" w:author="R.Scott Wade" w:date="2022-07-22T23:05:23Z">
      <w:r>
        <w:rPr>
          <w:lang w:val="en-US"/>
        </w:rPr>
        <w:t>80</w:t>
      </w:r>
    </w:ins>
    <w:del w:id="301" w:author="R.Scott Wade" w:date="2022-07-22T23:05:21Z">
      <w:r>
        <w:rPr>
          <w:lang w:val="en-US"/>
        </w:rPr>
        <w:delText>2</w:delText>
      </w:r>
    </w:del>
    <w:del w:id="302" w:author="R.Scott Wade" w:date="2022-07-22T19:15:28Z">
      <w:r>
        <w:rPr>
          <w:lang w:val="en-US"/>
        </w:rPr>
        <w:delText>%</w:delText>
      </w:r>
    </w:del>
    <w:del w:id="303" w:author="R.Scott Wade" w:date="2022-07-10T16:35:10Z">
      <w:r>
        <w:rPr>
          <w:lang w:val="en-US"/>
        </w:rPr>
        <w:delText xml:space="preserve">  </w:delText>
      </w:r>
    </w:del>
    <w:ins w:id="304" w:author="R.Scott Wade" w:date="2022-07-22T19:15:28Z">
      <w:r>
        <w:rPr>
          <w:lang w:val="en-US"/>
        </w:rPr>
        <w:t>%</w:t>
      </w:r>
    </w:ins>
    <w:ins w:id="305"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2753" w:author="R.Scott Wade" w:date="2022-07-22T16:12:45Z">
      <w:r>
        <w:rPr>
          <w:lang w:val="en-US"/>
        </w:rPr>
        <w:t>1.</w:t>
      </w:r>
    </w:ins>
    <w:del w:id="2754" w:author="R.Scott Wade" w:date="2022-07-22T16:12:50Z">
      <w:r>
        <w:rPr>
          <w:lang w:val="en-US"/>
        </w:rPr>
        <w:delText>2.0</w:delText>
      </w:r>
    </w:del>
    <w:del w:id="2755" w:author="R.Scott Wade" w:date="2022-07-10T16:35:07Z">
      <w:r>
        <w:rPr>
          <w:lang w:val="en-US"/>
        </w:rPr>
        <w:delText xml:space="preserve">  </w:delText>
      </w:r>
    </w:del>
    <w:del w:id="2756" w:author="R.Scott Wade" w:date="2022-07-22T19:51:57Z">
      <w:r>
        <w:rPr>
          <w:lang w:val="en-US"/>
        </w:rPr>
        <w:delText>A</w:delText>
      </w:r>
    </w:del>
    <w:ins w:id="2757" w:author="R.Scott Wade" w:date="2022-07-22T19:51:57Z">
      <w:r>
        <w:rPr>
          <w:lang w:val="en-US"/>
        </w:rPr>
        <w:t>6 A</w:t>
      </w:r>
    </w:ins>
    <w:r>
      <w:rPr>
        <w:lang w:val="en-US"/>
      </w:rPr>
      <w:t xml:space="preserve">ct </w:t>
    </w:r>
    <w:del w:id="2758" w:author="R.Scott Wade" w:date="2022-07-22T19:51:38Z">
      <w:r>
        <w:rPr>
          <w:lang w:val="en-US"/>
        </w:rPr>
        <w:delText>I</w:delText>
      </w:r>
    </w:del>
    <w:del w:id="2759" w:author="R.Scott Wade" w:date="2022-07-10T16:35:08Z">
      <w:r>
        <w:rPr>
          <w:lang w:val="en-US"/>
        </w:rPr>
        <w:delText xml:space="preserve">  </w:delText>
      </w:r>
    </w:del>
    <w:del w:id="2760" w:author="R.Scott Wade" w:date="2022-07-10T16:35:08Z">
      <w:r>
        <w:rPr>
          <w:outline w:val="false"/>
          <w:shadow w:val="false"/>
          <w:color w:val="000000"/>
          <w:spacing w:val="4"/>
          <w:position w:val="0"/>
          <w:sz w:val="24"/>
          <w:vertAlign w:val="baseline"/>
          <w:lang w:val="en-US"/>
        </w:rPr>
        <w:delText xml:space="preserve">  </w:delText>
      </w:r>
    </w:del>
    <w:del w:id="2761" w:author="R.Scott Wade" w:date="2022-07-22T19:51:38Z">
      <w:r>
        <w:rPr>
          <w:outline w:val="false"/>
          <w:shadow w:val="false"/>
          <w:color w:val="000000"/>
          <w:spacing w:val="4"/>
          <w:position w:val="0"/>
          <w:sz w:val="24"/>
          <w:vertAlign w:val="baseline"/>
          <w:lang w:val="en-US"/>
        </w:rPr>
        <w:delText>9</w:delText>
      </w:r>
    </w:del>
    <w:ins w:id="2762" w:author="R.Scott Wade" w:date="2022-07-22T19:51:38Z">
      <w:r>
        <w:rPr>
          <w:lang w:val="en-US"/>
        </w:rPr>
        <w:t xml:space="preserve">I </w:t>
      </w:r>
    </w:ins>
    <w:ins w:id="2763" w:author="R.Scott Wade" w:date="2022-07-22T23:05:23Z">
      <w:r>
        <w:rPr>
          <w:lang w:val="en-US"/>
        </w:rPr>
        <w:t>80</w:t>
      </w:r>
    </w:ins>
    <w:del w:id="2764" w:author="R.Scott Wade" w:date="2022-07-22T23:05:21Z">
      <w:r>
        <w:rPr>
          <w:lang w:val="en-US"/>
        </w:rPr>
        <w:delText>2</w:delText>
      </w:r>
    </w:del>
    <w:del w:id="2765" w:author="R.Scott Wade" w:date="2022-07-22T19:15:28Z">
      <w:r>
        <w:rPr>
          <w:lang w:val="en-US"/>
        </w:rPr>
        <w:delText>%</w:delText>
      </w:r>
    </w:del>
    <w:del w:id="2766" w:author="R.Scott Wade" w:date="2022-07-10T16:35:10Z">
      <w:r>
        <w:rPr>
          <w:lang w:val="en-US"/>
        </w:rPr>
        <w:delText xml:space="preserve">  </w:delText>
      </w:r>
    </w:del>
    <w:ins w:id="2767" w:author="R.Scott Wade" w:date="2022-07-22T19:15:28Z">
      <w:r>
        <w:rPr>
          <w:lang w:val="en-US"/>
        </w:rPr>
        <w:t>%</w:t>
      </w:r>
    </w:ins>
    <w:ins w:id="2768"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2862" w:author="R.Scott Wade" w:date="2022-07-22T16:12:45Z">
      <w:r>
        <w:rPr>
          <w:lang w:val="en-US"/>
        </w:rPr>
        <w:t>1.</w:t>
      </w:r>
    </w:ins>
    <w:del w:id="2863" w:author="R.Scott Wade" w:date="2022-07-22T16:12:50Z">
      <w:r>
        <w:rPr>
          <w:lang w:val="en-US"/>
        </w:rPr>
        <w:delText>2.0</w:delText>
      </w:r>
    </w:del>
    <w:del w:id="2864" w:author="R.Scott Wade" w:date="2022-07-10T16:35:07Z">
      <w:r>
        <w:rPr>
          <w:lang w:val="en-US"/>
        </w:rPr>
        <w:delText xml:space="preserve">  </w:delText>
      </w:r>
    </w:del>
    <w:del w:id="2865" w:author="R.Scott Wade" w:date="2022-07-22T19:51:57Z">
      <w:r>
        <w:rPr>
          <w:lang w:val="en-US"/>
        </w:rPr>
        <w:delText>A</w:delText>
      </w:r>
    </w:del>
    <w:ins w:id="2866" w:author="R.Scott Wade" w:date="2022-07-22T19:51:57Z">
      <w:r>
        <w:rPr>
          <w:lang w:val="en-US"/>
        </w:rPr>
        <w:t>6 A</w:t>
      </w:r>
    </w:ins>
    <w:r>
      <w:rPr>
        <w:lang w:val="en-US"/>
      </w:rPr>
      <w:t xml:space="preserve">ct </w:t>
    </w:r>
    <w:del w:id="2867" w:author="R.Scott Wade" w:date="2022-07-22T19:51:38Z">
      <w:r>
        <w:rPr>
          <w:lang w:val="en-US"/>
        </w:rPr>
        <w:delText>I</w:delText>
      </w:r>
    </w:del>
    <w:del w:id="2868" w:author="R.Scott Wade" w:date="2022-07-10T16:35:08Z">
      <w:r>
        <w:rPr>
          <w:lang w:val="en-US"/>
        </w:rPr>
        <w:delText xml:space="preserve">  </w:delText>
      </w:r>
    </w:del>
    <w:del w:id="2869" w:author="R.Scott Wade" w:date="2022-07-10T16:35:08Z">
      <w:r>
        <w:rPr>
          <w:outline w:val="false"/>
          <w:shadow w:val="false"/>
          <w:color w:val="000000"/>
          <w:spacing w:val="4"/>
          <w:position w:val="0"/>
          <w:sz w:val="24"/>
          <w:vertAlign w:val="baseline"/>
          <w:lang w:val="en-US"/>
        </w:rPr>
        <w:delText xml:space="preserve">  </w:delText>
      </w:r>
    </w:del>
    <w:del w:id="2870" w:author="R.Scott Wade" w:date="2022-07-22T19:51:38Z">
      <w:r>
        <w:rPr>
          <w:outline w:val="false"/>
          <w:shadow w:val="false"/>
          <w:color w:val="000000"/>
          <w:spacing w:val="4"/>
          <w:position w:val="0"/>
          <w:sz w:val="24"/>
          <w:vertAlign w:val="baseline"/>
          <w:lang w:val="en-US"/>
        </w:rPr>
        <w:delText>9</w:delText>
      </w:r>
    </w:del>
    <w:ins w:id="2871" w:author="R.Scott Wade" w:date="2022-07-22T19:51:38Z">
      <w:r>
        <w:rPr>
          <w:lang w:val="en-US"/>
        </w:rPr>
        <w:t xml:space="preserve">I </w:t>
      </w:r>
    </w:ins>
    <w:ins w:id="2872" w:author="R.Scott Wade" w:date="2022-07-22T23:05:23Z">
      <w:r>
        <w:rPr>
          <w:lang w:val="en-US"/>
        </w:rPr>
        <w:t>80</w:t>
      </w:r>
    </w:ins>
    <w:del w:id="2873" w:author="R.Scott Wade" w:date="2022-07-22T23:05:21Z">
      <w:r>
        <w:rPr>
          <w:lang w:val="en-US"/>
        </w:rPr>
        <w:delText>2</w:delText>
      </w:r>
    </w:del>
    <w:del w:id="2874" w:author="R.Scott Wade" w:date="2022-07-22T19:15:28Z">
      <w:r>
        <w:rPr>
          <w:lang w:val="en-US"/>
        </w:rPr>
        <w:delText>%</w:delText>
      </w:r>
    </w:del>
    <w:del w:id="2875" w:author="R.Scott Wade" w:date="2022-07-10T16:35:10Z">
      <w:r>
        <w:rPr>
          <w:lang w:val="en-US"/>
        </w:rPr>
        <w:delText xml:space="preserve">  </w:delText>
      </w:r>
    </w:del>
    <w:ins w:id="2876" w:author="R.Scott Wade" w:date="2022-07-22T19:15:28Z">
      <w:r>
        <w:rPr>
          <w:lang w:val="en-US"/>
        </w:rPr>
        <w:t>%</w:t>
      </w:r>
    </w:ins>
    <w:ins w:id="2877"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649" w:author="R.Scott Wade" w:date="2022-07-22T16:12:45Z">
      <w:r>
        <w:rPr>
          <w:lang w:val="en-US"/>
        </w:rPr>
        <w:t>1.</w:t>
      </w:r>
    </w:ins>
    <w:del w:id="650" w:author="R.Scott Wade" w:date="2022-07-22T16:12:50Z">
      <w:r>
        <w:rPr>
          <w:lang w:val="en-US"/>
        </w:rPr>
        <w:delText>2.0</w:delText>
      </w:r>
    </w:del>
    <w:del w:id="651" w:author="R.Scott Wade" w:date="2022-07-10T16:35:07Z">
      <w:r>
        <w:rPr>
          <w:lang w:val="en-US"/>
        </w:rPr>
        <w:delText xml:space="preserve">  </w:delText>
      </w:r>
    </w:del>
    <w:del w:id="652" w:author="R.Scott Wade" w:date="2022-07-22T19:51:57Z">
      <w:r>
        <w:rPr>
          <w:lang w:val="en-US"/>
        </w:rPr>
        <w:delText>A</w:delText>
      </w:r>
    </w:del>
    <w:ins w:id="653" w:author="R.Scott Wade" w:date="2022-07-22T19:51:57Z">
      <w:r>
        <w:rPr>
          <w:lang w:val="en-US"/>
        </w:rPr>
        <w:t>6 A</w:t>
      </w:r>
    </w:ins>
    <w:r>
      <w:rPr>
        <w:lang w:val="en-US"/>
      </w:rPr>
      <w:t xml:space="preserve">ct </w:t>
    </w:r>
    <w:del w:id="654" w:author="R.Scott Wade" w:date="2022-07-22T19:51:38Z">
      <w:r>
        <w:rPr>
          <w:lang w:val="en-US"/>
        </w:rPr>
        <w:delText>I</w:delText>
      </w:r>
    </w:del>
    <w:del w:id="655" w:author="R.Scott Wade" w:date="2022-07-10T16:35:08Z">
      <w:r>
        <w:rPr>
          <w:lang w:val="en-US"/>
        </w:rPr>
        <w:delText xml:space="preserve">  </w:delText>
      </w:r>
    </w:del>
    <w:del w:id="656" w:author="R.Scott Wade" w:date="2022-07-10T16:35:08Z">
      <w:r>
        <w:rPr>
          <w:outline w:val="false"/>
          <w:shadow w:val="false"/>
          <w:color w:val="000000"/>
          <w:spacing w:val="4"/>
          <w:position w:val="0"/>
          <w:sz w:val="24"/>
          <w:vertAlign w:val="baseline"/>
          <w:lang w:val="en-US"/>
        </w:rPr>
        <w:delText xml:space="preserve">  </w:delText>
      </w:r>
    </w:del>
    <w:del w:id="657" w:author="R.Scott Wade" w:date="2022-07-22T19:51:38Z">
      <w:r>
        <w:rPr>
          <w:outline w:val="false"/>
          <w:shadow w:val="false"/>
          <w:color w:val="000000"/>
          <w:spacing w:val="4"/>
          <w:position w:val="0"/>
          <w:sz w:val="24"/>
          <w:vertAlign w:val="baseline"/>
          <w:lang w:val="en-US"/>
        </w:rPr>
        <w:delText>9</w:delText>
      </w:r>
    </w:del>
    <w:ins w:id="658" w:author="R.Scott Wade" w:date="2022-07-22T19:51:38Z">
      <w:r>
        <w:rPr>
          <w:lang w:val="en-US"/>
        </w:rPr>
        <w:t xml:space="preserve">I </w:t>
      </w:r>
    </w:ins>
    <w:ins w:id="659" w:author="R.Scott Wade" w:date="2022-07-22T23:05:23Z">
      <w:r>
        <w:rPr>
          <w:lang w:val="en-US"/>
        </w:rPr>
        <w:t>80</w:t>
      </w:r>
    </w:ins>
    <w:del w:id="660" w:author="R.Scott Wade" w:date="2022-07-22T23:05:21Z">
      <w:r>
        <w:rPr>
          <w:lang w:val="en-US"/>
        </w:rPr>
        <w:delText>2</w:delText>
      </w:r>
    </w:del>
    <w:del w:id="661" w:author="R.Scott Wade" w:date="2022-07-22T19:15:28Z">
      <w:r>
        <w:rPr>
          <w:lang w:val="en-US"/>
        </w:rPr>
        <w:delText>%</w:delText>
      </w:r>
    </w:del>
    <w:del w:id="662" w:author="R.Scott Wade" w:date="2022-07-10T16:35:10Z">
      <w:r>
        <w:rPr>
          <w:lang w:val="en-US"/>
        </w:rPr>
        <w:delText xml:space="preserve">  </w:delText>
      </w:r>
    </w:del>
    <w:ins w:id="663" w:author="R.Scott Wade" w:date="2022-07-22T19:15:28Z">
      <w:r>
        <w:rPr>
          <w:lang w:val="en-US"/>
        </w:rPr>
        <w:t>%</w:t>
      </w:r>
    </w:ins>
    <w:ins w:id="664"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797" w:author="R.Scott Wade" w:date="2022-07-22T16:12:45Z">
      <w:r>
        <w:rPr>
          <w:lang w:val="en-US"/>
        </w:rPr>
        <w:t>1.</w:t>
      </w:r>
    </w:ins>
    <w:del w:id="798" w:author="R.Scott Wade" w:date="2022-07-22T16:12:50Z">
      <w:r>
        <w:rPr>
          <w:lang w:val="en-US"/>
        </w:rPr>
        <w:delText>2.0</w:delText>
      </w:r>
    </w:del>
    <w:del w:id="799" w:author="R.Scott Wade" w:date="2022-07-10T16:35:07Z">
      <w:r>
        <w:rPr>
          <w:lang w:val="en-US"/>
        </w:rPr>
        <w:delText xml:space="preserve">  </w:delText>
      </w:r>
    </w:del>
    <w:del w:id="800" w:author="R.Scott Wade" w:date="2022-07-22T19:51:57Z">
      <w:r>
        <w:rPr>
          <w:lang w:val="en-US"/>
        </w:rPr>
        <w:delText>A</w:delText>
      </w:r>
    </w:del>
    <w:ins w:id="801" w:author="R.Scott Wade" w:date="2022-07-22T19:51:57Z">
      <w:r>
        <w:rPr>
          <w:lang w:val="en-US"/>
        </w:rPr>
        <w:t>6 A</w:t>
      </w:r>
    </w:ins>
    <w:r>
      <w:rPr>
        <w:lang w:val="en-US"/>
      </w:rPr>
      <w:t xml:space="preserve">ct </w:t>
    </w:r>
    <w:del w:id="802" w:author="R.Scott Wade" w:date="2022-07-22T19:51:38Z">
      <w:r>
        <w:rPr>
          <w:lang w:val="en-US"/>
        </w:rPr>
        <w:delText>I</w:delText>
      </w:r>
    </w:del>
    <w:del w:id="803" w:author="R.Scott Wade" w:date="2022-07-10T16:35:08Z">
      <w:r>
        <w:rPr>
          <w:lang w:val="en-US"/>
        </w:rPr>
        <w:delText xml:space="preserve">  </w:delText>
      </w:r>
    </w:del>
    <w:del w:id="804" w:author="R.Scott Wade" w:date="2022-07-10T16:35:08Z">
      <w:r>
        <w:rPr>
          <w:outline w:val="false"/>
          <w:shadow w:val="false"/>
          <w:color w:val="000000"/>
          <w:spacing w:val="4"/>
          <w:position w:val="0"/>
          <w:sz w:val="24"/>
          <w:vertAlign w:val="baseline"/>
          <w:lang w:val="en-US"/>
        </w:rPr>
        <w:delText xml:space="preserve">  </w:delText>
      </w:r>
    </w:del>
    <w:del w:id="805" w:author="R.Scott Wade" w:date="2022-07-22T19:51:38Z">
      <w:r>
        <w:rPr>
          <w:outline w:val="false"/>
          <w:shadow w:val="false"/>
          <w:color w:val="000000"/>
          <w:spacing w:val="4"/>
          <w:position w:val="0"/>
          <w:sz w:val="24"/>
          <w:vertAlign w:val="baseline"/>
          <w:lang w:val="en-US"/>
        </w:rPr>
        <w:delText>9</w:delText>
      </w:r>
    </w:del>
    <w:ins w:id="806" w:author="R.Scott Wade" w:date="2022-07-22T19:51:38Z">
      <w:r>
        <w:rPr>
          <w:lang w:val="en-US"/>
        </w:rPr>
        <w:t xml:space="preserve">I </w:t>
      </w:r>
    </w:ins>
    <w:ins w:id="807" w:author="R.Scott Wade" w:date="2022-07-22T23:05:23Z">
      <w:r>
        <w:rPr>
          <w:lang w:val="en-US"/>
        </w:rPr>
        <w:t>80</w:t>
      </w:r>
    </w:ins>
    <w:del w:id="808" w:author="R.Scott Wade" w:date="2022-07-22T23:05:21Z">
      <w:r>
        <w:rPr>
          <w:lang w:val="en-US"/>
        </w:rPr>
        <w:delText>2</w:delText>
      </w:r>
    </w:del>
    <w:del w:id="809" w:author="R.Scott Wade" w:date="2022-07-22T19:15:28Z">
      <w:r>
        <w:rPr>
          <w:lang w:val="en-US"/>
        </w:rPr>
        <w:delText>%</w:delText>
      </w:r>
    </w:del>
    <w:del w:id="810" w:author="R.Scott Wade" w:date="2022-07-10T16:35:10Z">
      <w:r>
        <w:rPr>
          <w:lang w:val="en-US"/>
        </w:rPr>
        <w:delText xml:space="preserve">  </w:delText>
      </w:r>
    </w:del>
    <w:ins w:id="811" w:author="R.Scott Wade" w:date="2022-07-22T19:15:28Z">
      <w:r>
        <w:rPr>
          <w:lang w:val="en-US"/>
        </w:rPr>
        <w:t>%</w:t>
      </w:r>
    </w:ins>
    <w:ins w:id="812"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8"/>
      <w:rPr/>
    </w:pPr>
    <w:r>
      <w:rPr>
        <w:lang w:val="en-US"/>
      </w:rPr>
      <w:t xml:space="preserve">Wielder of Arachnae </w:t>
    </w:r>
    <w:ins w:id="862" w:author="R.Scott Wade" w:date="2022-07-22T16:12:45Z">
      <w:r>
        <w:rPr>
          <w:lang w:val="en-US"/>
        </w:rPr>
        <w:t>1.</w:t>
      </w:r>
    </w:ins>
    <w:del w:id="863" w:author="R.Scott Wade" w:date="2022-07-22T16:12:50Z">
      <w:r>
        <w:rPr>
          <w:lang w:val="en-US"/>
        </w:rPr>
        <w:delText>2.0</w:delText>
      </w:r>
    </w:del>
    <w:del w:id="864" w:author="R.Scott Wade" w:date="2022-07-10T16:35:07Z">
      <w:r>
        <w:rPr>
          <w:lang w:val="en-US"/>
        </w:rPr>
        <w:delText xml:space="preserve">  </w:delText>
      </w:r>
    </w:del>
    <w:del w:id="865" w:author="R.Scott Wade" w:date="2022-07-22T19:51:57Z">
      <w:r>
        <w:rPr>
          <w:lang w:val="en-US"/>
        </w:rPr>
        <w:delText>A</w:delText>
      </w:r>
    </w:del>
    <w:ins w:id="866" w:author="R.Scott Wade" w:date="2022-07-22T19:51:57Z">
      <w:r>
        <w:rPr>
          <w:lang w:val="en-US"/>
        </w:rPr>
        <w:t>6 A</w:t>
      </w:r>
    </w:ins>
    <w:r>
      <w:rPr>
        <w:lang w:val="en-US"/>
      </w:rPr>
      <w:t xml:space="preserve">ct </w:t>
    </w:r>
    <w:del w:id="867" w:author="R.Scott Wade" w:date="2022-07-22T19:51:38Z">
      <w:r>
        <w:rPr>
          <w:lang w:val="en-US"/>
        </w:rPr>
        <w:delText>I</w:delText>
      </w:r>
    </w:del>
    <w:del w:id="868" w:author="R.Scott Wade" w:date="2022-07-10T16:35:08Z">
      <w:r>
        <w:rPr>
          <w:lang w:val="en-US"/>
        </w:rPr>
        <w:delText xml:space="preserve">  </w:delText>
      </w:r>
    </w:del>
    <w:del w:id="869" w:author="R.Scott Wade" w:date="2022-07-10T16:35:08Z">
      <w:r>
        <w:rPr>
          <w:outline w:val="false"/>
          <w:shadow w:val="false"/>
          <w:color w:val="000000"/>
          <w:spacing w:val="4"/>
          <w:position w:val="0"/>
          <w:sz w:val="24"/>
          <w:vertAlign w:val="baseline"/>
          <w:lang w:val="en-US"/>
        </w:rPr>
        <w:delText xml:space="preserve">  </w:delText>
      </w:r>
    </w:del>
    <w:del w:id="870" w:author="R.Scott Wade" w:date="2022-07-22T19:51:38Z">
      <w:r>
        <w:rPr>
          <w:outline w:val="false"/>
          <w:shadow w:val="false"/>
          <w:color w:val="000000"/>
          <w:spacing w:val="4"/>
          <w:position w:val="0"/>
          <w:sz w:val="24"/>
          <w:vertAlign w:val="baseline"/>
          <w:lang w:val="en-US"/>
        </w:rPr>
        <w:delText>9</w:delText>
      </w:r>
    </w:del>
    <w:ins w:id="871" w:author="R.Scott Wade" w:date="2022-07-22T19:51:38Z">
      <w:r>
        <w:rPr>
          <w:lang w:val="en-US"/>
        </w:rPr>
        <w:t xml:space="preserve">I </w:t>
      </w:r>
    </w:ins>
    <w:ins w:id="872" w:author="R.Scott Wade" w:date="2022-07-22T23:05:23Z">
      <w:r>
        <w:rPr>
          <w:lang w:val="en-US"/>
        </w:rPr>
        <w:t>80</w:t>
      </w:r>
    </w:ins>
    <w:del w:id="873" w:author="R.Scott Wade" w:date="2022-07-22T23:05:21Z">
      <w:r>
        <w:rPr>
          <w:lang w:val="en-US"/>
        </w:rPr>
        <w:delText>2</w:delText>
      </w:r>
    </w:del>
    <w:del w:id="874" w:author="R.Scott Wade" w:date="2022-07-22T19:15:28Z">
      <w:r>
        <w:rPr>
          <w:lang w:val="en-US"/>
        </w:rPr>
        <w:delText>%</w:delText>
      </w:r>
    </w:del>
    <w:del w:id="875" w:author="R.Scott Wade" w:date="2022-07-10T16:35:10Z">
      <w:r>
        <w:rPr>
          <w:lang w:val="en-US"/>
        </w:rPr>
        <w:delText xml:space="preserve">  </w:delText>
      </w:r>
    </w:del>
    <w:ins w:id="876" w:author="R.Scott Wade" w:date="2022-07-22T19:15:28Z">
      <w:r>
        <w:rPr>
          <w:lang w:val="en-US"/>
        </w:rPr>
        <w:t>%</w:t>
      </w:r>
    </w:ins>
    <w:ins w:id="877" w:author="R.Scott Wade" w:date="2022-07-10T16:35:10Z">
      <w:r>
        <w:rPr>
          <w:outline w:val="false"/>
          <w:shadow w:val="false"/>
          <w:color w:val="000000"/>
          <w:spacing w:val="4"/>
          <w:position w:val="0"/>
          <w:sz w:val="24"/>
          <w:vertAlign w:val="baseline"/>
          <w:lang w:val="en-US"/>
        </w:rPr>
        <w:t xml:space="preserve"> </w:t>
      </w:r>
    </w:ins>
    <w:r>
      <w:rPr>
        <w:lang w:val="en-US"/>
      </w:rPr>
      <w:pict>
        <v:shape id="PowerPlusWaterMarkObject" o:spid="shape_0" fillcolor="#ffffa6" stroked="f" o:allowincell="f" style="position:absolute;margin-left:0.05pt;margin-top:255.85pt;width:498.5pt;height:117.95pt;mso-wrap-style:none;v-text-anchor:middle;rotation:315;mso-position-horizontal:center;mso-position-horizontal-relative:margin;mso-position-vertical:center;mso-position-vertical-relative:margin" type="_x0000_t136">
          <v:path textpathok="t"/>
          <v:textpath on="t" fitshape="t" string="ACT ONE " trim="t" style="font-family:&quot;Liberation Sans&quot;;font-size:1pt"/>
          <v:fill o:detectmouseclick="t" type="solid" color2="#000059" opacity="0.5"/>
          <v:stroke color="#3465a4" joinstyle="round" endcap="flat"/>
          <w10:wrap type="none"/>
        </v:shape>
      </w:pict>
    </w:r>
    <w:r>
      <w:rPr>
        <w:lang w:val="en-US"/>
      </w:rPr>
      <w:t>Completed rough draft!</w: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0" w:hanging="0"/>
      </w:pPr>
    </w:lvl>
    <w:lvl w:ilvl="1">
      <w:start w:val="1"/>
      <w:pStyle w:val="Heading2"/>
      <w:numFmt w:val="decimal"/>
      <w:lvlText w:val="%1.%2."/>
      <w:lvlJc w:val="left"/>
      <w:pPr>
        <w:tabs>
          <w:tab w:val="num" w:pos="0"/>
        </w:tabs>
        <w:ind w:left="0" w:hanging="0"/>
      </w:pPr>
      <w:r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90"/>
  <w:displayBackgroundShape/>
  <w:revisionView w:insDel="0" w:formatting="0"/>
  <w:trackRevisions/>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ans CJK SC" w:cs="Lohit Devanagari"/>
      <w:color w:val="auto"/>
      <w:kern w:val="2"/>
      <w:sz w:val="24"/>
      <w:szCs w:val="24"/>
      <w:lang w:val="en-US" w:eastAsia="zh-CN" w:bidi="hi-IN"/>
    </w:rPr>
  </w:style>
  <w:style w:type="paragraph" w:styleId="Heading1">
    <w:name w:val="Heading 1"/>
    <w:basedOn w:val="Heading"/>
    <w:next w:val="TextBody"/>
    <w:qFormat/>
    <w:pPr>
      <w:keepNext w:val="false"/>
      <w:pageBreakBefore/>
      <w:widowControl w:val="false"/>
      <w:numPr>
        <w:ilvl w:val="0"/>
        <w:numId w:val="1"/>
      </w:numPr>
      <w:spacing w:before="240" w:after="120"/>
      <w:outlineLvl w:val="0"/>
    </w:pPr>
    <w:rPr>
      <w:rFonts w:ascii="Liberation Sans" w:hAnsi="Liberation Sans"/>
      <w:b/>
      <w:bCs/>
      <w:sz w:val="36"/>
      <w:szCs w:val="36"/>
    </w:rPr>
  </w:style>
  <w:style w:type="paragraph" w:styleId="Heading2">
    <w:name w:val="Heading 2"/>
    <w:basedOn w:val="Heading"/>
    <w:next w:val="TextBody"/>
    <w:qFormat/>
    <w:pPr>
      <w:pageBreakBefore/>
      <w:numPr>
        <w:ilvl w:val="1"/>
        <w:numId w:val="1"/>
      </w:numPr>
      <w:tabs>
        <w:tab w:val="clear" w:pos="709"/>
      </w:tabs>
      <w:snapToGrid w:val="true"/>
      <w:spacing w:before="86" w:after="115"/>
      <w:outlineLvl w:val="1"/>
    </w:pPr>
    <w:rPr>
      <w:rFonts w:ascii="Liberation Sans" w:hAnsi="Liberation Sans"/>
      <w:b/>
      <w:bCs/>
      <w:sz w:val="32"/>
      <w:szCs w:val="32"/>
    </w:rPr>
  </w:style>
  <w:style w:type="paragraph" w:styleId="Heading8">
    <w:name w:val="Heading 8"/>
    <w:basedOn w:val="Heading"/>
    <w:next w:val="TextBody"/>
    <w:qFormat/>
    <w:pPr>
      <w:keepNext w:val="false"/>
      <w:framePr fillcolor="#FCF197"/>
      <w:widowControl w:val="false"/>
      <w:numPr>
        <w:ilvl w:val="0"/>
        <w:numId w:val="0"/>
      </w:numPr>
      <w:tabs>
        <w:tab w:val="clear" w:pos="709"/>
        <w:tab w:val="left" w:pos="720" w:leader="none"/>
      </w:tabs>
      <w:spacing w:before="58" w:after="58"/>
      <w:contextualSpacing/>
      <w:outlineLvl w:val="7"/>
    </w:pPr>
    <w:rPr>
      <w:b/>
      <w:bCs/>
      <w:i w:val="false"/>
      <w:iCs/>
      <w:sz w:val="21"/>
      <w:szCs w:val="22"/>
    </w:rPr>
  </w:style>
  <w:style w:type="paragraph" w:styleId="Heading9">
    <w:name w:val="Heading 9"/>
    <w:basedOn w:val="Heading"/>
    <w:next w:val="TextBody"/>
    <w:qFormat/>
    <w:pPr>
      <w:keepNext w:val="false"/>
      <w:numPr>
        <w:ilvl w:val="0"/>
        <w:numId w:val="0"/>
      </w:numPr>
      <w:tabs>
        <w:tab w:val="clear" w:pos="709"/>
      </w:tabs>
      <w:spacing w:before="29" w:after="86"/>
      <w:contextualSpacing/>
      <w:outlineLvl w:val="8"/>
    </w:pPr>
    <w:rPr>
      <w:b/>
      <w:bCs w:val="false"/>
      <w:sz w:val="21"/>
      <w:szCs w:val="21"/>
    </w:rPr>
  </w:style>
  <w:style w:type="character" w:styleId="NumberingSymbols">
    <w:name w:val="Numbering Symbols"/>
    <w:qFormat/>
    <w:rPr/>
  </w:style>
  <w:style w:type="character" w:styleId="PageNumber">
    <w:name w:val="Page Number"/>
    <w:rPr/>
  </w:style>
  <w:style w:type="character" w:styleId="Rubies">
    <w:name w:val="Rubies"/>
    <w:qFormat/>
    <w:rPr>
      <w:sz w:val="12"/>
      <w:szCs w:val="12"/>
      <w:u w:val="none"/>
      <w:em w:val="none"/>
    </w:rPr>
  </w:style>
  <w:style w:type="character" w:styleId="Emphasis">
    <w:name w:val="Emphasis"/>
    <w:qFormat/>
    <w:rPr>
      <w:i/>
      <w:iCs/>
    </w:rPr>
  </w:style>
  <w:style w:type="character" w:styleId="IndexLink">
    <w:name w:val="Index Link"/>
    <w:qFormat/>
    <w:rPr/>
  </w:style>
  <w:style w:type="character" w:styleId="InternetLink">
    <w:name w:val="Hyperlink"/>
    <w:rPr>
      <w:color w:val="000080"/>
      <w:u w:val="single"/>
      <w:lang w:val="zxx" w:eastAsia="zxx" w:bidi="zxx"/>
    </w:rPr>
  </w:style>
  <w:style w:type="character" w:styleId="LineNumbering">
    <w:name w:val="Line Number"/>
    <w:rPr/>
  </w:style>
  <w:style w:type="character" w:styleId="MainIndexEntry">
    <w:name w:val="Main Index Entry"/>
    <w:qFormat/>
    <w:rPr>
      <w:b/>
      <w:b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360" w:before="0" w:after="140"/>
      <w:ind w:left="0" w:right="0" w:firstLine="288"/>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numPr>
        <w:ilvl w:val="0"/>
        <w:numId w:val="0"/>
      </w:numPr>
      <w:suppressLineNumbers/>
      <w:tabs>
        <w:tab w:val="clear" w:pos="709"/>
      </w:tabs>
      <w:outlineLvl w:val="1"/>
    </w:pPr>
    <w:rPr>
      <w:rFonts w:cs="Lohit Devanagari"/>
    </w:rPr>
  </w:style>
  <w:style w:type="paragraph" w:styleId="Subtitle">
    <w:name w:val="Subtitle"/>
    <w:basedOn w:val="Heading"/>
    <w:next w:val="TextBody"/>
    <w:qFormat/>
    <w:pPr>
      <w:spacing w:before="60" w:after="120"/>
      <w:jc w:val="center"/>
    </w:pPr>
    <w:rPr>
      <w:sz w:val="36"/>
      <w:szCs w:val="36"/>
    </w:rPr>
  </w:style>
  <w:style w:type="paragraph" w:styleId="Title">
    <w:name w:val="Title"/>
    <w:basedOn w:val="Heading"/>
    <w:next w:val="TextBody"/>
    <w:qFormat/>
    <w:pPr>
      <w:jc w:val="center"/>
    </w:pPr>
    <w:rPr>
      <w:b/>
      <w:bCs/>
      <w:sz w:val="56"/>
      <w:szCs w:val="56"/>
    </w:rPr>
  </w:style>
  <w:style w:type="paragraph" w:styleId="PreformattedText">
    <w:name w:val="Preformatted Text"/>
    <w:basedOn w:val="Normal"/>
    <w:qFormat/>
    <w:pPr>
      <w:spacing w:before="0" w:after="0"/>
    </w:pPr>
    <w:rPr>
      <w:rFonts w:ascii="Liberation Mono" w:hAnsi="Liberation Mono" w:eastAsia="DejaVu Sans Mono" w:cs="Liberation Mono"/>
      <w:sz w:val="20"/>
      <w:szCs w:val="20"/>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Footer">
    <w:name w:val="Footer"/>
    <w:basedOn w:val="Normal"/>
    <w:pPr>
      <w:suppressLineNumbers/>
      <w:tabs>
        <w:tab w:val="clear" w:pos="709"/>
        <w:tab w:val="center" w:pos="4986" w:leader="none"/>
        <w:tab w:val="right" w:pos="9972" w:leader="none"/>
      </w:tabs>
    </w:pPr>
    <w:rPr/>
  </w:style>
  <w:style w:type="paragraph" w:styleId="Contents9">
    <w:name w:val="TOC 9"/>
    <w:basedOn w:val="Index"/>
    <w:pPr>
      <w:framePr fillcolor="#FFBF00"/>
      <w:numPr>
        <w:ilvl w:val="0"/>
        <w:numId w:val="0"/>
      </w:numPr>
      <w:suppressLineNumbers/>
      <w:tabs>
        <w:tab w:val="right" w:pos="7708" w:leader="dot"/>
      </w:tabs>
      <w:spacing w:lineRule="auto" w:line="240"/>
      <w:ind w:left="835" w:right="0" w:hanging="0"/>
      <w:outlineLvl w:val="9"/>
    </w:pPr>
    <w:rPr>
      <w:shd w:fill="auto" w:val="clear"/>
    </w:rPr>
  </w:style>
  <w:style w:type="paragraph" w:styleId="Contents2">
    <w:name w:val="TOC 2"/>
    <w:basedOn w:val="Index"/>
    <w:pPr>
      <w:numPr>
        <w:ilvl w:val="0"/>
        <w:numId w:val="0"/>
      </w:numPr>
      <w:suppressLineNumbers/>
      <w:tabs>
        <w:tab w:val="right" w:pos="9689" w:leader="dot"/>
      </w:tabs>
    </w:pPr>
    <w:rPr/>
  </w:style>
  <w:style w:type="paragraph" w:styleId="Contents1">
    <w:name w:val="TOC 1"/>
    <w:basedOn w:val="Index"/>
    <w:pPr>
      <w:tabs>
        <w:tab w:val="right" w:pos="9972" w:leader="dot"/>
      </w:tabs>
      <w:ind w:left="0" w:right="0" w:hanging="0"/>
    </w:pPr>
    <w:rPr/>
  </w:style>
  <w:style w:type="paragraph" w:styleId="IndexHeading">
    <w:name w:val="Index Heading"/>
    <w:basedOn w:val="Heading"/>
    <w:pPr>
      <w:suppressLineNumbers/>
      <w:ind w:left="0" w:right="0" w:hanging="0"/>
    </w:pPr>
    <w:rPr>
      <w:b/>
      <w:bCs/>
      <w:sz w:val="32"/>
      <w:szCs w:val="32"/>
    </w:rPr>
  </w:style>
  <w:style w:type="paragraph" w:styleId="ContentsHeading">
    <w:name w:val="TOC Heading"/>
    <w:basedOn w:val="Heading"/>
    <w:pPr>
      <w:suppressLineNumbers/>
      <w:ind w:left="0" w:right="0" w:hanging="0"/>
    </w:pPr>
    <w:rPr>
      <w:b/>
      <w:bCs/>
      <w:sz w:val="32"/>
      <w:szCs w:val="32"/>
    </w:rPr>
  </w:style>
  <w:style w:type="paragraph" w:styleId="Header">
    <w:name w:val="Header"/>
    <w:basedOn w:val="Normal"/>
    <w:pPr>
      <w:framePr fillcolor="#59C5C7"/>
      <w:suppressLineNumbers/>
      <w:tabs>
        <w:tab w:val="clear" w:pos="709"/>
        <w:tab w:val="center" w:pos="4986" w:leader="none"/>
        <w:tab w:val="right" w:pos="9972" w:leader="none"/>
      </w:tabs>
      <w:spacing w:before="0" w:after="58"/>
      <w:jc w:val="center"/>
      <w:textAlignment w:val="center"/>
    </w:pPr>
    <w:rPr>
      <w:outline w:val="false"/>
      <w:shadow w:val="false"/>
      <w:color w:val="000000"/>
      <w:spacing w:val="4"/>
      <w:position w:val="0"/>
      <w:sz w:val="24"/>
      <w:vertAlign w:val="baseline"/>
    </w:rPr>
  </w:style>
  <w:style w:type="paragraph" w:styleId="Heading10">
    <w:name w:val="Heading 10"/>
    <w:basedOn w:val="Heading"/>
    <w:next w:val="TextBody"/>
    <w:qFormat/>
    <w:pPr>
      <w:numPr>
        <w:ilvl w:val="0"/>
        <w:numId w:val="0"/>
      </w:numPr>
      <w:spacing w:before="60" w:after="60"/>
      <w:outlineLvl w:val="8"/>
    </w:pPr>
    <w:rPr>
      <w:rFonts w:ascii="Ani" w:hAnsi="Ani"/>
      <w:b/>
      <w:bCs w:val="false"/>
      <w:sz w:val="36"/>
      <w:szCs w:val="21"/>
    </w:rPr>
  </w:style>
  <w:style w:type="paragraph" w:styleId="Contents8">
    <w:name w:val="TOC 8"/>
    <w:basedOn w:val="Index"/>
    <w:pPr>
      <w:framePr fillcolor="#81D41A"/>
      <w:tabs>
        <w:tab w:val="left" w:pos="3096" w:leader="dot"/>
      </w:tabs>
      <w:snapToGrid w:val="true"/>
      <w:spacing w:lineRule="auto" w:line="276"/>
      <w:ind w:left="144" w:right="0" w:hanging="0"/>
      <w:jc w:val="left"/>
    </w:pPr>
    <w:rPr/>
  </w:style>
  <w:style w:type="paragraph" w:styleId="Contents7">
    <w:name w:val="TOC 7"/>
    <w:basedOn w:val="Index"/>
    <w:pPr>
      <w:tabs>
        <w:tab w:val="right" w:pos="8271" w:leader="dot"/>
      </w:tabs>
      <w:ind w:left="1701" w:right="0" w:hanging="0"/>
    </w:pPr>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paragraph" w:styleId="Index1">
    <w:name w:val="Index 1"/>
    <w:basedOn w:val="Index"/>
    <w:pPr>
      <w:ind w:left="0" w:right="0" w:hanging="0"/>
    </w:pPr>
    <w:rPr/>
  </w:style>
  <w:style w:type="paragraph" w:styleId="Index2">
    <w:name w:val="Index 2"/>
    <w:basedOn w:val="Index"/>
    <w:pPr>
      <w:ind w:left="283" w:righ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footer" Target="footer8.xml"/><Relationship Id="rId19" Type="http://schemas.openxmlformats.org/officeDocument/2006/relationships/footer" Target="footer9.xml"/><Relationship Id="rId20" Type="http://schemas.openxmlformats.org/officeDocument/2006/relationships/header" Target="header10.xml"/><Relationship Id="rId21" Type="http://schemas.openxmlformats.org/officeDocument/2006/relationships/header" Target="header11.xml"/><Relationship Id="rId22" Type="http://schemas.openxmlformats.org/officeDocument/2006/relationships/footer" Target="footer10.xml"/><Relationship Id="rId23" Type="http://schemas.openxmlformats.org/officeDocument/2006/relationships/footer" Target="footer11.xml"/><Relationship Id="rId24" Type="http://schemas.openxmlformats.org/officeDocument/2006/relationships/header" Target="header12.xml"/><Relationship Id="rId25" Type="http://schemas.openxmlformats.org/officeDocument/2006/relationships/header" Target="header13.xml"/><Relationship Id="rId26" Type="http://schemas.openxmlformats.org/officeDocument/2006/relationships/footer" Target="footer12.xml"/><Relationship Id="rId27" Type="http://schemas.openxmlformats.org/officeDocument/2006/relationships/footer" Target="footer13.xml"/><Relationship Id="rId28" Type="http://schemas.openxmlformats.org/officeDocument/2006/relationships/header" Target="header14.xml"/><Relationship Id="rId29" Type="http://schemas.openxmlformats.org/officeDocument/2006/relationships/header" Target="header15.xml"/><Relationship Id="rId30" Type="http://schemas.openxmlformats.org/officeDocument/2006/relationships/footer" Target="footer14.xml"/><Relationship Id="rId31" Type="http://schemas.openxmlformats.org/officeDocument/2006/relationships/footer" Target="footer15.xml"/><Relationship Id="rId32" Type="http://schemas.openxmlformats.org/officeDocument/2006/relationships/header" Target="header16.xml"/><Relationship Id="rId33" Type="http://schemas.openxmlformats.org/officeDocument/2006/relationships/header" Target="header17.xml"/><Relationship Id="rId34" Type="http://schemas.openxmlformats.org/officeDocument/2006/relationships/footer" Target="footer16.xml"/><Relationship Id="rId35" Type="http://schemas.openxmlformats.org/officeDocument/2006/relationships/footer" Target="footer17.xml"/><Relationship Id="rId36" Type="http://schemas.openxmlformats.org/officeDocument/2006/relationships/header" Target="header18.xml"/><Relationship Id="rId37" Type="http://schemas.openxmlformats.org/officeDocument/2006/relationships/header" Target="header19.xml"/><Relationship Id="rId38" Type="http://schemas.openxmlformats.org/officeDocument/2006/relationships/footer" Target="footer18.xml"/><Relationship Id="rId39" Type="http://schemas.openxmlformats.org/officeDocument/2006/relationships/footer" Target="footer19.xml"/><Relationship Id="rId40" Type="http://schemas.openxmlformats.org/officeDocument/2006/relationships/header" Target="header20.xml"/><Relationship Id="rId41" Type="http://schemas.openxmlformats.org/officeDocument/2006/relationships/header" Target="header21.xml"/><Relationship Id="rId42" Type="http://schemas.openxmlformats.org/officeDocument/2006/relationships/footer" Target="footer20.xml"/><Relationship Id="rId43" Type="http://schemas.openxmlformats.org/officeDocument/2006/relationships/footer" Target="footer21.xml"/><Relationship Id="rId44" Type="http://schemas.openxmlformats.org/officeDocument/2006/relationships/header" Target="header22.xml"/><Relationship Id="rId45" Type="http://schemas.openxmlformats.org/officeDocument/2006/relationships/header" Target="header23.xml"/><Relationship Id="rId46" Type="http://schemas.openxmlformats.org/officeDocument/2006/relationships/footer" Target="footer22.xml"/><Relationship Id="rId47" Type="http://schemas.openxmlformats.org/officeDocument/2006/relationships/footer" Target="footer23.xml"/><Relationship Id="rId48" Type="http://schemas.openxmlformats.org/officeDocument/2006/relationships/comments" Target="comments.xml"/><Relationship Id="rId49" Type="http://schemas.microsoft.com/office/2011/relationships/commentsExtended" Target="commentsExtended.xml"/><Relationship Id="rId50" Type="http://schemas.openxmlformats.org/officeDocument/2006/relationships/numbering" Target="numbering.xml"/><Relationship Id="rId51" Type="http://schemas.openxmlformats.org/officeDocument/2006/relationships/fontTable" Target="fontTable.xml"/><Relationship Id="rId5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37623</TotalTime>
  <Application>LibreOfficeDev/7.5.0.0.alpha0$Windows_X86_64 LibreOffice_project/9cd0f4c2d25462feba0ffcbd906c199273821243</Application>
  <AppVersion>15.0000</AppVersion>
  <Pages>66</Pages>
  <Words>22104</Words>
  <Characters>102161</Characters>
  <CharactersWithSpaces>124030</CharactersWithSpaces>
  <Paragraphs>710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nl-NL</dc:language>
  <cp:lastModifiedBy>R.Scott Wade</cp:lastModifiedBy>
  <dcterms:modified xsi:type="dcterms:W3CDTF">2022-08-02T19:02:17Z</dcterms:modified>
  <cp:revision>180</cp:revision>
  <dc:subject/>
  <dc:title>			Being Different</dc:title>
</cp:coreProperties>
</file>