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del w:id="1" w:author="Tekijä" w:date="0-00-00T00:00:00Z"/>
        </w:rPr>
      </w:pPr>
      <w:del w:id="0" w:author="Tekijä" w:date="0-00-00T00:00:00Z">
        <w:bookmarkStart w:id="0" w:name="_GoBack"/>
        <w:bookmarkEnd w:id="0"/>
        <w:r>
          <w:rPr/>
          <w:delText>Will this sentence be duplicated?</w:delText>
        </w:r>
      </w:del>
      <w:bookmarkStart w:id="1" w:name="move471382752"/>
      <w:bookmarkEnd w:id="1"/>
    </w:p>
    <w:p>
      <w:pPr>
        <w:pStyle w:val="Normal"/>
        <w:rPr/>
      </w:pPr>
      <w:r>
        <w:rPr/>
        <w:t>This is a filler sentence.</w:t>
      </w:r>
      <w:ins w:id="2" w:author="Tekijä" w:date="0-00-00T00:00:00Z">
        <w:r>
          <w:rPr/>
          <w:t xml:space="preserve"> Will this sentence be </w:t>
        </w:r>
      </w:ins>
      <w:ins w:id="3" w:author="Tekijä" w:date="0-00-00T00:00:00Z">
        <w:del w:id="4" w:author="Ismeretlen szerző" w:date="2021-11-16T15:55:40Z">
          <w:r>
            <w:rPr/>
            <w:delText>duplicated</w:delText>
          </w:r>
        </w:del>
      </w:ins>
      <w:ins w:id="5" w:author="Tekijä" w:date="0-00-00T00:00:00Z">
        <w:r>
          <w:rPr/>
          <w:t xml:space="preserve"> ADDED STUFF?</w:t>
        </w:r>
      </w:ins>
      <w:bookmarkStart w:id="2" w:name="move4713827521"/>
      <w:bookmarkEnd w:id="2"/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134" w:right="1134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trackRevisions/>
  <w:defaultTabStop w:val="1304"/>
  <w:mailMerge>
    <w:mainDocumentType w:val="formLetters"/>
    <w:dataType w:val="textFile"/>
    <w:query w:val="SELECT * FROM Teszt-level1.dbo.Sheet1$"/>
  </w:mailMerge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fi-FI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i-FI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i-FI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elitetekstiChar" w:customStyle="1">
    <w:name w:val="Seliteteksti Char"/>
    <w:basedOn w:val="DefaultParagraphFont"/>
    <w:link w:val="BalloonText"/>
    <w:uiPriority w:val="99"/>
    <w:semiHidden/>
    <w:qFormat/>
    <w:rsid w:val="00865f81"/>
    <w:rPr>
      <w:rFonts w:ascii="Segoe UI" w:hAnsi="Segoe UI" w:cs="Segoe UI"/>
      <w:sz w:val="18"/>
      <w:szCs w:val="18"/>
    </w:rPr>
  </w:style>
  <w:style w:type="character" w:styleId="Sorszmozs">
    <w:name w:val="Sorszámozás"/>
    <w:rPr/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Lucida Sans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BalloonText">
    <w:name w:val="Balloon Text"/>
    <w:basedOn w:val="Normal"/>
    <w:link w:val="SelitetekstiChar"/>
    <w:uiPriority w:val="99"/>
    <w:semiHidden/>
    <w:unhideWhenUsed/>
    <w:qFormat/>
    <w:rsid w:val="00865f8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itaulukko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LibreOfficeDev/7.3.0.0.alpha1$Windows_X86_64 LibreOffice_project/a0a38b88dc3a61d212d784f41a27f97d9c2d7f32</Application>
  <AppVersion>15.0000</AppVersion>
  <Pages>1</Pages>
  <Words>11</Words>
  <Characters>97</Characters>
  <CharactersWithSpaces>107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2017-01-05T10:32:00Z</dcterms:created>
  <dc:creator/>
  <dc:description/>
  <dc:language>hu-HU</dc:language>
  <cp:lastModifiedBy/>
  <dcterms:modified xsi:type="dcterms:W3CDTF">2021-11-16T15:56:16Z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