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175EE" w:rsidRDefault="00467CFB">
      <w:ins w:id="0" w:author="Plechšmíd Martin" w:date="2019-11-20T12:02:00Z">
        <w:del w:id="1" w:author="Kelemen Gábor 2" w:date="2021-05-06T12:25:00Z">
          <w:r w:rsidRPr="00467CFB" w:rsidDel="00D175EE">
            <w:rPr>
              <w:noProof/>
            </w:rPr>
            <w:drawing>
              <wp:inline distT="0" distB="0" distL="0" distR="0" wp14:anchorId="3A580DB5" wp14:editId="247664A7">
                <wp:extent cx="2619375" cy="1743075"/>
                <wp:effectExtent l="0" t="0" r="9525" b="9525"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4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619375" cy="174307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del>
      </w:ins>
      <w:del w:id="2" w:author="Plechšmíd Martin" w:date="2019-11-20T12:02:00Z">
        <w:r w:rsidR="00211DF0" w:rsidRPr="00211DF0" w:rsidDel="00467CFB">
          <w:rPr>
            <w:noProof/>
          </w:rPr>
          <w:drawing>
            <wp:inline distT="0" distB="0" distL="0" distR="0" wp14:anchorId="2ED245DC" wp14:editId="0CBCC10E">
              <wp:extent cx="3838575" cy="1949752"/>
              <wp:effectExtent l="0" t="0" r="0" b="0"/>
              <wp:docPr id="1" name="Obrázek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" name=""/>
                      <pic:cNvPicPr/>
                    </pic:nvPicPr>
                    <pic:blipFill>
                      <a:blip r:embed="rId5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3885854" cy="1973767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</w:del>
      <w:bookmarkStart w:id="3" w:name="_GoBack"/>
      <w:bookmarkEnd w:id="3"/>
    </w:p>
    <w:sectPr w:rsidR="00D175E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Plechšmíd Martin">
    <w15:presenceInfo w15:providerId="AD" w15:userId="S-1-5-21-176518333-967443791-420570460-7637"/>
  </w15:person>
  <w15:person w15:author="Kelemen Gábor 2">
    <w15:presenceInfo w15:providerId="None" w15:userId="Kelemen Gábor 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1DF0"/>
    <w:rsid w:val="0006509D"/>
    <w:rsid w:val="00211DF0"/>
    <w:rsid w:val="00467CFB"/>
    <w:rsid w:val="00C14012"/>
    <w:rsid w:val="00D175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8E0F1E"/>
  <w15:chartTrackingRefBased/>
  <w15:docId w15:val="{25A68C85-C36C-4CCB-B2E2-8954E3A678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Vltozat">
    <w:name w:val="Revision"/>
    <w:hidden/>
    <w:uiPriority w:val="99"/>
    <w:semiHidden/>
    <w:rsid w:val="00D175EE"/>
    <w:pPr>
      <w:spacing w:after="0" w:line="240" w:lineRule="auto"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D175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D175E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microsoft.com/office/2011/relationships/people" Target="peop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Plechšmíd Martin</dc:creator>
  <cp:keywords/>
  <dc:description/>
  <cp:lastModifiedBy>Kelemen Gábor 2</cp:lastModifiedBy>
  <cp:revision>4</cp:revision>
  <dcterms:created xsi:type="dcterms:W3CDTF">2021-05-06T10:27:00Z</dcterms:created>
  <dcterms:modified xsi:type="dcterms:W3CDTF">2021-05-06T10:32:00Z</dcterms:modified>
</cp:coreProperties>
</file>