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712" w:type="dxa"/>
        <w:jc w:val="left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1344"/>
        <w:gridCol w:w="844"/>
        <w:gridCol w:w="327"/>
        <w:gridCol w:w="1"/>
        <w:gridCol w:w="1838"/>
        <w:gridCol w:w="2"/>
        <w:gridCol w:w="287"/>
        <w:gridCol w:w="1121"/>
        <w:gridCol w:w="2"/>
        <w:gridCol w:w="187"/>
        <w:gridCol w:w="1"/>
        <w:gridCol w:w="1451"/>
        <w:gridCol w:w="224"/>
        <w:gridCol w:w="451"/>
        <w:gridCol w:w="2632"/>
      </w:tblGrid>
      <w:tr>
        <w:trPr>
          <w:trHeight w:val="369" w:hRule="atLeast"/>
        </w:trPr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cs="Arial" w:asciiTheme="majorHAnsi" w:hAnsiTheme="majorHAnsi"/>
                <w:b/>
                <w:b/>
                <w:bCs/>
                <w:color w:val="FFFFFF"/>
              </w:rPr>
            </w:pPr>
            <w:r>
              <w:rPr>
                <w:rFonts w:cs="Arial" w:ascii="Cambria" w:hAnsi="Cambria"/>
                <w:b/>
                <w:bCs/>
                <w:color w:val="FFFFFF"/>
              </w:rPr>
            </w:r>
          </w:p>
        </w:tc>
      </w:tr>
      <w:tr>
        <w:trPr>
          <w:trHeight w:val="370" w:hRule="atLeast"/>
        </w:trPr>
        <w:tc>
          <w:tcPr>
            <w:tcW w:w="25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ins w:id="0" w:author="Unknown Author" w:date="2017-09-28T15:46:14Z">
              <w:r>
                <w:rPr>
                  <w:rFonts w:cs="Arial" w:ascii="Cambria" w:hAnsi="Cambria"/>
                  <w:b/>
                  <w:bCs/>
                </w:rPr>
                <w:t>Test</w:t>
              </w:r>
            </w:ins>
          </w:p>
        </w:tc>
        <w:tc>
          <w:tcPr>
            <w:tcW w:w="819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69" w:hRule="atLeast"/>
        </w:trPr>
        <w:tc>
          <w:tcPr>
            <w:tcW w:w="25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  <w:tc>
          <w:tcPr>
            <w:tcW w:w="18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159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/>
                <w:b/>
                <w:bCs/>
              </w:rPr>
            </w:pPr>
            <w:r>
              <w:rPr>
                <w:rFonts w:asciiTheme="majorHAnsi" w:hAnsiTheme="majorHAnsi" w:ascii="Cambria" w:hAnsi="Cambria"/>
                <w:b/>
                <w:bCs/>
              </w:rPr>
            </w:r>
          </w:p>
        </w:tc>
        <w:tc>
          <w:tcPr>
            <w:tcW w:w="47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69" w:hRule="atLeast"/>
        </w:trPr>
        <w:tc>
          <w:tcPr>
            <w:tcW w:w="25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  <w:tc>
          <w:tcPr>
            <w:tcW w:w="819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69" w:hRule="atLeast"/>
        </w:trPr>
        <w:tc>
          <w:tcPr>
            <w:tcW w:w="25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  <w:tc>
          <w:tcPr>
            <w:tcW w:w="18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159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/>
                <w:b/>
                <w:bCs/>
              </w:rPr>
            </w:pPr>
            <w:r>
              <w:rPr>
                <w:rFonts w:asciiTheme="majorHAnsi" w:hAnsiTheme="majorHAnsi" w:ascii="Cambria" w:hAnsi="Cambria"/>
                <w:b/>
                <w:bCs/>
              </w:rPr>
            </w:r>
          </w:p>
        </w:tc>
        <w:tc>
          <w:tcPr>
            <w:tcW w:w="47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69" w:hRule="atLeast"/>
        </w:trPr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cs="Arial" w:asciiTheme="majorHAnsi" w:hAnsiTheme="majorHAnsi"/>
                <w:b/>
                <w:b/>
                <w:bCs/>
                <w:color w:val="FFFFFF"/>
              </w:rPr>
            </w:pPr>
            <w:r>
              <w:rPr>
                <w:rFonts w:cs="Arial" w:ascii="Cambria" w:hAnsi="Cambria"/>
                <w:b/>
                <w:bCs/>
                <w:color w:val="FFFFFF"/>
              </w:rPr>
            </w:r>
          </w:p>
        </w:tc>
      </w:tr>
      <w:tr>
        <w:trPr>
          <w:trHeight w:val="422" w:hRule="atLeast"/>
        </w:trPr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u w:val="none"/>
                <w:em w:val="none"/>
              </w:rPr>
            </w:pPr>
            <w:r>
              <w:rPr>
                <w:rFonts w:asciiTheme="majorHAnsi" w:hAnsiTheme="majorHAnsi" w:ascii="Cambria" w:hAnsi="Cambria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u w:val="none"/>
                <w:em w:val="none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bidi w:val="0"/>
              <w:jc w:val="left"/>
              <w:rPr>
                <w:rFonts w:ascii="Cambria" w:hAnsi="Cambria" w:asciiTheme="majorHAnsi" w:hAnsiTheme="majorHAns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u w:val="none"/>
                <w:em w:val="none"/>
              </w:rPr>
            </w:pPr>
            <w:r>
              <w:rPr>
                <w:rFonts w:asciiTheme="majorHAnsi" w:hAnsiTheme="majorHAnsi" w:ascii="Cambria" w:hAnsi="Cambria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u w:val="none"/>
                <w:em w:val="none"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bidi w:val="0"/>
              <w:jc w:val="left"/>
              <w:rPr>
                <w:rFonts w:ascii="Cambria" w:hAnsi="Cambria" w:asciiTheme="majorHAnsi" w:hAnsiTheme="majorHAns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u w:val="none"/>
                <w:em w:val="none"/>
              </w:rPr>
            </w:pPr>
            <w:r>
              <w:rPr>
                <w:rFonts w:asciiTheme="majorHAnsi" w:hAnsiTheme="majorHAnsi" w:ascii="Cambria" w:hAnsi="Cambria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u w:val="none"/>
                <w:em w:val="none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bidi w:val="0"/>
              <w:jc w:val="left"/>
              <w:rPr>
                <w:rFonts w:ascii="Cambria" w:hAnsi="Cambria" w:asciiTheme="majorHAnsi" w:hAnsiTheme="majorHAnsi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u w:val="none"/>
                <w:em w:val="none"/>
              </w:rPr>
            </w:pPr>
            <w:r>
              <w:rPr>
                <w:rFonts w:asciiTheme="majorHAnsi" w:hAnsiTheme="majorHAnsi" w:ascii="Cambria" w:hAnsi="Cambria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u w:val="none"/>
                <w:em w:val="none"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953" w:hRule="atLeast"/>
        </w:trPr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</w:tr>
      <w:tr>
        <w:trPr>
          <w:trHeight w:val="395" w:hRule="atLeast"/>
        </w:trPr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ins w:id="1" w:author="Unknown Author" w:date="2017-09-28T15:46:24Z">
              <w:r>
                <w:rPr>
                  <w:rFonts w:asciiTheme="majorHAnsi" w:hAnsiTheme="majorHAnsi" w:ascii="Cambria" w:hAnsi="Cambria"/>
                </w:rPr>
                <w:t>Test</w:t>
              </w:r>
            </w:ins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35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35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69" w:hRule="atLeast"/>
        </w:trPr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</w:tr>
      <w:tr>
        <w:trPr>
          <w:trHeight w:val="593" w:hRule="atLeast"/>
        </w:trPr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rFonts w:ascii="Cambria" w:hAnsi="Cambria" w:asciiTheme="majorHAnsi" w:hAnsiTheme="majorHAnsi"/>
                <w:color w:val="000000" w:themeColor="text1"/>
              </w:rPr>
            </w:pPr>
            <w:r>
              <w:rPr>
                <w:rFonts w:asciiTheme="majorHAnsi" w:hAnsiTheme="majorHAnsi" w:ascii="Cambria" w:hAnsi="Cambria"/>
                <w:color w:val="000000" w:themeColor="text1"/>
              </w:rPr>
            </w:r>
          </w:p>
        </w:tc>
      </w:tr>
      <w:tr>
        <w:trPr>
          <w:trHeight w:val="369" w:hRule="atLeast"/>
        </w:trPr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</w:tr>
      <w:tr>
        <w:trPr>
          <w:trHeight w:val="70" w:hRule="atLeast"/>
        </w:trPr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69" w:hRule="atLeast"/>
        </w:trPr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88" w:type="dxa"/>
            </w:tcMar>
            <w:vAlign w:val="center"/>
          </w:tcPr>
          <w:p>
            <w:pPr>
              <w:pStyle w:val="Normal"/>
              <w:keepNext w:val="true"/>
              <w:tabs>
                <w:tab w:val="left" w:pos="1467" w:leader="none"/>
              </w:tabs>
              <w:rPr>
                <w:rFonts w:ascii="Cambria" w:hAnsi="Cambria" w:cs="Arial" w:asciiTheme="majorHAnsi" w:hAnsiTheme="majorHAnsi"/>
                <w:b/>
                <w:b/>
                <w:bCs/>
                <w:color w:val="FFFFFF"/>
              </w:rPr>
            </w:pPr>
            <w:r>
              <w:rPr>
                <w:rFonts w:cs="Arial" w:ascii="Cambria" w:hAnsi="Cambria"/>
                <w:b/>
                <w:bCs/>
                <w:color w:val="FFFFFF"/>
              </w:rPr>
            </w:r>
          </w:p>
        </w:tc>
      </w:tr>
      <w:tr>
        <w:trPr>
          <w:trHeight w:val="575" w:hRule="atLeast"/>
        </w:trPr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pacing w:lineRule="auto" w:line="360"/>
              <w:rPr>
                <w:rFonts w:ascii="Cambria" w:hAnsi="Cambria"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 w:ascii="Cambria" w:hAnsi="Cambria"/>
                <w:sz w:val="24"/>
                <w:szCs w:val="24"/>
              </w:rPr>
            </w:r>
          </w:p>
        </w:tc>
      </w:tr>
      <w:tr>
        <w:trPr>
          <w:trHeight w:val="369" w:hRule="atLeast"/>
        </w:trPr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/>
                <w:b/>
                <w:bCs/>
                <w:color w:val="FFFFFF"/>
              </w:rPr>
            </w:pPr>
            <w:r>
              <w:rPr>
                <w:rFonts w:asciiTheme="majorHAnsi" w:hAnsiTheme="majorHAnsi" w:ascii="Cambria" w:hAnsi="Cambria"/>
                <w:b/>
                <w:bCs/>
                <w:color w:val="FFFFFF"/>
              </w:rPr>
            </w:r>
          </w:p>
        </w:tc>
      </w:tr>
      <w:tr>
        <w:trPr/>
        <w:tc>
          <w:tcPr>
            <w:tcW w:w="576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  <w:tc>
          <w:tcPr>
            <w:tcW w:w="231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</w:tr>
      <w:tr>
        <w:trPr/>
        <w:tc>
          <w:tcPr>
            <w:tcW w:w="576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231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</w:tr>
      <w:tr>
        <w:trPr/>
        <w:tc>
          <w:tcPr>
            <w:tcW w:w="576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231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</w:tr>
      <w:tr>
        <w:trPr/>
        <w:tc>
          <w:tcPr>
            <w:tcW w:w="576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231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</w:tr>
      <w:tr>
        <w:trPr/>
        <w:tc>
          <w:tcPr>
            <w:tcW w:w="576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231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</w:tr>
      <w:tr>
        <w:trPr/>
        <w:tc>
          <w:tcPr>
            <w:tcW w:w="576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231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2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</w:tr>
      <w:tr>
        <w:trPr/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asciiTheme="majorHAnsi" w:hAnsiTheme="majorHAnsi"/>
                <w:bCs/>
                <w:i/>
                <w:i/>
              </w:rPr>
            </w:pPr>
            <w:r>
              <w:rPr>
                <w:rFonts w:asciiTheme="majorHAnsi" w:hAnsiTheme="majorHAnsi" w:ascii="Cambria" w:hAnsi="Cambria"/>
                <w:bCs/>
                <w:i/>
              </w:rPr>
            </w:r>
          </w:p>
        </w:tc>
      </w:tr>
      <w:tr>
        <w:trPr>
          <w:trHeight w:val="369" w:hRule="atLeast"/>
        </w:trPr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88" w:type="dxa"/>
            </w:tcMar>
          </w:tcPr>
          <w:p>
            <w:pPr>
              <w:pStyle w:val="Normal"/>
              <w:rPr>
                <w:rFonts w:ascii="Cambria" w:hAnsi="Cambria" w:asciiTheme="majorHAnsi" w:hAnsiTheme="majorHAnsi"/>
                <w:b/>
                <w:b/>
                <w:bCs/>
                <w:i/>
                <w:i/>
              </w:rPr>
            </w:pPr>
            <w:r>
              <w:rPr>
                <w:rFonts w:asciiTheme="majorHAnsi" w:hAnsiTheme="majorHAnsi" w:ascii="Cambria" w:hAnsi="Cambria"/>
                <w:b/>
                <w:bCs/>
                <w:i/>
              </w:rPr>
            </w:r>
          </w:p>
        </w:tc>
      </w:tr>
      <w:tr>
        <w:trPr>
          <w:trHeight w:val="369" w:hRule="atLeast"/>
        </w:trPr>
        <w:tc>
          <w:tcPr>
            <w:tcW w:w="13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  <w:tc>
          <w:tcPr>
            <w:tcW w:w="11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  <w:tc>
          <w:tcPr>
            <w:tcW w:w="34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14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/>
                <w:b/>
                <w:bCs/>
              </w:rPr>
            </w:pPr>
            <w:r>
              <w:rPr>
                <w:rFonts w:asciiTheme="majorHAnsi" w:hAnsiTheme="majorHAnsi" w:ascii="Cambria" w:hAnsi="Cambria"/>
                <w:b/>
                <w:bCs/>
              </w:rPr>
            </w:r>
          </w:p>
        </w:tc>
        <w:tc>
          <w:tcPr>
            <w:tcW w:w="33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233" w:hRule="atLeast"/>
        </w:trPr>
        <w:tc>
          <w:tcPr>
            <w:tcW w:w="1071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88" w:type="dxa"/>
            </w:tcMar>
          </w:tcPr>
          <w:p>
            <w:pPr>
              <w:pStyle w:val="Normal"/>
              <w:rPr>
                <w:rFonts w:ascii="Cambria" w:hAnsi="Cambria" w:asciiTheme="majorHAnsi" w:hAnsiTheme="majorHAnsi"/>
                <w:b/>
                <w:b/>
              </w:rPr>
            </w:pPr>
            <w:r>
              <w:rPr>
                <w:rFonts w:asciiTheme="majorHAnsi" w:hAnsiTheme="majorHAnsi" w:ascii="Cambria" w:hAnsi="Cambria"/>
                <w:b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jc w:val="center"/>
              <w:rPr>
                <w:rFonts w:ascii="Cambria" w:hAnsi="Cambria" w:cs="Arial" w:asciiTheme="majorHAnsi" w:hAnsiTheme="majorHAnsi"/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bidi w:val="0"/>
              <w:jc w:val="left"/>
              <w:rPr>
                <w:rFonts w:ascii="Cambria" w:hAnsi="Cambria" w:asciiTheme="majorHAnsi" w:hAnsiTheme="majorHAnsi"/>
                <w:b w:val="false"/>
                <w:b w:val="false"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u w:val="none"/>
                <w:em w:val="none"/>
              </w:rPr>
            </w:pPr>
            <w:r>
              <w:rPr>
                <w:rFonts w:asciiTheme="majorHAnsi" w:hAnsiTheme="majorHAnsi" w:ascii="Cambria" w:hAnsi="Cambria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6"/>
                <w:u w:val="none"/>
                <w:em w:val="none"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953" w:hRule="atLeast"/>
        </w:trPr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95" w:hRule="atLeast"/>
        </w:trPr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</w:tr>
      <w:tr>
        <w:trPr/>
        <w:tc>
          <w:tcPr>
            <w:tcW w:w="464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Cs/>
              </w:rPr>
            </w:pPr>
            <w:r>
              <w:rPr>
                <w:rFonts w:asciiTheme="majorHAnsi" w:hAnsiTheme="majorHAnsi" w:ascii="Cambria" w:hAnsi="Cambria"/>
                <w:bCs/>
              </w:rPr>
            </w:r>
          </w:p>
        </w:tc>
        <w:tc>
          <w:tcPr>
            <w:tcW w:w="606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  <w:tr>
        <w:trPr>
          <w:trHeight w:val="369" w:hRule="atLeast"/>
        </w:trPr>
        <w:tc>
          <w:tcPr>
            <w:tcW w:w="21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/>
                <w:b/>
                <w:bCs/>
              </w:rPr>
            </w:pPr>
            <w:r>
              <w:rPr>
                <w:rFonts w:asciiTheme="majorHAnsi" w:hAnsiTheme="majorHAnsi" w:ascii="Cambria" w:hAnsi="Cambria"/>
                <w:b/>
                <w:bCs/>
              </w:rPr>
            </w:r>
          </w:p>
        </w:tc>
        <w:tc>
          <w:tcPr>
            <w:tcW w:w="357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6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  <w:b/>
                <w:b/>
                <w:bCs/>
              </w:rPr>
            </w:pPr>
            <w:r>
              <w:rPr>
                <w:rFonts w:asciiTheme="majorHAnsi" w:hAnsiTheme="majorHAnsi" w:ascii="Cambria" w:hAnsi="Cambria"/>
                <w:b/>
                <w:bCs/>
              </w:rPr>
            </w:r>
          </w:p>
        </w:tc>
        <w:tc>
          <w:tcPr>
            <w:tcW w:w="30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rFonts w:ascii="Cambria" w:hAnsi="Cambria" w:asciiTheme="majorHAnsi" w:hAnsiTheme="majorHAnsi"/>
              </w:rPr>
            </w:pPr>
            <w:r>
              <w:rPr>
                <w:rFonts w:asciiTheme="majorHAnsi" w:hAnsiTheme="majorHAnsi" w:ascii="Cambria" w:hAnsi="Cambri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10711" w:type="dxa"/>
        <w:jc w:val="left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250"/>
        <w:gridCol w:w="3774"/>
        <w:gridCol w:w="1820"/>
        <w:gridCol w:w="2866"/>
      </w:tblGrid>
      <w:tr>
        <w:trPr>
          <w:trHeight w:val="600" w:hRule="atLeast"/>
        </w:trPr>
        <w:tc>
          <w:tcPr>
            <w:tcW w:w="22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3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/>
            </w:pPr>
            <w:r>
              <w:rPr/>
            </w:r>
          </w:p>
        </w:tc>
        <w:tc>
          <w:tcPr>
            <w:tcW w:w="1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tabs>
                <w:tab w:val="left" w:pos="1467" w:leader="none"/>
              </w:tabs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739" w:right="739" w:header="1549" w:top="2280" w:footer="530" w:bottom="864" w:gutter="0"/>
      <w:pgBorders w:display="allPages" w:offsetFrom="text">
        <w:top w:val="single" w:sz="4" w:space="10" w:color="00000A"/>
        <w:left w:val="single" w:sz="4" w:space="2" w:color="00000A"/>
        <w:bottom w:val="single" w:sz="4" w:space="0" w:color="00000A"/>
        <w:right w:val="single" w:sz="4" w:space="2" w:color="00000A"/>
      </w:pgBorders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Verdan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>
        <w:rFonts w:cs="Arial" w:ascii="Arial" w:hAnsi="Arial"/>
        <w:b/>
        <w:bCs/>
        <w:sz w:val="16"/>
        <w:szCs w:val="16"/>
      </w:rPr>
      <w:tab/>
      <w:tab/>
    </w:r>
    <w:r>
      <w:rPr>
        <w:sz w:val="16"/>
        <w:szCs w:val="16"/>
      </w:rPr>
      <w:tab/>
    </w:r>
    <w:r>
      <w:rPr>
        <w:rFonts w:cs="Arial" w:ascii="Arial" w:hAnsi="Arial"/>
        <w:sz w:val="16"/>
        <w:szCs w:val="16"/>
      </w:rPr>
      <w:t xml:space="preserve">Page </w:t>
    </w:r>
    <w:r>
      <w:rPr>
        <w:rFonts w:cs="Arial" w:ascii="Arial" w:hAnsi="Arial"/>
        <w:sz w:val="16"/>
        <w:szCs w:val="16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Style w:val="Pagenumber"/>
        <w:rFonts w:cs="Arial" w:ascii="Arial" w:hAnsi="Arial"/>
        <w:sz w:val="16"/>
        <w:szCs w:val="16"/>
      </w:rPr>
      <w:t xml:space="preserve"> of </w:t>
    </w:r>
    <w:r>
      <w:rPr>
        <w:rStyle w:val="Pagenumber"/>
        <w:rFonts w:cs="Arial" w:ascii="Arial" w:hAnsi="Arial"/>
        <w:sz w:val="16"/>
        <w:szCs w:val="16"/>
      </w:rPr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320" w:leader="none"/>
        <w:tab w:val="center" w:pos="5580" w:leader="none"/>
        <w:tab w:val="right" w:pos="8640" w:leader="none"/>
      </w:tabs>
      <w:rPr/>
    </w:pPr>
    <w:r>
      <w:rPr/>
      <w:tab/>
    </w:r>
  </w:p>
  <w:p>
    <w:pPr>
      <w:pStyle w:val="Header"/>
      <w:pBdr>
        <w:bottom w:val="single" w:sz="4" w:space="12" w:color="00000A"/>
      </w:pBdr>
      <w:tabs>
        <w:tab w:val="center" w:pos="4320" w:leader="none"/>
        <w:tab w:val="center" w:pos="5580" w:leader="none"/>
        <w:tab w:val="right" w:pos="8640" w:leader="none"/>
      </w:tabs>
      <w:jc w:val="center"/>
      <w:rPr>
        <w:rFonts w:ascii="Arial" w:hAnsi="Arial" w:cs="Arial"/>
        <w:b/>
        <w:b/>
        <w:bCs/>
        <w:sz w:val="28"/>
        <w:szCs w:val="28"/>
      </w:rPr>
    </w:pPr>
    <w:r>
      <w:rPr>
        <w:rFonts w:cs="Arial" w:ascii="Arial" w:hAnsi="Arial"/>
        <w:b/>
        <w:bCs/>
        <w:sz w:val="28"/>
        <w:szCs w:val="28"/>
      </w:rPr>
    </w:r>
  </w:p>
  <w:p>
    <w:pPr>
      <w:pStyle w:val="Header"/>
      <w:pBdr>
        <w:bottom w:val="single" w:sz="4" w:space="12" w:color="00000A"/>
      </w:pBdr>
      <w:rPr/>
    </w:pPr>
    <w:ins w:id="2" w:author="Unknown Author" w:date="2017-09-28T15:46:18Z">
      <w:r>
        <w:rPr/>
        <w:t>Test</w:t>
      </w:r>
    </w:ins>
  </w:p>
</w:hdr>
</file>

<file path=word/settings.xml><?xml version="1.0" encoding="utf-8"?>
<w:settings xmlns:w="http://schemas.openxmlformats.org/wordprocessingml/2006/main">
  <w:zoom w:percent="100"/>
  <w:trackRevisions/>
  <w:embedSystemFonts/>
  <w:defaultTabStop w:val="44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e6633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locked/>
    <w:rsid w:val="00112c1b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semiHidden/>
    <w:qFormat/>
    <w:locked/>
    <w:rsid w:val="0004646e"/>
    <w:rPr>
      <w:rFonts w:cs="Times New Roman"/>
      <w:sz w:val="24"/>
      <w:szCs w:val="24"/>
    </w:rPr>
  </w:style>
  <w:style w:type="character" w:styleId="FooterChar" w:customStyle="1">
    <w:name w:val="Footer Char"/>
    <w:basedOn w:val="DefaultParagraphFont"/>
    <w:link w:val="Footer"/>
    <w:semiHidden/>
    <w:qFormat/>
    <w:locked/>
    <w:rsid w:val="0004646e"/>
    <w:rPr>
      <w:rFonts w:cs="Times New Roman"/>
      <w:sz w:val="24"/>
      <w:szCs w:val="24"/>
    </w:rPr>
  </w:style>
  <w:style w:type="character" w:styleId="Pagenumber">
    <w:name w:val="page number"/>
    <w:basedOn w:val="DefaultParagraphFont"/>
    <w:qFormat/>
    <w:rsid w:val="00805144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semiHidden/>
    <w:qFormat/>
    <w:locked/>
    <w:rsid w:val="0004646e"/>
    <w:rPr>
      <w:rFonts w:cs="Times New Roman"/>
      <w:sz w:val="2"/>
    </w:rPr>
  </w:style>
  <w:style w:type="character" w:styleId="InternetLink">
    <w:name w:val="Internet Link"/>
    <w:basedOn w:val="DefaultParagraphFont"/>
    <w:rsid w:val="00a95625"/>
    <w:rPr>
      <w:rFonts w:cs="Times New Roman"/>
      <w:color w:val="0000FF"/>
      <w:u w:val="single"/>
    </w:rPr>
  </w:style>
  <w:style w:type="character" w:styleId="EmailStyle25" w:customStyle="1">
    <w:name w:val="EmailStyle25"/>
    <w:basedOn w:val="DefaultParagraphFont"/>
    <w:semiHidden/>
    <w:qFormat/>
    <w:rsid w:val="004d3210"/>
    <w:rPr>
      <w:rFonts w:ascii="Arial" w:hAnsi="Arial" w:cs="Arial"/>
      <w:color w:val="00000A"/>
      <w:sz w:val="20"/>
      <w:szCs w:val="20"/>
    </w:rPr>
  </w:style>
  <w:style w:type="character" w:styleId="Heading1Char" w:customStyle="1">
    <w:name w:val="Heading 1 Char"/>
    <w:basedOn w:val="DefaultParagraphFont"/>
    <w:link w:val="Heading1"/>
    <w:qFormat/>
    <w:rsid w:val="00112c1b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val="en-US" w:eastAsia="en-US"/>
    </w:rPr>
  </w:style>
  <w:style w:type="character" w:styleId="Emphasis">
    <w:name w:val="Emphasis"/>
    <w:basedOn w:val="DefaultParagraphFont"/>
    <w:qFormat/>
    <w:locked/>
    <w:rsid w:val="00112c1b"/>
    <w:rPr>
      <w:i/>
      <w:iCs/>
    </w:rPr>
  </w:style>
  <w:style w:type="character" w:styleId="Contentblack1" w:customStyle="1">
    <w:name w:val="contentblack1"/>
    <w:basedOn w:val="DefaultParagraphFont"/>
    <w:qFormat/>
    <w:rsid w:val="00220e04"/>
    <w:rPr>
      <w:rFonts w:ascii="Verdana" w:hAnsi="Verdana"/>
      <w:color w:val="000000"/>
      <w:sz w:val="17"/>
      <w:szCs w:val="17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eastAsia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eastAsia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Courier New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Courier New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Courier New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sz w:val="22"/>
    </w:rPr>
  </w:style>
  <w:style w:type="character" w:styleId="ListLabel130">
    <w:name w:val="ListLabel 130"/>
    <w:qFormat/>
    <w:rPr>
      <w:rFonts w:cs="Courier New"/>
    </w:rPr>
  </w:style>
  <w:style w:type="character" w:styleId="ListLabel131">
    <w:name w:val="ListLabel 131"/>
    <w:qFormat/>
    <w:rPr>
      <w:rFonts w:cs="Courier New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Courier New"/>
    </w:rPr>
  </w:style>
  <w:style w:type="character" w:styleId="ListLabel134">
    <w:name w:val="ListLabel 134"/>
    <w:qFormat/>
    <w:rPr>
      <w:rFonts w:cs="Courier New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Courier New"/>
    </w:rPr>
  </w:style>
  <w:style w:type="character" w:styleId="ListLabel137">
    <w:name w:val="ListLabel 137"/>
    <w:qFormat/>
    <w:rPr>
      <w:rFonts w:cs="Courier New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Courier New"/>
    </w:rPr>
  </w:style>
  <w:style w:type="character" w:styleId="ListLabel142">
    <w:name w:val="ListLabel 142"/>
    <w:qFormat/>
    <w:rPr>
      <w:rFonts w:cs="Courier New"/>
    </w:rPr>
  </w:style>
  <w:style w:type="character" w:styleId="ListLabel143">
    <w:name w:val="ListLabel 143"/>
    <w:qFormat/>
    <w:rPr>
      <w:rFonts w:cs="Courier New"/>
    </w:rPr>
  </w:style>
  <w:style w:type="character" w:styleId="ListLabel144">
    <w:name w:val="ListLabel 144"/>
    <w:qFormat/>
    <w:rPr>
      <w:rFonts w:ascii="Cambria" w:hAnsi="Cambria" w:cs="Wingdings"/>
      <w:sz w:val="24"/>
    </w:rPr>
  </w:style>
  <w:style w:type="character" w:styleId="ListLabel145">
    <w:name w:val="ListLabel 145"/>
    <w:qFormat/>
    <w:rPr>
      <w:rFonts w:ascii="Cambria" w:hAnsi="Cambria" w:cs="Wingdings"/>
      <w:sz w:val="24"/>
    </w:rPr>
  </w:style>
  <w:style w:type="character" w:styleId="ListLabel146">
    <w:name w:val="ListLabel 146"/>
    <w:qFormat/>
    <w:rPr>
      <w:rFonts w:cs="Wingdings"/>
    </w:rPr>
  </w:style>
  <w:style w:type="character" w:styleId="ListLabel147">
    <w:name w:val="ListLabel 147"/>
    <w:qFormat/>
    <w:rPr>
      <w:rFonts w:cs="Symbol"/>
    </w:rPr>
  </w:style>
  <w:style w:type="character" w:styleId="ListLabel148">
    <w:name w:val="ListLabel 148"/>
    <w:qFormat/>
    <w:rPr>
      <w:rFonts w:cs="Courier New"/>
    </w:rPr>
  </w:style>
  <w:style w:type="character" w:styleId="ListLabel149">
    <w:name w:val="ListLabel 149"/>
    <w:qFormat/>
    <w:rPr>
      <w:rFonts w:cs="Wingdings"/>
    </w:rPr>
  </w:style>
  <w:style w:type="character" w:styleId="ListLabel150">
    <w:name w:val="ListLabel 150"/>
    <w:qFormat/>
    <w:rPr>
      <w:rFonts w:cs="Symbol"/>
    </w:rPr>
  </w:style>
  <w:style w:type="character" w:styleId="ListLabel151">
    <w:name w:val="ListLabel 151"/>
    <w:qFormat/>
    <w:rPr>
      <w:rFonts w:cs="Courier New"/>
    </w:rPr>
  </w:style>
  <w:style w:type="character" w:styleId="ListLabel152">
    <w:name w:val="ListLabel 152"/>
    <w:qFormat/>
    <w:rPr>
      <w:rFonts w:cs="Wingdings"/>
    </w:rPr>
  </w:style>
  <w:style w:type="character" w:styleId="ListLabel153">
    <w:name w:val="ListLabel 153"/>
    <w:qFormat/>
    <w:rPr>
      <w:rFonts w:ascii="Cambria" w:hAnsi="Cambria" w:cs="Wingdings"/>
    </w:rPr>
  </w:style>
  <w:style w:type="character" w:styleId="ListLabel154">
    <w:name w:val="ListLabel 154"/>
    <w:qFormat/>
    <w:rPr>
      <w:rFonts w:cs="Courier New"/>
    </w:rPr>
  </w:style>
  <w:style w:type="character" w:styleId="ListLabel155">
    <w:name w:val="ListLabel 155"/>
    <w:qFormat/>
    <w:rPr>
      <w:rFonts w:cs="Wingdings"/>
    </w:rPr>
  </w:style>
  <w:style w:type="character" w:styleId="ListLabel156">
    <w:name w:val="ListLabel 156"/>
    <w:qFormat/>
    <w:rPr>
      <w:rFonts w:cs="Symbol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Wingdings"/>
    </w:rPr>
  </w:style>
  <w:style w:type="character" w:styleId="ListLabel159">
    <w:name w:val="ListLabel 159"/>
    <w:qFormat/>
    <w:rPr>
      <w:rFonts w:cs="Symbol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Wingdings"/>
    </w:rPr>
  </w:style>
  <w:style w:type="character" w:styleId="ListLabel162">
    <w:name w:val="ListLabel 162"/>
    <w:qFormat/>
    <w:rPr>
      <w:rFonts w:ascii="Cambria" w:hAnsi="Cambria" w:cs="Wingdings"/>
      <w:sz w:val="24"/>
    </w:rPr>
  </w:style>
  <w:style w:type="character" w:styleId="ListLabel163">
    <w:name w:val="ListLabel 163"/>
    <w:qFormat/>
    <w:rPr>
      <w:rFonts w:cs="Courier New"/>
    </w:rPr>
  </w:style>
  <w:style w:type="character" w:styleId="ListLabel164">
    <w:name w:val="ListLabel 164"/>
    <w:qFormat/>
    <w:rPr>
      <w:rFonts w:cs="Wingdings"/>
    </w:rPr>
  </w:style>
  <w:style w:type="character" w:styleId="ListLabel165">
    <w:name w:val="ListLabel 165"/>
    <w:qFormat/>
    <w:rPr>
      <w:rFonts w:cs="Symbol"/>
    </w:rPr>
  </w:style>
  <w:style w:type="character" w:styleId="ListLabel166">
    <w:name w:val="ListLabel 166"/>
    <w:qFormat/>
    <w:rPr>
      <w:rFonts w:cs="Courier New"/>
    </w:rPr>
  </w:style>
  <w:style w:type="character" w:styleId="ListLabel167">
    <w:name w:val="ListLabel 167"/>
    <w:qFormat/>
    <w:rPr>
      <w:rFonts w:cs="Wingdings"/>
    </w:rPr>
  </w:style>
  <w:style w:type="character" w:styleId="ListLabel168">
    <w:name w:val="ListLabel 168"/>
    <w:qFormat/>
    <w:rPr>
      <w:rFonts w:cs="Symbol"/>
    </w:rPr>
  </w:style>
  <w:style w:type="character" w:styleId="ListLabel169">
    <w:name w:val="ListLabel 169"/>
    <w:qFormat/>
    <w:rPr>
      <w:rFonts w:cs="Courier New"/>
    </w:rPr>
  </w:style>
  <w:style w:type="character" w:styleId="ListLabel170">
    <w:name w:val="ListLabel 170"/>
    <w:qFormat/>
    <w:rPr>
      <w:rFonts w:cs="Wingdings"/>
    </w:rPr>
  </w:style>
  <w:style w:type="character" w:styleId="ListLabel171">
    <w:name w:val="ListLabel 171"/>
    <w:qFormat/>
    <w:rPr>
      <w:rFonts w:ascii="Cambria" w:hAnsi="Cambria" w:cs="Wingdings"/>
      <w:sz w:val="24"/>
    </w:rPr>
  </w:style>
  <w:style w:type="character" w:styleId="ListLabel172">
    <w:name w:val="ListLabel 172"/>
    <w:qFormat/>
    <w:rPr>
      <w:rFonts w:ascii="Cambria" w:hAnsi="Cambria" w:cs="Wingdings"/>
      <w:sz w:val="24"/>
    </w:rPr>
  </w:style>
  <w:style w:type="character" w:styleId="ListLabel173">
    <w:name w:val="ListLabel 173"/>
    <w:qFormat/>
    <w:rPr>
      <w:rFonts w:cs="Wingdings"/>
    </w:rPr>
  </w:style>
  <w:style w:type="character" w:styleId="ListLabel174">
    <w:name w:val="ListLabel 174"/>
    <w:qFormat/>
    <w:rPr>
      <w:rFonts w:cs="Symbol"/>
    </w:rPr>
  </w:style>
  <w:style w:type="character" w:styleId="ListLabel175">
    <w:name w:val="ListLabel 175"/>
    <w:qFormat/>
    <w:rPr>
      <w:rFonts w:cs="Courier New"/>
    </w:rPr>
  </w:style>
  <w:style w:type="character" w:styleId="ListLabel176">
    <w:name w:val="ListLabel 176"/>
    <w:qFormat/>
    <w:rPr>
      <w:rFonts w:cs="Wingdings"/>
    </w:rPr>
  </w:style>
  <w:style w:type="character" w:styleId="ListLabel177">
    <w:name w:val="ListLabel 177"/>
    <w:qFormat/>
    <w:rPr>
      <w:rFonts w:cs="Symbol"/>
    </w:rPr>
  </w:style>
  <w:style w:type="character" w:styleId="ListLabel178">
    <w:name w:val="ListLabel 178"/>
    <w:qFormat/>
    <w:rPr>
      <w:rFonts w:cs="Courier New"/>
    </w:rPr>
  </w:style>
  <w:style w:type="character" w:styleId="ListLabel179">
    <w:name w:val="ListLabel 179"/>
    <w:qFormat/>
    <w:rPr>
      <w:rFonts w:cs="Wingdings"/>
    </w:rPr>
  </w:style>
  <w:style w:type="character" w:styleId="ListLabel180">
    <w:name w:val="ListLabel 180"/>
    <w:qFormat/>
    <w:rPr>
      <w:rFonts w:cs="Wingdings"/>
    </w:rPr>
  </w:style>
  <w:style w:type="character" w:styleId="ListLabel181">
    <w:name w:val="ListLabel 181"/>
    <w:qFormat/>
    <w:rPr>
      <w:rFonts w:cs="Courier New"/>
    </w:rPr>
  </w:style>
  <w:style w:type="character" w:styleId="ListLabel182">
    <w:name w:val="ListLabel 182"/>
    <w:qFormat/>
    <w:rPr>
      <w:rFonts w:cs="Wingdings"/>
    </w:rPr>
  </w:style>
  <w:style w:type="character" w:styleId="ListLabel183">
    <w:name w:val="ListLabel 183"/>
    <w:qFormat/>
    <w:rPr>
      <w:rFonts w:cs="Symbol"/>
    </w:rPr>
  </w:style>
  <w:style w:type="character" w:styleId="ListLabel184">
    <w:name w:val="ListLabel 184"/>
    <w:qFormat/>
    <w:rPr>
      <w:rFonts w:cs="Courier New"/>
    </w:rPr>
  </w:style>
  <w:style w:type="character" w:styleId="ListLabel185">
    <w:name w:val="ListLabel 185"/>
    <w:qFormat/>
    <w:rPr>
      <w:rFonts w:cs="Wingdings"/>
    </w:rPr>
  </w:style>
  <w:style w:type="character" w:styleId="ListLabel186">
    <w:name w:val="ListLabel 186"/>
    <w:qFormat/>
    <w:rPr>
      <w:rFonts w:cs="Symbol"/>
    </w:rPr>
  </w:style>
  <w:style w:type="character" w:styleId="ListLabel187">
    <w:name w:val="ListLabel 187"/>
    <w:qFormat/>
    <w:rPr>
      <w:rFonts w:cs="Courier New"/>
    </w:rPr>
  </w:style>
  <w:style w:type="character" w:styleId="ListLabel188">
    <w:name w:val="ListLabel 188"/>
    <w:qFormat/>
    <w:rPr>
      <w:rFonts w:cs="Wingdings"/>
    </w:rPr>
  </w:style>
  <w:style w:type="character" w:styleId="ListLabel189">
    <w:name w:val="ListLabel 189"/>
    <w:qFormat/>
    <w:rPr>
      <w:rFonts w:ascii="Cambria" w:hAnsi="Cambria" w:cs="Wingdings"/>
      <w:sz w:val="24"/>
    </w:rPr>
  </w:style>
  <w:style w:type="character" w:styleId="ListLabel190">
    <w:name w:val="ListLabel 190"/>
    <w:qFormat/>
    <w:rPr>
      <w:rFonts w:cs="Courier New"/>
    </w:rPr>
  </w:style>
  <w:style w:type="character" w:styleId="ListLabel191">
    <w:name w:val="ListLabel 191"/>
    <w:qFormat/>
    <w:rPr>
      <w:rFonts w:cs="Wingdings"/>
    </w:rPr>
  </w:style>
  <w:style w:type="character" w:styleId="ListLabel192">
    <w:name w:val="ListLabel 192"/>
    <w:qFormat/>
    <w:rPr>
      <w:rFonts w:cs="Symbol"/>
    </w:rPr>
  </w:style>
  <w:style w:type="character" w:styleId="ListLabel193">
    <w:name w:val="ListLabel 193"/>
    <w:qFormat/>
    <w:rPr>
      <w:rFonts w:cs="Courier New"/>
    </w:rPr>
  </w:style>
  <w:style w:type="character" w:styleId="ListLabel194">
    <w:name w:val="ListLabel 194"/>
    <w:qFormat/>
    <w:rPr>
      <w:rFonts w:cs="Wingdings"/>
    </w:rPr>
  </w:style>
  <w:style w:type="character" w:styleId="ListLabel195">
    <w:name w:val="ListLabel 195"/>
    <w:qFormat/>
    <w:rPr>
      <w:rFonts w:cs="Symbol"/>
    </w:rPr>
  </w:style>
  <w:style w:type="character" w:styleId="ListLabel196">
    <w:name w:val="ListLabel 196"/>
    <w:qFormat/>
    <w:rPr>
      <w:rFonts w:cs="Courier New"/>
    </w:rPr>
  </w:style>
  <w:style w:type="character" w:styleId="ListLabel197">
    <w:name w:val="ListLabel 197"/>
    <w:qFormat/>
    <w:rPr>
      <w:rFonts w:cs="Wingdings"/>
    </w:rPr>
  </w:style>
  <w:style w:type="character" w:styleId="ListLabel198">
    <w:name w:val="ListLabel 198"/>
    <w:qFormat/>
    <w:rPr>
      <w:rFonts w:ascii="Cambria" w:hAnsi="Cambria" w:cs="Wingdings"/>
      <w:sz w:val="24"/>
    </w:rPr>
  </w:style>
  <w:style w:type="character" w:styleId="ListLabel199">
    <w:name w:val="ListLabel 199"/>
    <w:qFormat/>
    <w:rPr>
      <w:rFonts w:ascii="Cambria" w:hAnsi="Cambria" w:cs="Wingdings"/>
      <w:sz w:val="24"/>
    </w:rPr>
  </w:style>
  <w:style w:type="character" w:styleId="ListLabel200">
    <w:name w:val="ListLabel 200"/>
    <w:qFormat/>
    <w:rPr>
      <w:rFonts w:cs="Wingdings"/>
    </w:rPr>
  </w:style>
  <w:style w:type="character" w:styleId="ListLabel201">
    <w:name w:val="ListLabel 201"/>
    <w:qFormat/>
    <w:rPr>
      <w:rFonts w:cs="Symbol"/>
    </w:rPr>
  </w:style>
  <w:style w:type="character" w:styleId="ListLabel202">
    <w:name w:val="ListLabel 202"/>
    <w:qFormat/>
    <w:rPr>
      <w:rFonts w:cs="Courier New"/>
    </w:rPr>
  </w:style>
  <w:style w:type="character" w:styleId="ListLabel203">
    <w:name w:val="ListLabel 203"/>
    <w:qFormat/>
    <w:rPr>
      <w:rFonts w:cs="Wingdings"/>
    </w:rPr>
  </w:style>
  <w:style w:type="character" w:styleId="ListLabel204">
    <w:name w:val="ListLabel 204"/>
    <w:qFormat/>
    <w:rPr>
      <w:rFonts w:cs="Symbol"/>
    </w:rPr>
  </w:style>
  <w:style w:type="character" w:styleId="ListLabel205">
    <w:name w:val="ListLabel 205"/>
    <w:qFormat/>
    <w:rPr>
      <w:rFonts w:cs="Courier New"/>
    </w:rPr>
  </w:style>
  <w:style w:type="character" w:styleId="ListLabel206">
    <w:name w:val="ListLabel 206"/>
    <w:qFormat/>
    <w:rPr>
      <w:rFonts w:cs="Wingdings"/>
    </w:rPr>
  </w:style>
  <w:style w:type="character" w:styleId="ListLabel207">
    <w:name w:val="ListLabel 207"/>
    <w:qFormat/>
    <w:rPr>
      <w:rFonts w:ascii="Cambria" w:hAnsi="Cambria" w:cs="Wingdings"/>
    </w:rPr>
  </w:style>
  <w:style w:type="character" w:styleId="ListLabel208">
    <w:name w:val="ListLabel 208"/>
    <w:qFormat/>
    <w:rPr>
      <w:rFonts w:cs="Courier New"/>
    </w:rPr>
  </w:style>
  <w:style w:type="character" w:styleId="ListLabel209">
    <w:name w:val="ListLabel 209"/>
    <w:qFormat/>
    <w:rPr>
      <w:rFonts w:cs="Wingdings"/>
    </w:rPr>
  </w:style>
  <w:style w:type="character" w:styleId="ListLabel210">
    <w:name w:val="ListLabel 210"/>
    <w:qFormat/>
    <w:rPr>
      <w:rFonts w:cs="Symbol"/>
    </w:rPr>
  </w:style>
  <w:style w:type="character" w:styleId="ListLabel211">
    <w:name w:val="ListLabel 211"/>
    <w:qFormat/>
    <w:rPr>
      <w:rFonts w:cs="Courier New"/>
    </w:rPr>
  </w:style>
  <w:style w:type="character" w:styleId="ListLabel212">
    <w:name w:val="ListLabel 212"/>
    <w:qFormat/>
    <w:rPr>
      <w:rFonts w:cs="Wingdings"/>
    </w:rPr>
  </w:style>
  <w:style w:type="character" w:styleId="ListLabel213">
    <w:name w:val="ListLabel 213"/>
    <w:qFormat/>
    <w:rPr>
      <w:rFonts w:cs="Symbol"/>
    </w:rPr>
  </w:style>
  <w:style w:type="character" w:styleId="ListLabel214">
    <w:name w:val="ListLabel 214"/>
    <w:qFormat/>
    <w:rPr>
      <w:rFonts w:cs="Courier New"/>
    </w:rPr>
  </w:style>
  <w:style w:type="character" w:styleId="ListLabel215">
    <w:name w:val="ListLabel 215"/>
    <w:qFormat/>
    <w:rPr>
      <w:rFonts w:cs="Wingdings"/>
    </w:rPr>
  </w:style>
  <w:style w:type="character" w:styleId="ListLabel216">
    <w:name w:val="ListLabel 216"/>
    <w:qFormat/>
    <w:rPr>
      <w:rFonts w:ascii="Cambria" w:hAnsi="Cambria" w:cs="Wingdings"/>
      <w:sz w:val="24"/>
    </w:rPr>
  </w:style>
  <w:style w:type="character" w:styleId="ListLabel217">
    <w:name w:val="ListLabel 217"/>
    <w:qFormat/>
    <w:rPr>
      <w:rFonts w:cs="Courier New"/>
    </w:rPr>
  </w:style>
  <w:style w:type="character" w:styleId="ListLabel218">
    <w:name w:val="ListLabel 218"/>
    <w:qFormat/>
    <w:rPr>
      <w:rFonts w:cs="Wingdings"/>
    </w:rPr>
  </w:style>
  <w:style w:type="character" w:styleId="ListLabel219">
    <w:name w:val="ListLabel 219"/>
    <w:qFormat/>
    <w:rPr>
      <w:rFonts w:cs="Symbol"/>
    </w:rPr>
  </w:style>
  <w:style w:type="character" w:styleId="ListLabel220">
    <w:name w:val="ListLabel 220"/>
    <w:qFormat/>
    <w:rPr>
      <w:rFonts w:cs="Courier New"/>
    </w:rPr>
  </w:style>
  <w:style w:type="character" w:styleId="ListLabel221">
    <w:name w:val="ListLabel 221"/>
    <w:qFormat/>
    <w:rPr>
      <w:rFonts w:cs="Wingdings"/>
    </w:rPr>
  </w:style>
  <w:style w:type="character" w:styleId="ListLabel222">
    <w:name w:val="ListLabel 222"/>
    <w:qFormat/>
    <w:rPr>
      <w:rFonts w:cs="Symbol"/>
    </w:rPr>
  </w:style>
  <w:style w:type="character" w:styleId="ListLabel223">
    <w:name w:val="ListLabel 223"/>
    <w:qFormat/>
    <w:rPr>
      <w:rFonts w:cs="Courier New"/>
    </w:rPr>
  </w:style>
  <w:style w:type="character" w:styleId="ListLabel224">
    <w:name w:val="ListLabel 224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rsid w:val="00a3504e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FooterChar"/>
    <w:rsid w:val="00a3504e"/>
    <w:pPr>
      <w:tabs>
        <w:tab w:val="center" w:pos="4320" w:leader="none"/>
        <w:tab w:val="right" w:pos="8640" w:leader="none"/>
      </w:tabs>
    </w:pPr>
    <w:rPr/>
  </w:style>
  <w:style w:type="paragraph" w:styleId="BalloonText">
    <w:name w:val="Balloon Text"/>
    <w:basedOn w:val="Normal"/>
    <w:link w:val="BalloonTextChar"/>
    <w:semiHidden/>
    <w:qFormat/>
    <w:rsid w:val="00685bd0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6c44"/>
    <w:pPr>
      <w:ind w:left="720" w:hanging="0"/>
    </w:pPr>
    <w:rPr>
      <w:rFonts w:ascii="Calibri" w:hAnsi="Calibri" w:cs="Arial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a3504e"/>
    <w:rPr>
      <w:lang w:val="en-US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59401-7A1F-45B2-9A8A-517B58AE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Application>LibreOffice/5.3.6.1$Linux_x86 LibreOffice_project/686f202eff87ef707079aeb7f485847613344eb7</Application>
  <Pages>2</Pages>
  <Words>7</Words>
  <Characters>20</Characters>
  <CharactersWithSpaces>27</CharactersWithSpaces>
  <Paragraphs>5</Paragraphs>
  <Company>Gartner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2017-02-16T06:01:00Z</dcterms:created>
  <dc:creator>Lakshmi-ITA056</dc:creator>
  <dc:description/>
  <cp:keywords>RJ-056</cp:keywords>
  <dc:language>en-US</dc:language>
  <cp:lastModifiedBy/>
  <cp:lastPrinted>2007-09-09T06:56:00Z</cp:lastPrinted>
  <dcterms:modified xsi:type="dcterms:W3CDTF">2017-09-28T15:46:26Z</dcterms:modified>
  <cp:revision>14</cp:revision>
  <dc:subject/>
  <dc:title>Project Overview Statement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Gartner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